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56A18" w14:textId="77777777" w:rsidR="00F27F90" w:rsidRPr="00385B22" w:rsidRDefault="00DE6361">
      <w:pPr>
        <w:spacing w:line="2266" w:lineRule="exact"/>
        <w:ind w:firstLine="4456"/>
      </w:pPr>
      <w:r w:rsidRPr="00385B22">
        <w:rPr>
          <w:noProof/>
          <w:position w:val="-45"/>
        </w:rPr>
        <w:drawing>
          <wp:inline distT="0" distB="0" distL="0" distR="0" wp14:anchorId="4C50AC78" wp14:editId="4DF5443F">
            <wp:extent cx="1802765" cy="143891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2"/>
                    <a:stretch>
                      <a:fillRect/>
                    </a:stretch>
                  </pic:blipFill>
                  <pic:spPr>
                    <a:xfrm>
                      <a:off x="0" y="0"/>
                      <a:ext cx="1803018" cy="1439543"/>
                    </a:xfrm>
                    <a:prstGeom prst="rect">
                      <a:avLst/>
                    </a:prstGeom>
                  </pic:spPr>
                </pic:pic>
              </a:graphicData>
            </a:graphic>
          </wp:inline>
        </w:drawing>
      </w:r>
    </w:p>
    <w:p w14:paraId="3773FCA7" w14:textId="77777777" w:rsidR="00F27F90" w:rsidRPr="00385B22" w:rsidRDefault="00F27F90">
      <w:pPr>
        <w:spacing w:line="260" w:lineRule="auto"/>
      </w:pPr>
    </w:p>
    <w:p w14:paraId="77B055A7" w14:textId="77777777" w:rsidR="00F27F90" w:rsidRPr="00385B22" w:rsidRDefault="00F27F90">
      <w:pPr>
        <w:spacing w:line="260" w:lineRule="auto"/>
      </w:pPr>
    </w:p>
    <w:p w14:paraId="42D2D058" w14:textId="77777777" w:rsidR="00F27F90" w:rsidRPr="00385B22" w:rsidRDefault="00F27F90">
      <w:pPr>
        <w:spacing w:line="260" w:lineRule="auto"/>
      </w:pPr>
    </w:p>
    <w:p w14:paraId="2C8F905E" w14:textId="77777777" w:rsidR="00F27F90" w:rsidRPr="00385B22" w:rsidRDefault="00F27F90">
      <w:pPr>
        <w:spacing w:line="260" w:lineRule="auto"/>
      </w:pPr>
    </w:p>
    <w:p w14:paraId="1AA23C2B" w14:textId="77777777" w:rsidR="00F27F90" w:rsidRPr="00385B22" w:rsidRDefault="00F27F90">
      <w:pPr>
        <w:spacing w:line="260" w:lineRule="auto"/>
      </w:pPr>
    </w:p>
    <w:p w14:paraId="5CEB052D" w14:textId="77777777" w:rsidR="00F27F90" w:rsidRPr="00385B22" w:rsidRDefault="00F27F90">
      <w:pPr>
        <w:spacing w:line="261" w:lineRule="auto"/>
      </w:pPr>
    </w:p>
    <w:p w14:paraId="3F327B18" w14:textId="77777777" w:rsidR="00F27F90" w:rsidRPr="00385B22" w:rsidRDefault="00DE6361">
      <w:pPr>
        <w:pStyle w:val="BodyText"/>
        <w:spacing w:before="149" w:line="181" w:lineRule="auto"/>
        <w:ind w:left="1240"/>
        <w:outlineLvl w:val="0"/>
        <w:rPr>
          <w:sz w:val="49"/>
          <w:szCs w:val="49"/>
        </w:rPr>
      </w:pPr>
      <w:r w:rsidRPr="00385B22">
        <w:rPr>
          <w:noProof/>
        </w:rPr>
        <mc:AlternateContent>
          <mc:Choice Requires="wps">
            <w:drawing>
              <wp:anchor distT="0" distB="0" distL="0" distR="0" simplePos="0" relativeHeight="251661312" behindDoc="1" locked="0" layoutInCell="1" allowOverlap="1" wp14:anchorId="5547F7C2" wp14:editId="44F8A345">
                <wp:simplePos x="0" y="0"/>
                <wp:positionH relativeFrom="column">
                  <wp:posOffset>189865</wp:posOffset>
                </wp:positionH>
                <wp:positionV relativeFrom="paragraph">
                  <wp:posOffset>-732790</wp:posOffset>
                </wp:positionV>
                <wp:extent cx="7103745" cy="1873250"/>
                <wp:effectExtent l="0" t="0" r="0" b="0"/>
                <wp:wrapNone/>
                <wp:docPr id="4" name="Rect 4"/>
                <wp:cNvGraphicFramePr/>
                <a:graphic xmlns:a="http://schemas.openxmlformats.org/drawingml/2006/main">
                  <a:graphicData uri="http://schemas.microsoft.com/office/word/2010/wordprocessingShape">
                    <wps:wsp>
                      <wps:cNvSpPr/>
                      <wps:spPr>
                        <a:xfrm>
                          <a:off x="189991" y="-732952"/>
                          <a:ext cx="7103744" cy="1873250"/>
                        </a:xfrm>
                        <a:prstGeom prst="rect">
                          <a:avLst/>
                        </a:prstGeom>
                        <a:solidFill>
                          <a:srgbClr val="83D0F5"/>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w14:anchorId="092474E1" id="Rect 4" o:spid="_x0000_s1026" style="position:absolute;margin-left:14.95pt;margin-top:-57.7pt;width:559.35pt;height:147.5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" fillcolor="#83d0f5" stroked="f" strokeweight="0">
                <v:textbox inset="0,0,0,0"/>
              </v:rect>
            </w:pict>
          </mc:Fallback>
        </mc:AlternateContent>
      </w:r>
      <w:r w:rsidRPr="00385B22">
        <w:rPr>
          <w:noProof/>
        </w:rPr>
        <w:drawing>
          <wp:anchor distT="0" distB="0" distL="0" distR="0" simplePos="0" relativeHeight="251660288" behindDoc="1" locked="0" layoutInCell="1" allowOverlap="1" wp14:anchorId="119C6716" wp14:editId="382B6260">
            <wp:simplePos x="0" y="0"/>
            <wp:positionH relativeFrom="column">
              <wp:posOffset>0</wp:posOffset>
            </wp:positionH>
            <wp:positionV relativeFrom="paragraph">
              <wp:posOffset>-1128395</wp:posOffset>
            </wp:positionV>
            <wp:extent cx="7493635" cy="228727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3"/>
                    <a:stretch>
                      <a:fillRect/>
                    </a:stretch>
                  </pic:blipFill>
                  <pic:spPr>
                    <a:xfrm>
                      <a:off x="0" y="0"/>
                      <a:ext cx="7493748" cy="2287268"/>
                    </a:xfrm>
                    <a:prstGeom prst="rect">
                      <a:avLst/>
                    </a:prstGeom>
                  </pic:spPr>
                </pic:pic>
              </a:graphicData>
            </a:graphic>
          </wp:anchor>
        </w:drawing>
      </w:r>
      <w:r w:rsidRPr="00385B22">
        <w:rPr>
          <w:b/>
          <w:bCs/>
          <w:color w:val="FFFFFF"/>
          <w:spacing w:val="1"/>
          <w:sz w:val="49"/>
          <w:szCs w:val="49"/>
        </w:rPr>
        <w:t>IALA</w:t>
      </w:r>
      <w:r w:rsidRPr="00385B22">
        <w:rPr>
          <w:b/>
          <w:bCs/>
          <w:color w:val="FFFFFF"/>
          <w:spacing w:val="51"/>
          <w:sz w:val="49"/>
          <w:szCs w:val="49"/>
        </w:rPr>
        <w:t xml:space="preserve"> </w:t>
      </w:r>
      <w:r w:rsidRPr="00385B22">
        <w:rPr>
          <w:b/>
          <w:bCs/>
          <w:color w:val="FFFFFF"/>
          <w:spacing w:val="1"/>
          <w:sz w:val="49"/>
          <w:szCs w:val="49"/>
        </w:rPr>
        <w:t>RECOMMENDATION</w:t>
      </w:r>
    </w:p>
    <w:p w14:paraId="0EA92934" w14:textId="77777777" w:rsidR="00F27F90" w:rsidRPr="00385B22" w:rsidRDefault="00F27F90">
      <w:pPr>
        <w:spacing w:line="252" w:lineRule="auto"/>
      </w:pPr>
    </w:p>
    <w:p w14:paraId="0A9E6F6F" w14:textId="77777777" w:rsidR="00F27F90" w:rsidRPr="00385B22" w:rsidRDefault="00F27F90">
      <w:pPr>
        <w:spacing w:line="252" w:lineRule="auto"/>
      </w:pPr>
    </w:p>
    <w:p w14:paraId="7B25A9FF" w14:textId="77777777" w:rsidR="00F27F90" w:rsidRPr="00385B22" w:rsidRDefault="00F27F90">
      <w:pPr>
        <w:spacing w:line="253" w:lineRule="auto"/>
      </w:pPr>
    </w:p>
    <w:p w14:paraId="6EF79013" w14:textId="77777777" w:rsidR="00F27F90" w:rsidRPr="00385B22" w:rsidRDefault="00F27F90">
      <w:pPr>
        <w:spacing w:line="253" w:lineRule="auto"/>
      </w:pPr>
    </w:p>
    <w:p w14:paraId="2A5F0D3C" w14:textId="77777777" w:rsidR="00F27F90" w:rsidRPr="00385B22" w:rsidRDefault="00F27F90">
      <w:pPr>
        <w:spacing w:line="253" w:lineRule="auto"/>
      </w:pPr>
    </w:p>
    <w:p w14:paraId="1B8B72AB" w14:textId="77777777" w:rsidR="00F27F90" w:rsidRPr="00385B22" w:rsidRDefault="00F27F90">
      <w:pPr>
        <w:spacing w:line="253" w:lineRule="auto"/>
      </w:pPr>
    </w:p>
    <w:p w14:paraId="4FBAC29E" w14:textId="77777777" w:rsidR="00F27F90" w:rsidRPr="00385B22" w:rsidRDefault="00F27F90">
      <w:pPr>
        <w:spacing w:line="253" w:lineRule="auto"/>
      </w:pPr>
    </w:p>
    <w:p w14:paraId="4AC8FF97" w14:textId="73885FB6" w:rsidR="00F27F90" w:rsidRPr="00385B22" w:rsidRDefault="00DE6361">
      <w:pPr>
        <w:pStyle w:val="BodyText"/>
        <w:spacing w:before="150" w:line="192" w:lineRule="auto"/>
        <w:ind w:left="1238"/>
        <w:rPr>
          <w:sz w:val="49"/>
          <w:szCs w:val="49"/>
        </w:rPr>
      </w:pPr>
      <w:r w:rsidRPr="00385B22">
        <w:rPr>
          <w:color w:val="00558C"/>
          <w:sz w:val="49"/>
          <w:szCs w:val="49"/>
        </w:rPr>
        <w:t>R0146</w:t>
      </w:r>
      <w:r w:rsidRPr="00385B22">
        <w:rPr>
          <w:color w:val="00558C"/>
          <w:spacing w:val="35"/>
          <w:sz w:val="49"/>
          <w:szCs w:val="49"/>
        </w:rPr>
        <w:t xml:space="preserve"> </w:t>
      </w:r>
      <w:del w:id="0" w:author="Paul Mueller" w:date="2025-10-16T02:51:00Z" w16du:dateUtc="2025-10-16T07:51:00Z">
        <w:r w:rsidRPr="00385B22" w:rsidDel="00EB5563">
          <w:rPr>
            <w:color w:val="00558C"/>
            <w:sz w:val="49"/>
            <w:szCs w:val="49"/>
          </w:rPr>
          <w:delText>(e-NAV-146)</w:delText>
        </w:r>
      </w:del>
    </w:p>
    <w:p w14:paraId="1C0215AE" w14:textId="77777777" w:rsidR="00F27F90" w:rsidRPr="00385B22" w:rsidRDefault="00DE6361">
      <w:pPr>
        <w:pStyle w:val="BodyText"/>
        <w:spacing w:before="159" w:line="249" w:lineRule="auto"/>
        <w:ind w:left="1214" w:right="2959"/>
        <w:rPr>
          <w:sz w:val="49"/>
          <w:szCs w:val="49"/>
        </w:rPr>
      </w:pPr>
      <w:r w:rsidRPr="00385B22">
        <w:rPr>
          <w:color w:val="00558C"/>
          <w:sz w:val="49"/>
          <w:szCs w:val="49"/>
        </w:rPr>
        <w:t>STRATEGY</w:t>
      </w:r>
      <w:r w:rsidRPr="00385B22">
        <w:rPr>
          <w:color w:val="00558C"/>
          <w:spacing w:val="43"/>
          <w:sz w:val="49"/>
          <w:szCs w:val="49"/>
        </w:rPr>
        <w:t xml:space="preserve"> </w:t>
      </w:r>
      <w:r w:rsidRPr="00385B22">
        <w:rPr>
          <w:color w:val="00558C"/>
          <w:sz w:val="49"/>
          <w:szCs w:val="49"/>
        </w:rPr>
        <w:t>FOR</w:t>
      </w:r>
      <w:r w:rsidRPr="00385B22">
        <w:rPr>
          <w:color w:val="00558C"/>
          <w:spacing w:val="45"/>
          <w:sz w:val="49"/>
          <w:szCs w:val="49"/>
        </w:rPr>
        <w:t xml:space="preserve"> </w:t>
      </w:r>
      <w:r w:rsidRPr="00385B22">
        <w:rPr>
          <w:color w:val="00558C"/>
          <w:sz w:val="49"/>
          <w:szCs w:val="49"/>
        </w:rPr>
        <w:t>MAINTAINING</w:t>
      </w:r>
      <w:r w:rsidRPr="00385B22">
        <w:rPr>
          <w:color w:val="00558C"/>
          <w:spacing w:val="45"/>
          <w:sz w:val="49"/>
          <w:szCs w:val="49"/>
        </w:rPr>
        <w:t xml:space="preserve"> </w:t>
      </w:r>
      <w:r w:rsidRPr="00385B22">
        <w:rPr>
          <w:color w:val="00558C"/>
          <w:sz w:val="49"/>
          <w:szCs w:val="49"/>
        </w:rPr>
        <w:t xml:space="preserve">RACON </w:t>
      </w:r>
      <w:r w:rsidRPr="00385B22">
        <w:rPr>
          <w:color w:val="00558C"/>
          <w:spacing w:val="3"/>
          <w:sz w:val="49"/>
          <w:szCs w:val="49"/>
        </w:rPr>
        <w:t>SERVICE CAPABILITY</w:t>
      </w:r>
    </w:p>
    <w:p w14:paraId="1706752D" w14:textId="77777777" w:rsidR="00F27F90" w:rsidRPr="00385B22" w:rsidRDefault="00F27F90">
      <w:pPr>
        <w:spacing w:line="244" w:lineRule="auto"/>
      </w:pPr>
    </w:p>
    <w:p w14:paraId="6DCA0554" w14:textId="77777777" w:rsidR="00F27F90" w:rsidRPr="00385B22" w:rsidRDefault="00F27F90">
      <w:pPr>
        <w:spacing w:line="245" w:lineRule="auto"/>
      </w:pPr>
    </w:p>
    <w:p w14:paraId="7A3B5A61" w14:textId="77777777" w:rsidR="00F27F90" w:rsidRPr="00385B22" w:rsidRDefault="00F27F90">
      <w:pPr>
        <w:spacing w:line="245" w:lineRule="auto"/>
      </w:pPr>
    </w:p>
    <w:p w14:paraId="5207269C" w14:textId="77777777" w:rsidR="00F27F90" w:rsidRPr="00385B22" w:rsidRDefault="00F27F90">
      <w:pPr>
        <w:spacing w:line="245" w:lineRule="auto"/>
      </w:pPr>
    </w:p>
    <w:p w14:paraId="776113BF" w14:textId="77777777" w:rsidR="00F27F90" w:rsidRPr="00385B22" w:rsidRDefault="00F27F90">
      <w:pPr>
        <w:spacing w:line="245" w:lineRule="auto"/>
      </w:pPr>
    </w:p>
    <w:p w14:paraId="623F87DC" w14:textId="77777777" w:rsidR="00F27F90" w:rsidRPr="00385B22" w:rsidRDefault="00F27F90">
      <w:pPr>
        <w:spacing w:line="245" w:lineRule="auto"/>
      </w:pPr>
    </w:p>
    <w:p w14:paraId="3A4BFE54" w14:textId="77777777" w:rsidR="00F27F90" w:rsidRPr="00385B22" w:rsidRDefault="00F27F90">
      <w:pPr>
        <w:spacing w:line="245" w:lineRule="auto"/>
      </w:pPr>
    </w:p>
    <w:p w14:paraId="1068BC94" w14:textId="77777777" w:rsidR="00F27F90" w:rsidRPr="00385B22" w:rsidRDefault="00F27F90">
      <w:pPr>
        <w:spacing w:line="245" w:lineRule="auto"/>
      </w:pPr>
    </w:p>
    <w:p w14:paraId="1D172800" w14:textId="77777777" w:rsidR="00F27F90" w:rsidRPr="00385B22" w:rsidRDefault="00F27F90">
      <w:pPr>
        <w:spacing w:line="245" w:lineRule="auto"/>
      </w:pPr>
    </w:p>
    <w:p w14:paraId="1C663E40" w14:textId="77777777" w:rsidR="00F27F90" w:rsidRPr="00385B22" w:rsidRDefault="00F27F90">
      <w:pPr>
        <w:spacing w:line="245" w:lineRule="auto"/>
      </w:pPr>
    </w:p>
    <w:p w14:paraId="196EE436" w14:textId="77777777" w:rsidR="00F27F90" w:rsidRPr="00385B22" w:rsidRDefault="00F27F90">
      <w:pPr>
        <w:spacing w:line="245" w:lineRule="auto"/>
      </w:pPr>
    </w:p>
    <w:p w14:paraId="4E359F9E" w14:textId="77777777" w:rsidR="00F27F90" w:rsidRPr="00385B22" w:rsidRDefault="00F27F90">
      <w:pPr>
        <w:spacing w:line="245" w:lineRule="auto"/>
      </w:pPr>
    </w:p>
    <w:p w14:paraId="7A394C7B" w14:textId="77777777" w:rsidR="00F27F90" w:rsidRPr="00385B22" w:rsidRDefault="00F27F90">
      <w:pPr>
        <w:spacing w:line="245" w:lineRule="auto"/>
      </w:pPr>
    </w:p>
    <w:p w14:paraId="033813F5" w14:textId="77777777" w:rsidR="00F27F90" w:rsidRPr="00385B22" w:rsidRDefault="00F27F90">
      <w:pPr>
        <w:spacing w:line="245" w:lineRule="auto"/>
      </w:pPr>
    </w:p>
    <w:p w14:paraId="1962487E" w14:textId="77777777" w:rsidR="00F27F90" w:rsidRPr="00385B22" w:rsidRDefault="00F27F90">
      <w:pPr>
        <w:spacing w:line="245" w:lineRule="auto"/>
      </w:pPr>
    </w:p>
    <w:p w14:paraId="6A83BCE0" w14:textId="77777777" w:rsidR="00F27F90" w:rsidRPr="00385B22" w:rsidRDefault="00DE6361">
      <w:pPr>
        <w:pStyle w:val="BodyText"/>
        <w:spacing w:before="150" w:line="188" w:lineRule="auto"/>
        <w:ind w:left="1231"/>
        <w:rPr>
          <w:sz w:val="49"/>
          <w:szCs w:val="49"/>
        </w:rPr>
      </w:pPr>
      <w:r w:rsidRPr="00385B22">
        <w:rPr>
          <w:b/>
          <w:bCs/>
          <w:color w:val="00558C"/>
          <w:spacing w:val="-3"/>
          <w:sz w:val="49"/>
          <w:szCs w:val="49"/>
        </w:rPr>
        <w:t>Edition</w:t>
      </w:r>
      <w:r w:rsidRPr="00385B22">
        <w:rPr>
          <w:b/>
          <w:bCs/>
          <w:color w:val="00558C"/>
          <w:spacing w:val="38"/>
          <w:sz w:val="49"/>
          <w:szCs w:val="49"/>
        </w:rPr>
        <w:t xml:space="preserve"> </w:t>
      </w:r>
      <w:ins w:id="1" w:author="刘春海" w:date="2024-07-03T19:54:00Z">
        <w:r w:rsidRPr="00957958">
          <w:rPr>
            <w:rFonts w:eastAsia="SimSun" w:hint="eastAsia"/>
            <w:b/>
            <w:bCs/>
            <w:color w:val="00558C"/>
            <w:spacing w:val="38"/>
            <w:sz w:val="49"/>
            <w:szCs w:val="49"/>
            <w:lang w:eastAsia="zh-CN"/>
          </w:rPr>
          <w:t>2.0</w:t>
        </w:r>
      </w:ins>
      <w:del w:id="2" w:author="刘春海" w:date="2024-07-03T19:54:00Z">
        <w:r w:rsidRPr="00385B22">
          <w:rPr>
            <w:b/>
            <w:bCs/>
            <w:color w:val="00558C"/>
            <w:spacing w:val="-3"/>
            <w:sz w:val="49"/>
            <w:szCs w:val="49"/>
          </w:rPr>
          <w:delText>1.1</w:delText>
        </w:r>
      </w:del>
    </w:p>
    <w:p w14:paraId="5AF1C992" w14:textId="6DBAB8A2" w:rsidR="00F27F90" w:rsidRPr="00385B22" w:rsidRDefault="001057C1">
      <w:pPr>
        <w:pStyle w:val="BodyText"/>
        <w:spacing w:before="78" w:line="187" w:lineRule="auto"/>
        <w:ind w:left="1216"/>
        <w:rPr>
          <w:rFonts w:eastAsia="SimSun"/>
          <w:sz w:val="28"/>
          <w:szCs w:val="28"/>
          <w:lang w:eastAsia="zh-CN"/>
        </w:rPr>
      </w:pPr>
      <w:ins w:id="3" w:author="Paul Mueller" w:date="2025-10-14T05:55:00Z" w16du:dateUtc="2025-10-14T10:55:00Z">
        <w:r>
          <w:rPr>
            <w:rFonts w:eastAsia="SimSun"/>
            <w:b/>
            <w:bCs/>
            <w:color w:val="00558C"/>
            <w:spacing w:val="-2"/>
            <w:sz w:val="28"/>
            <w:szCs w:val="28"/>
            <w:lang w:eastAsia="zh-CN"/>
          </w:rPr>
          <w:t>October</w:t>
        </w:r>
      </w:ins>
      <w:ins w:id="4" w:author="Paul Mueller" w:date="2025-04-07T08:54:00Z">
        <w:r w:rsidR="00B277BC">
          <w:rPr>
            <w:rFonts w:eastAsia="SimSun"/>
            <w:b/>
            <w:bCs/>
            <w:color w:val="00558C"/>
            <w:spacing w:val="-2"/>
            <w:sz w:val="28"/>
            <w:szCs w:val="28"/>
            <w:lang w:eastAsia="zh-CN"/>
          </w:rPr>
          <w:t>, 2025</w:t>
        </w:r>
      </w:ins>
      <w:ins w:id="5" w:author="刘春海" w:date="2024-07-03T19:53:00Z">
        <w:del w:id="6" w:author="Paul Mueller" w:date="2025-04-07T08:54:00Z">
          <w:r w:rsidR="00DE6361" w:rsidRPr="00385B22" w:rsidDel="00B277BC">
            <w:rPr>
              <w:rFonts w:eastAsia="SimSun" w:hint="eastAsia"/>
              <w:b/>
              <w:bCs/>
              <w:color w:val="00558C"/>
              <w:spacing w:val="-2"/>
              <w:sz w:val="28"/>
              <w:szCs w:val="28"/>
              <w:lang w:eastAsia="zh-CN"/>
            </w:rPr>
            <w:delText>Oct, 2024</w:delText>
          </w:r>
        </w:del>
      </w:ins>
      <w:del w:id="7" w:author="刘春海" w:date="2024-07-03T19:53:00Z">
        <w:r w:rsidR="00DE6361" w:rsidRPr="00385B22">
          <w:rPr>
            <w:b/>
            <w:bCs/>
            <w:color w:val="00558C"/>
            <w:spacing w:val="-2"/>
            <w:sz w:val="28"/>
            <w:szCs w:val="28"/>
          </w:rPr>
          <w:delText>December 2011</w:delText>
        </w:r>
      </w:del>
    </w:p>
    <w:p w14:paraId="08CECAF9" w14:textId="77777777" w:rsidR="00F27F90" w:rsidRPr="00385B22" w:rsidRDefault="00DE6361">
      <w:pPr>
        <w:pStyle w:val="BodyText"/>
        <w:spacing w:before="295" w:line="187" w:lineRule="auto"/>
        <w:ind w:left="1213"/>
        <w:rPr>
          <w:sz w:val="28"/>
          <w:szCs w:val="28"/>
        </w:rPr>
      </w:pPr>
      <w:proofErr w:type="gramStart"/>
      <w:r w:rsidRPr="00385B22">
        <w:rPr>
          <w:b/>
          <w:bCs/>
          <w:color w:val="00558C"/>
          <w:spacing w:val="-1"/>
          <w:sz w:val="28"/>
          <w:szCs w:val="28"/>
        </w:rPr>
        <w:t>urn:mrn</w:t>
      </w:r>
      <w:proofErr w:type="gramEnd"/>
      <w:r w:rsidRPr="00385B22">
        <w:rPr>
          <w:b/>
          <w:bCs/>
          <w:color w:val="00558C"/>
          <w:spacing w:val="-1"/>
          <w:sz w:val="28"/>
          <w:szCs w:val="28"/>
        </w:rPr>
        <w:t>:iala:</w:t>
      </w:r>
      <w:proofErr w:type="gramStart"/>
      <w:r w:rsidRPr="00385B22">
        <w:rPr>
          <w:b/>
          <w:bCs/>
          <w:color w:val="00558C"/>
          <w:spacing w:val="-1"/>
          <w:sz w:val="28"/>
          <w:szCs w:val="28"/>
        </w:rPr>
        <w:t>pub:r</w:t>
      </w:r>
      <w:proofErr w:type="gramEnd"/>
      <w:r w:rsidRPr="00385B22">
        <w:rPr>
          <w:b/>
          <w:bCs/>
          <w:color w:val="00558C"/>
          <w:spacing w:val="-1"/>
          <w:sz w:val="28"/>
          <w:szCs w:val="28"/>
        </w:rPr>
        <w:t>0146</w:t>
      </w:r>
    </w:p>
    <w:p w14:paraId="004D5946" w14:textId="77777777" w:rsidR="00F27F90" w:rsidRPr="00385B22" w:rsidRDefault="00F27F90">
      <w:pPr>
        <w:spacing w:line="187" w:lineRule="auto"/>
        <w:rPr>
          <w:sz w:val="28"/>
          <w:szCs w:val="28"/>
        </w:rPr>
        <w:sectPr w:rsidR="00F27F90" w:rsidRPr="00385B22">
          <w:footerReference w:type="default" r:id="rId14"/>
          <w:pgSz w:w="11907" w:h="16839"/>
          <w:pgMar w:top="284" w:right="25" w:bottom="2507" w:left="80" w:header="0" w:footer="580" w:gutter="0"/>
          <w:cols w:space="720"/>
        </w:sectPr>
      </w:pPr>
    </w:p>
    <w:p w14:paraId="3266895A" w14:textId="77777777" w:rsidR="00F27F90" w:rsidRPr="00385B22" w:rsidRDefault="00DE6361">
      <w:pPr>
        <w:pStyle w:val="BodyText"/>
        <w:spacing w:before="269" w:line="188" w:lineRule="auto"/>
        <w:ind w:left="47"/>
      </w:pPr>
      <w:r w:rsidRPr="00385B22">
        <w:rPr>
          <w:spacing w:val="-1"/>
        </w:rPr>
        <w:lastRenderedPageBreak/>
        <w:t>Revisions to this</w:t>
      </w:r>
      <w:r w:rsidRPr="00385B22">
        <w:rPr>
          <w:spacing w:val="11"/>
        </w:rPr>
        <w:t xml:space="preserve"> </w:t>
      </w:r>
      <w:r w:rsidRPr="00385B22">
        <w:rPr>
          <w:spacing w:val="-1"/>
        </w:rPr>
        <w:t>doc</w:t>
      </w:r>
      <w:r w:rsidRPr="00385B22">
        <w:rPr>
          <w:spacing w:val="-2"/>
        </w:rPr>
        <w:t>ument are to</w:t>
      </w:r>
      <w:r w:rsidRPr="00385B22">
        <w:rPr>
          <w:spacing w:val="19"/>
        </w:rPr>
        <w:t xml:space="preserve"> </w:t>
      </w:r>
      <w:r w:rsidRPr="00385B22">
        <w:rPr>
          <w:spacing w:val="-2"/>
        </w:rPr>
        <w:t>be</w:t>
      </w:r>
      <w:r w:rsidRPr="00385B22">
        <w:rPr>
          <w:spacing w:val="17"/>
          <w:w w:val="101"/>
        </w:rPr>
        <w:t xml:space="preserve"> </w:t>
      </w:r>
      <w:r w:rsidRPr="00385B22">
        <w:rPr>
          <w:spacing w:val="-2"/>
        </w:rPr>
        <w:t>noted</w:t>
      </w:r>
      <w:r w:rsidRPr="00385B22">
        <w:rPr>
          <w:spacing w:val="14"/>
          <w:w w:val="101"/>
        </w:rPr>
        <w:t xml:space="preserve"> </w:t>
      </w:r>
      <w:r w:rsidRPr="00385B22">
        <w:rPr>
          <w:spacing w:val="-2"/>
        </w:rPr>
        <w:t>in the table</w:t>
      </w:r>
      <w:r w:rsidRPr="00385B22">
        <w:rPr>
          <w:spacing w:val="17"/>
          <w:w w:val="101"/>
        </w:rPr>
        <w:t xml:space="preserve"> </w:t>
      </w:r>
      <w:r w:rsidRPr="00385B22">
        <w:rPr>
          <w:spacing w:val="-2"/>
        </w:rPr>
        <w:t>prior to the</w:t>
      </w:r>
      <w:r w:rsidRPr="00385B22">
        <w:rPr>
          <w:spacing w:val="15"/>
          <w:w w:val="101"/>
        </w:rPr>
        <w:t xml:space="preserve"> </w:t>
      </w:r>
      <w:r w:rsidRPr="00385B22">
        <w:rPr>
          <w:spacing w:val="-2"/>
        </w:rPr>
        <w:t>issue</w:t>
      </w:r>
      <w:r w:rsidRPr="00385B22">
        <w:rPr>
          <w:spacing w:val="8"/>
        </w:rPr>
        <w:t xml:space="preserve"> </w:t>
      </w:r>
      <w:r w:rsidRPr="00385B22">
        <w:rPr>
          <w:spacing w:val="-2"/>
        </w:rPr>
        <w:t>of</w:t>
      </w:r>
      <w:r w:rsidRPr="00385B22">
        <w:rPr>
          <w:spacing w:val="8"/>
        </w:rPr>
        <w:t xml:space="preserve"> </w:t>
      </w:r>
      <w:r w:rsidRPr="00385B22">
        <w:rPr>
          <w:spacing w:val="-2"/>
        </w:rPr>
        <w:t>a</w:t>
      </w:r>
      <w:r w:rsidRPr="00385B22">
        <w:rPr>
          <w:spacing w:val="15"/>
        </w:rPr>
        <w:t xml:space="preserve"> </w:t>
      </w:r>
      <w:r w:rsidRPr="00385B22">
        <w:rPr>
          <w:spacing w:val="-2"/>
        </w:rPr>
        <w:t>revised</w:t>
      </w:r>
      <w:r w:rsidRPr="00385B22">
        <w:rPr>
          <w:spacing w:val="10"/>
        </w:rPr>
        <w:t xml:space="preserve"> </w:t>
      </w:r>
      <w:r w:rsidRPr="00385B22">
        <w:rPr>
          <w:spacing w:val="-2"/>
        </w:rPr>
        <w:t>document.</w:t>
      </w:r>
    </w:p>
    <w:p w14:paraId="22B02102" w14:textId="77777777" w:rsidR="00F27F90" w:rsidRPr="00385B22" w:rsidRDefault="00F27F90">
      <w:pPr>
        <w:spacing w:line="120" w:lineRule="exact"/>
      </w:pPr>
    </w:p>
    <w:tbl>
      <w:tblPr>
        <w:tblStyle w:val="TableNormal1"/>
        <w:tblW w:w="10490"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12"/>
        <w:gridCol w:w="6448"/>
        <w:gridCol w:w="2130"/>
      </w:tblGrid>
      <w:tr w:rsidR="00F27F90" w:rsidRPr="00385B22" w14:paraId="37E8796A" w14:textId="77777777">
        <w:trPr>
          <w:trHeight w:val="374"/>
        </w:trPr>
        <w:tc>
          <w:tcPr>
            <w:tcW w:w="1912" w:type="dxa"/>
          </w:tcPr>
          <w:p w14:paraId="59EF0D63" w14:textId="77777777" w:rsidR="00F27F90" w:rsidRPr="00385B22" w:rsidRDefault="00DE6361">
            <w:pPr>
              <w:spacing w:before="130" w:line="183" w:lineRule="auto"/>
              <w:ind w:left="234"/>
              <w:rPr>
                <w:rFonts w:ascii="Calibri" w:eastAsia="Calibri" w:hAnsi="Calibri" w:cs="Calibri"/>
                <w:sz w:val="19"/>
                <w:szCs w:val="19"/>
              </w:rPr>
            </w:pPr>
            <w:r w:rsidRPr="00385B22">
              <w:rPr>
                <w:rFonts w:ascii="Calibri" w:eastAsia="Calibri" w:hAnsi="Calibri" w:cs="Calibri"/>
                <w:b/>
                <w:bCs/>
                <w:color w:val="00558C"/>
                <w:spacing w:val="1"/>
                <w:sz w:val="19"/>
                <w:szCs w:val="19"/>
              </w:rPr>
              <w:t>Date</w:t>
            </w:r>
          </w:p>
        </w:tc>
        <w:tc>
          <w:tcPr>
            <w:tcW w:w="6448" w:type="dxa"/>
          </w:tcPr>
          <w:p w14:paraId="42E169A1" w14:textId="77777777" w:rsidR="00F27F90" w:rsidRPr="00385B22" w:rsidRDefault="00DE6361">
            <w:pPr>
              <w:spacing w:before="120" w:line="193" w:lineRule="auto"/>
              <w:ind w:left="230"/>
              <w:rPr>
                <w:rFonts w:ascii="Calibri" w:eastAsia="Calibri" w:hAnsi="Calibri" w:cs="Calibri"/>
                <w:sz w:val="19"/>
                <w:szCs w:val="19"/>
              </w:rPr>
            </w:pPr>
            <w:r w:rsidRPr="00385B22">
              <w:rPr>
                <w:rFonts w:ascii="Calibri" w:eastAsia="Calibri" w:hAnsi="Calibri" w:cs="Calibri"/>
                <w:b/>
                <w:bCs/>
                <w:color w:val="00558C"/>
                <w:spacing w:val="1"/>
                <w:sz w:val="19"/>
                <w:szCs w:val="19"/>
              </w:rPr>
              <w:t>Details</w:t>
            </w:r>
          </w:p>
        </w:tc>
        <w:tc>
          <w:tcPr>
            <w:tcW w:w="2130" w:type="dxa"/>
          </w:tcPr>
          <w:p w14:paraId="5C9E1715" w14:textId="77777777" w:rsidR="00F27F90" w:rsidRPr="00385B22" w:rsidRDefault="00DE6361">
            <w:pPr>
              <w:spacing w:before="121" w:line="194" w:lineRule="auto"/>
              <w:ind w:left="222"/>
              <w:rPr>
                <w:rFonts w:ascii="Calibri" w:eastAsia="Calibri" w:hAnsi="Calibri" w:cs="Calibri"/>
                <w:sz w:val="19"/>
                <w:szCs w:val="19"/>
              </w:rPr>
            </w:pPr>
            <w:r w:rsidRPr="00385B22">
              <w:rPr>
                <w:rFonts w:ascii="Calibri" w:eastAsia="Calibri" w:hAnsi="Calibri" w:cs="Calibri"/>
                <w:b/>
                <w:bCs/>
                <w:color w:val="00558C"/>
                <w:spacing w:val="4"/>
                <w:sz w:val="19"/>
                <w:szCs w:val="19"/>
              </w:rPr>
              <w:t>Approval</w:t>
            </w:r>
          </w:p>
        </w:tc>
      </w:tr>
      <w:tr w:rsidR="00F27F90" w:rsidRPr="00385B22" w14:paraId="2275BDE7" w14:textId="77777777">
        <w:trPr>
          <w:trHeight w:val="853"/>
        </w:trPr>
        <w:tc>
          <w:tcPr>
            <w:tcW w:w="1912" w:type="dxa"/>
          </w:tcPr>
          <w:p w14:paraId="6C86A9DA" w14:textId="77777777" w:rsidR="00F27F90" w:rsidRPr="00385B22" w:rsidRDefault="00F27F90">
            <w:pPr>
              <w:pStyle w:val="TableText"/>
              <w:spacing w:line="298" w:lineRule="auto"/>
            </w:pPr>
          </w:p>
          <w:p w14:paraId="052F01F1" w14:textId="77777777" w:rsidR="00F27F90" w:rsidRPr="00385B22" w:rsidRDefault="00DE6361">
            <w:pPr>
              <w:spacing w:before="58" w:line="193" w:lineRule="auto"/>
              <w:ind w:left="237"/>
              <w:rPr>
                <w:rFonts w:ascii="Calibri" w:eastAsia="Calibri" w:hAnsi="Calibri" w:cs="Calibri"/>
                <w:sz w:val="19"/>
                <w:szCs w:val="19"/>
              </w:rPr>
            </w:pPr>
            <w:r w:rsidRPr="00385B22">
              <w:rPr>
                <w:rFonts w:ascii="Calibri" w:eastAsia="Calibri" w:hAnsi="Calibri" w:cs="Calibri"/>
                <w:sz w:val="19"/>
                <w:szCs w:val="19"/>
              </w:rPr>
              <w:t>December</w:t>
            </w:r>
            <w:r w:rsidRPr="00385B22">
              <w:rPr>
                <w:rFonts w:ascii="Calibri" w:eastAsia="Calibri" w:hAnsi="Calibri" w:cs="Calibri"/>
                <w:spacing w:val="16"/>
                <w:sz w:val="19"/>
                <w:szCs w:val="19"/>
              </w:rPr>
              <w:t xml:space="preserve"> </w:t>
            </w:r>
            <w:r w:rsidRPr="00385B22">
              <w:rPr>
                <w:rFonts w:ascii="Calibri" w:eastAsia="Calibri" w:hAnsi="Calibri" w:cs="Calibri"/>
                <w:spacing w:val="7"/>
                <w:sz w:val="19"/>
                <w:szCs w:val="19"/>
              </w:rPr>
              <w:t>2011</w:t>
            </w:r>
          </w:p>
        </w:tc>
        <w:tc>
          <w:tcPr>
            <w:tcW w:w="6448" w:type="dxa"/>
          </w:tcPr>
          <w:p w14:paraId="776A23D5" w14:textId="77777777" w:rsidR="00F27F90" w:rsidRPr="00385B22" w:rsidRDefault="00F27F90">
            <w:pPr>
              <w:pStyle w:val="TableText"/>
              <w:spacing w:line="289" w:lineRule="auto"/>
            </w:pPr>
          </w:p>
          <w:p w14:paraId="3DEDA5CE" w14:textId="77777777" w:rsidR="00F27F90" w:rsidRPr="00385B22" w:rsidRDefault="00DE6361">
            <w:pPr>
              <w:spacing w:before="58" w:line="203" w:lineRule="auto"/>
              <w:ind w:left="233"/>
              <w:rPr>
                <w:rFonts w:ascii="Calibri" w:eastAsia="Calibri" w:hAnsi="Calibri" w:cs="Calibri"/>
                <w:sz w:val="19"/>
                <w:szCs w:val="19"/>
              </w:rPr>
            </w:pPr>
            <w:r w:rsidRPr="00385B22">
              <w:rPr>
                <w:rFonts w:ascii="Calibri" w:eastAsia="Calibri" w:hAnsi="Calibri" w:cs="Calibri"/>
                <w:spacing w:val="2"/>
                <w:sz w:val="19"/>
                <w:szCs w:val="19"/>
              </w:rPr>
              <w:t>1</w:t>
            </w:r>
            <w:proofErr w:type="spellStart"/>
            <w:proofErr w:type="gramStart"/>
            <w:r w:rsidRPr="00385B22">
              <w:rPr>
                <w:rFonts w:ascii="Calibri" w:eastAsia="Calibri" w:hAnsi="Calibri" w:cs="Calibri"/>
                <w:position w:val="6"/>
                <w:sz w:val="12"/>
                <w:szCs w:val="12"/>
              </w:rPr>
              <w:t>st</w:t>
            </w:r>
            <w:proofErr w:type="spellEnd"/>
            <w:r w:rsidRPr="00385B22">
              <w:rPr>
                <w:rFonts w:ascii="Calibri" w:eastAsia="Calibri" w:hAnsi="Calibri" w:cs="Calibri"/>
                <w:spacing w:val="2"/>
                <w:position w:val="6"/>
                <w:sz w:val="12"/>
                <w:szCs w:val="12"/>
              </w:rPr>
              <w:t xml:space="preserve">  </w:t>
            </w:r>
            <w:r w:rsidRPr="00385B22">
              <w:rPr>
                <w:rFonts w:ascii="Calibri" w:eastAsia="Calibri" w:hAnsi="Calibri" w:cs="Calibri"/>
                <w:sz w:val="19"/>
                <w:szCs w:val="19"/>
              </w:rPr>
              <w:t>issue</w:t>
            </w:r>
            <w:proofErr w:type="gramEnd"/>
          </w:p>
        </w:tc>
        <w:tc>
          <w:tcPr>
            <w:tcW w:w="2130" w:type="dxa"/>
          </w:tcPr>
          <w:p w14:paraId="60FE9A63" w14:textId="77777777" w:rsidR="00F27F90" w:rsidRPr="00385B22" w:rsidRDefault="00F27F90">
            <w:pPr>
              <w:pStyle w:val="TableText"/>
            </w:pPr>
          </w:p>
        </w:tc>
      </w:tr>
      <w:tr w:rsidR="00F27F90" w:rsidRPr="00385B22" w14:paraId="2032AF49" w14:textId="77777777">
        <w:trPr>
          <w:trHeight w:val="856"/>
        </w:trPr>
        <w:tc>
          <w:tcPr>
            <w:tcW w:w="1912" w:type="dxa"/>
          </w:tcPr>
          <w:p w14:paraId="1A031D03" w14:textId="77777777" w:rsidR="00F27F90" w:rsidRPr="00385B22" w:rsidRDefault="00F27F90">
            <w:pPr>
              <w:pStyle w:val="TableText"/>
              <w:spacing w:line="302" w:lineRule="auto"/>
            </w:pPr>
          </w:p>
          <w:p w14:paraId="047CCA9E" w14:textId="77777777" w:rsidR="00F27F90" w:rsidRPr="00385B22" w:rsidRDefault="00DE6361">
            <w:pPr>
              <w:spacing w:before="58" w:line="195" w:lineRule="auto"/>
              <w:ind w:left="227"/>
              <w:rPr>
                <w:rFonts w:ascii="Calibri" w:eastAsia="Calibri" w:hAnsi="Calibri" w:cs="Calibri"/>
                <w:sz w:val="19"/>
                <w:szCs w:val="19"/>
              </w:rPr>
            </w:pPr>
            <w:r w:rsidRPr="00385B22">
              <w:rPr>
                <w:rFonts w:ascii="Calibri" w:eastAsia="Calibri" w:hAnsi="Calibri" w:cs="Calibri"/>
                <w:sz w:val="19"/>
                <w:szCs w:val="19"/>
              </w:rPr>
              <w:t>September</w:t>
            </w:r>
            <w:r w:rsidRPr="00385B22">
              <w:rPr>
                <w:rFonts w:ascii="Calibri" w:eastAsia="Calibri" w:hAnsi="Calibri" w:cs="Calibri"/>
                <w:spacing w:val="14"/>
                <w:sz w:val="19"/>
                <w:szCs w:val="19"/>
              </w:rPr>
              <w:t xml:space="preserve"> </w:t>
            </w:r>
            <w:r w:rsidRPr="00385B22">
              <w:rPr>
                <w:rFonts w:ascii="Calibri" w:eastAsia="Calibri" w:hAnsi="Calibri" w:cs="Calibri"/>
                <w:spacing w:val="11"/>
                <w:sz w:val="19"/>
                <w:szCs w:val="19"/>
              </w:rPr>
              <w:t>2020</w:t>
            </w:r>
          </w:p>
        </w:tc>
        <w:tc>
          <w:tcPr>
            <w:tcW w:w="6448" w:type="dxa"/>
          </w:tcPr>
          <w:p w14:paraId="4275D0A9" w14:textId="77777777" w:rsidR="00F27F90" w:rsidRPr="00385B22" w:rsidRDefault="00F27F90">
            <w:pPr>
              <w:pStyle w:val="TableText"/>
              <w:spacing w:line="302" w:lineRule="auto"/>
            </w:pPr>
          </w:p>
          <w:p w14:paraId="3CD2C540" w14:textId="77777777" w:rsidR="00F27F90" w:rsidRPr="00385B22" w:rsidRDefault="00DE6361">
            <w:pPr>
              <w:spacing w:before="58" w:line="193" w:lineRule="auto"/>
              <w:ind w:left="233"/>
              <w:rPr>
                <w:rFonts w:ascii="Calibri" w:eastAsia="Calibri" w:hAnsi="Calibri" w:cs="Calibri"/>
                <w:sz w:val="19"/>
                <w:szCs w:val="19"/>
              </w:rPr>
            </w:pPr>
            <w:r w:rsidRPr="00385B22">
              <w:rPr>
                <w:rFonts w:ascii="Calibri" w:eastAsia="Calibri" w:hAnsi="Calibri" w:cs="Calibri"/>
                <w:sz w:val="19"/>
                <w:szCs w:val="19"/>
              </w:rPr>
              <w:t>Edition</w:t>
            </w:r>
            <w:r w:rsidRPr="00385B22">
              <w:rPr>
                <w:rFonts w:ascii="Calibri" w:eastAsia="Calibri" w:hAnsi="Calibri" w:cs="Calibri"/>
                <w:spacing w:val="24"/>
                <w:sz w:val="19"/>
                <w:szCs w:val="19"/>
              </w:rPr>
              <w:t xml:space="preserve"> </w:t>
            </w:r>
            <w:r w:rsidRPr="00385B22">
              <w:rPr>
                <w:rFonts w:ascii="Calibri" w:eastAsia="Calibri" w:hAnsi="Calibri" w:cs="Calibri"/>
                <w:spacing w:val="14"/>
                <w:sz w:val="19"/>
                <w:szCs w:val="19"/>
              </w:rPr>
              <w:t>1.1</w:t>
            </w:r>
            <w:r w:rsidRPr="00385B22">
              <w:rPr>
                <w:rFonts w:ascii="Calibri" w:eastAsia="Calibri" w:hAnsi="Calibri" w:cs="Calibri"/>
                <w:spacing w:val="19"/>
                <w:w w:val="101"/>
                <w:sz w:val="19"/>
                <w:szCs w:val="19"/>
              </w:rPr>
              <w:t xml:space="preserve"> </w:t>
            </w:r>
            <w:r w:rsidRPr="00385B22">
              <w:rPr>
                <w:rFonts w:ascii="Calibri" w:eastAsia="Calibri" w:hAnsi="Calibri" w:cs="Calibri"/>
                <w:sz w:val="19"/>
                <w:szCs w:val="19"/>
              </w:rPr>
              <w:t>Editorial</w:t>
            </w:r>
            <w:r w:rsidRPr="00385B22">
              <w:rPr>
                <w:rFonts w:ascii="Calibri" w:eastAsia="Calibri" w:hAnsi="Calibri" w:cs="Calibri"/>
                <w:spacing w:val="14"/>
                <w:sz w:val="19"/>
                <w:szCs w:val="19"/>
              </w:rPr>
              <w:t xml:space="preserve"> </w:t>
            </w:r>
            <w:r w:rsidRPr="00385B22">
              <w:rPr>
                <w:rFonts w:ascii="Calibri" w:eastAsia="Calibri" w:hAnsi="Calibri" w:cs="Calibri"/>
                <w:sz w:val="19"/>
                <w:szCs w:val="19"/>
              </w:rPr>
              <w:t>corrections</w:t>
            </w:r>
            <w:r w:rsidRPr="00385B22">
              <w:rPr>
                <w:rFonts w:ascii="Calibri" w:eastAsia="Calibri" w:hAnsi="Calibri" w:cs="Calibri"/>
                <w:spacing w:val="14"/>
                <w:sz w:val="19"/>
                <w:szCs w:val="19"/>
              </w:rPr>
              <w:t>.</w:t>
            </w:r>
          </w:p>
        </w:tc>
        <w:tc>
          <w:tcPr>
            <w:tcW w:w="2130" w:type="dxa"/>
          </w:tcPr>
          <w:p w14:paraId="7CE60AA1" w14:textId="77777777" w:rsidR="00F27F90" w:rsidRPr="00385B22" w:rsidRDefault="00F27F90">
            <w:pPr>
              <w:pStyle w:val="TableText"/>
            </w:pPr>
          </w:p>
        </w:tc>
      </w:tr>
      <w:tr w:rsidR="00F27F90" w:rsidRPr="00385B22" w14:paraId="3AEE7387" w14:textId="77777777">
        <w:trPr>
          <w:trHeight w:val="856"/>
        </w:trPr>
        <w:tc>
          <w:tcPr>
            <w:tcW w:w="1912" w:type="dxa"/>
          </w:tcPr>
          <w:p w14:paraId="537B5378" w14:textId="77777777" w:rsidR="00F27F90" w:rsidRPr="005A54B4" w:rsidRDefault="00F27F90">
            <w:pPr>
              <w:pStyle w:val="TableText"/>
              <w:spacing w:line="302" w:lineRule="auto"/>
              <w:rPr>
                <w:ins w:id="8" w:author="刘春海" w:date="2024-07-03T19:54:00Z"/>
                <w:rFonts w:eastAsia="Arial" w:cstheme="minorHAnsi"/>
                <w:sz w:val="19"/>
                <w:szCs w:val="19"/>
                <w:rPrChange w:id="9" w:author="Alan Grant" w:date="2025-04-01T09:30:00Z">
                  <w:rPr>
                    <w:ins w:id="10" w:author="刘春海" w:date="2024-07-03T19:54:00Z"/>
                    <w:rFonts w:eastAsia="SimSun"/>
                    <w:lang w:eastAsia="zh-CN"/>
                  </w:rPr>
                </w:rPrChange>
              </w:rPr>
              <w:pPrChange w:id="11" w:author="Alan Grant" w:date="2025-04-01T09:30:00Z">
                <w:pPr>
                  <w:pStyle w:val="TableText"/>
                </w:pPr>
              </w:pPrChange>
            </w:pPr>
          </w:p>
          <w:p w14:paraId="3D3DF52A" w14:textId="6D6BF0D6" w:rsidR="00F27F90" w:rsidRPr="005A54B4" w:rsidRDefault="00DE6361">
            <w:pPr>
              <w:pStyle w:val="TableText"/>
              <w:spacing w:line="302" w:lineRule="auto"/>
              <w:ind w:firstLineChars="100" w:firstLine="190"/>
              <w:rPr>
                <w:rFonts w:eastAsia="Arial" w:cstheme="minorHAnsi"/>
                <w:sz w:val="19"/>
                <w:szCs w:val="19"/>
                <w:rPrChange w:id="12" w:author="Alan Grant" w:date="2025-04-01T09:30:00Z">
                  <w:rPr>
                    <w:rFonts w:eastAsia="SimSun"/>
                    <w:lang w:eastAsia="zh-CN"/>
                  </w:rPr>
                </w:rPrChange>
              </w:rPr>
              <w:pPrChange w:id="13" w:author="Alan Grant" w:date="2025-04-01T09:30:00Z">
                <w:pPr>
                  <w:pStyle w:val="TableText"/>
                </w:pPr>
              </w:pPrChange>
            </w:pPr>
            <w:ins w:id="14" w:author="刘春海" w:date="2024-07-03T19:54:00Z">
              <w:del w:id="15" w:author="Alan Grant" w:date="2025-04-01T09:30:00Z">
                <w:r w:rsidRPr="005A54B4" w:rsidDel="005A54B4">
                  <w:rPr>
                    <w:rFonts w:eastAsia="Arial" w:cstheme="minorHAnsi"/>
                    <w:sz w:val="19"/>
                    <w:szCs w:val="19"/>
                    <w:rPrChange w:id="16" w:author="Alan Grant" w:date="2025-04-01T09:30:00Z">
                      <w:rPr>
                        <w:rFonts w:eastAsia="SimSun"/>
                        <w:lang w:eastAsia="zh-CN"/>
                      </w:rPr>
                    </w:rPrChange>
                  </w:rPr>
                  <w:delText>Oct 2024</w:delText>
                </w:r>
              </w:del>
            </w:ins>
            <w:ins w:id="17" w:author="Paul Mueller" w:date="2025-10-16T02:51:00Z" w16du:dateUtc="2025-10-16T07:51:00Z">
              <w:r w:rsidR="00EB5563">
                <w:rPr>
                  <w:rFonts w:eastAsia="Arial" w:cstheme="minorHAnsi"/>
                  <w:sz w:val="19"/>
                  <w:szCs w:val="19"/>
                </w:rPr>
                <w:t>October</w:t>
              </w:r>
            </w:ins>
            <w:ins w:id="18" w:author="Alan Grant" w:date="2025-04-01T09:30:00Z">
              <w:del w:id="19" w:author="Paul Mueller" w:date="2025-10-16T02:51:00Z" w16du:dateUtc="2025-10-16T07:51:00Z">
                <w:r w:rsidR="005A54B4" w:rsidRPr="005A54B4" w:rsidDel="00EB5563">
                  <w:rPr>
                    <w:rFonts w:eastAsia="Arial" w:cstheme="minorHAnsi"/>
                    <w:sz w:val="19"/>
                    <w:szCs w:val="19"/>
                    <w:rPrChange w:id="20" w:author="Alan Grant" w:date="2025-04-01T09:30:00Z">
                      <w:rPr>
                        <w:rFonts w:eastAsia="SimSun"/>
                        <w:lang w:eastAsia="zh-CN"/>
                      </w:rPr>
                    </w:rPrChange>
                  </w:rPr>
                  <w:delText>April</w:delText>
                </w:r>
              </w:del>
              <w:r w:rsidR="005A54B4" w:rsidRPr="005A54B4">
                <w:rPr>
                  <w:rFonts w:eastAsia="Arial" w:cstheme="minorHAnsi"/>
                  <w:sz w:val="19"/>
                  <w:szCs w:val="19"/>
                  <w:rPrChange w:id="21" w:author="Alan Grant" w:date="2025-04-01T09:30:00Z">
                    <w:rPr>
                      <w:rFonts w:eastAsia="SimSun"/>
                      <w:lang w:eastAsia="zh-CN"/>
                    </w:rPr>
                  </w:rPrChange>
                </w:rPr>
                <w:t xml:space="preserve"> 2025</w:t>
              </w:r>
            </w:ins>
          </w:p>
        </w:tc>
        <w:tc>
          <w:tcPr>
            <w:tcW w:w="6448" w:type="dxa"/>
          </w:tcPr>
          <w:p w14:paraId="0CF32C8B" w14:textId="77777777" w:rsidR="00F27F90" w:rsidRPr="005A54B4" w:rsidRDefault="00F27F90">
            <w:pPr>
              <w:pStyle w:val="TableText"/>
              <w:spacing w:line="302" w:lineRule="auto"/>
              <w:rPr>
                <w:ins w:id="22" w:author="刘春海" w:date="2024-07-03T19:54:00Z"/>
                <w:rFonts w:eastAsia="Arial" w:cstheme="minorHAnsi"/>
                <w:sz w:val="19"/>
                <w:szCs w:val="19"/>
                <w:rPrChange w:id="23" w:author="Alan Grant" w:date="2025-04-01T09:30:00Z">
                  <w:rPr>
                    <w:ins w:id="24" w:author="刘春海" w:date="2024-07-03T19:54:00Z"/>
                    <w:rFonts w:eastAsia="SimSun"/>
                    <w:lang w:eastAsia="zh-CN"/>
                  </w:rPr>
                </w:rPrChange>
              </w:rPr>
              <w:pPrChange w:id="25" w:author="Alan Grant" w:date="2025-04-01T09:30:00Z">
                <w:pPr>
                  <w:pStyle w:val="TableText"/>
                </w:pPr>
              </w:pPrChange>
            </w:pPr>
          </w:p>
          <w:p w14:paraId="680093A1" w14:textId="5A3F3F4D" w:rsidR="00F27F90" w:rsidRPr="005A54B4" w:rsidRDefault="00DE6361">
            <w:pPr>
              <w:pStyle w:val="TableText"/>
              <w:spacing w:line="302" w:lineRule="auto"/>
              <w:ind w:firstLineChars="104" w:firstLine="198"/>
              <w:rPr>
                <w:rFonts w:eastAsia="Arial" w:cstheme="minorHAnsi"/>
                <w:sz w:val="19"/>
                <w:szCs w:val="19"/>
                <w:rPrChange w:id="26" w:author="Alan Grant" w:date="2025-04-01T09:30:00Z">
                  <w:rPr>
                    <w:rFonts w:eastAsia="SimSun"/>
                    <w:lang w:eastAsia="zh-CN"/>
                  </w:rPr>
                </w:rPrChange>
              </w:rPr>
              <w:pPrChange w:id="27" w:author="Alan Grant" w:date="2025-04-01T09:30:00Z">
                <w:pPr>
                  <w:pStyle w:val="TableText"/>
                </w:pPr>
              </w:pPrChange>
            </w:pPr>
            <w:ins w:id="28" w:author="刘春海" w:date="2024-07-03T19:54:00Z">
              <w:r w:rsidRPr="005A54B4">
                <w:rPr>
                  <w:rFonts w:eastAsia="Arial" w:cstheme="minorHAnsi"/>
                  <w:sz w:val="19"/>
                  <w:szCs w:val="19"/>
                  <w:rPrChange w:id="29" w:author="Alan Grant" w:date="2025-04-01T09:30:00Z">
                    <w:rPr>
                      <w:rFonts w:eastAsia="SimSun"/>
                      <w:lang w:eastAsia="zh-CN"/>
                    </w:rPr>
                  </w:rPrChange>
                </w:rPr>
                <w:t>Edition 2.0</w:t>
              </w:r>
            </w:ins>
            <w:ins w:id="30" w:author="Alan Grant" w:date="2025-04-01T09:30:00Z">
              <w:r w:rsidR="005A54B4">
                <w:rPr>
                  <w:rFonts w:cstheme="minorHAnsi"/>
                  <w:sz w:val="19"/>
                  <w:szCs w:val="19"/>
                </w:rPr>
                <w:t xml:space="preserve"> </w:t>
              </w:r>
            </w:ins>
            <w:ins w:id="31" w:author="Alan Grant" w:date="2025-04-01T09:31:00Z">
              <w:r w:rsidR="005A54B4">
                <w:rPr>
                  <w:rFonts w:cstheme="minorHAnsi"/>
                  <w:sz w:val="19"/>
                  <w:szCs w:val="19"/>
                </w:rPr>
                <w:t>– simplified strategy</w:t>
              </w:r>
            </w:ins>
          </w:p>
        </w:tc>
        <w:tc>
          <w:tcPr>
            <w:tcW w:w="2130" w:type="dxa"/>
          </w:tcPr>
          <w:p w14:paraId="792C7E19" w14:textId="77777777" w:rsidR="00F27F90" w:rsidRPr="00385B22" w:rsidRDefault="00F27F90">
            <w:pPr>
              <w:pStyle w:val="TableText"/>
            </w:pPr>
          </w:p>
        </w:tc>
      </w:tr>
      <w:tr w:rsidR="00F27F90" w:rsidRPr="00385B22" w14:paraId="3E00BC53" w14:textId="77777777">
        <w:trPr>
          <w:trHeight w:val="856"/>
        </w:trPr>
        <w:tc>
          <w:tcPr>
            <w:tcW w:w="1912" w:type="dxa"/>
          </w:tcPr>
          <w:p w14:paraId="68D2D1FD" w14:textId="77777777" w:rsidR="00F27F90" w:rsidRPr="00385B22" w:rsidRDefault="00F27F90">
            <w:pPr>
              <w:pStyle w:val="TableText"/>
            </w:pPr>
          </w:p>
        </w:tc>
        <w:tc>
          <w:tcPr>
            <w:tcW w:w="6448" w:type="dxa"/>
          </w:tcPr>
          <w:p w14:paraId="7ACECFD7" w14:textId="77777777" w:rsidR="00F27F90" w:rsidRPr="00385B22" w:rsidRDefault="00F27F90">
            <w:pPr>
              <w:pStyle w:val="TableText"/>
            </w:pPr>
          </w:p>
        </w:tc>
        <w:tc>
          <w:tcPr>
            <w:tcW w:w="2130" w:type="dxa"/>
          </w:tcPr>
          <w:p w14:paraId="6B0871C0" w14:textId="77777777" w:rsidR="00F27F90" w:rsidRPr="00385B22" w:rsidRDefault="00F27F90">
            <w:pPr>
              <w:pStyle w:val="TableText"/>
            </w:pPr>
          </w:p>
        </w:tc>
      </w:tr>
      <w:tr w:rsidR="00F27F90" w:rsidRPr="00385B22" w14:paraId="7DEEF2AA" w14:textId="77777777">
        <w:trPr>
          <w:trHeight w:val="853"/>
        </w:trPr>
        <w:tc>
          <w:tcPr>
            <w:tcW w:w="1912" w:type="dxa"/>
          </w:tcPr>
          <w:p w14:paraId="3D459372" w14:textId="77777777" w:rsidR="00F27F90" w:rsidRPr="00385B22" w:rsidRDefault="00F27F90">
            <w:pPr>
              <w:pStyle w:val="TableText"/>
            </w:pPr>
          </w:p>
        </w:tc>
        <w:tc>
          <w:tcPr>
            <w:tcW w:w="6448" w:type="dxa"/>
          </w:tcPr>
          <w:p w14:paraId="31364758" w14:textId="77777777" w:rsidR="00F27F90" w:rsidRPr="00385B22" w:rsidRDefault="00F27F90">
            <w:pPr>
              <w:pStyle w:val="TableText"/>
            </w:pPr>
          </w:p>
        </w:tc>
        <w:tc>
          <w:tcPr>
            <w:tcW w:w="2130" w:type="dxa"/>
          </w:tcPr>
          <w:p w14:paraId="0A5BC706" w14:textId="77777777" w:rsidR="00F27F90" w:rsidRPr="00385B22" w:rsidRDefault="00F27F90">
            <w:pPr>
              <w:pStyle w:val="TableText"/>
            </w:pPr>
          </w:p>
        </w:tc>
      </w:tr>
      <w:tr w:rsidR="00F27F90" w:rsidRPr="00385B22" w14:paraId="7D204FBE" w14:textId="77777777">
        <w:trPr>
          <w:trHeight w:val="856"/>
        </w:trPr>
        <w:tc>
          <w:tcPr>
            <w:tcW w:w="1912" w:type="dxa"/>
          </w:tcPr>
          <w:p w14:paraId="52E05A85" w14:textId="77777777" w:rsidR="00F27F90" w:rsidRPr="00385B22" w:rsidRDefault="00F27F90">
            <w:pPr>
              <w:pStyle w:val="TableText"/>
            </w:pPr>
          </w:p>
        </w:tc>
        <w:tc>
          <w:tcPr>
            <w:tcW w:w="6448" w:type="dxa"/>
          </w:tcPr>
          <w:p w14:paraId="03FD766A" w14:textId="77777777" w:rsidR="00F27F90" w:rsidRPr="00385B22" w:rsidRDefault="00F27F90">
            <w:pPr>
              <w:pStyle w:val="TableText"/>
            </w:pPr>
          </w:p>
        </w:tc>
        <w:tc>
          <w:tcPr>
            <w:tcW w:w="2130" w:type="dxa"/>
          </w:tcPr>
          <w:p w14:paraId="2DB468AC" w14:textId="77777777" w:rsidR="00F27F90" w:rsidRPr="00385B22" w:rsidRDefault="00F27F90">
            <w:pPr>
              <w:pStyle w:val="TableText"/>
            </w:pPr>
          </w:p>
        </w:tc>
      </w:tr>
      <w:tr w:rsidR="00F27F90" w:rsidRPr="00385B22" w14:paraId="2C1BC236" w14:textId="77777777">
        <w:trPr>
          <w:trHeight w:val="861"/>
        </w:trPr>
        <w:tc>
          <w:tcPr>
            <w:tcW w:w="1912" w:type="dxa"/>
          </w:tcPr>
          <w:p w14:paraId="5BA0343E" w14:textId="77777777" w:rsidR="00F27F90" w:rsidRPr="00385B22" w:rsidRDefault="00F27F90">
            <w:pPr>
              <w:pStyle w:val="TableText"/>
            </w:pPr>
          </w:p>
        </w:tc>
        <w:tc>
          <w:tcPr>
            <w:tcW w:w="6448" w:type="dxa"/>
          </w:tcPr>
          <w:p w14:paraId="2C01110E" w14:textId="77777777" w:rsidR="00F27F90" w:rsidRPr="00385B22" w:rsidRDefault="00F27F90">
            <w:pPr>
              <w:pStyle w:val="TableText"/>
            </w:pPr>
          </w:p>
        </w:tc>
        <w:tc>
          <w:tcPr>
            <w:tcW w:w="2130" w:type="dxa"/>
          </w:tcPr>
          <w:p w14:paraId="3FF81A75" w14:textId="77777777" w:rsidR="00F27F90" w:rsidRPr="00385B22" w:rsidRDefault="00F27F90">
            <w:pPr>
              <w:pStyle w:val="TableText"/>
            </w:pPr>
          </w:p>
        </w:tc>
      </w:tr>
    </w:tbl>
    <w:p w14:paraId="3FF664F0" w14:textId="77777777" w:rsidR="00F27F90" w:rsidRPr="00385B22" w:rsidRDefault="00F27F90"/>
    <w:p w14:paraId="6A8B246D" w14:textId="77777777" w:rsidR="00F27F90" w:rsidRPr="00385B22" w:rsidRDefault="00F27F90">
      <w:pPr>
        <w:sectPr w:rsidR="00F27F90" w:rsidRPr="00385B22">
          <w:headerReference w:type="default" r:id="rId15"/>
          <w:footerReference w:type="default" r:id="rId16"/>
          <w:pgSz w:w="11907" w:h="16839"/>
          <w:pgMar w:top="2854" w:right="0" w:bottom="1495" w:left="878" w:header="0" w:footer="850" w:gutter="0"/>
          <w:cols w:space="720"/>
        </w:sectPr>
      </w:pPr>
    </w:p>
    <w:p w14:paraId="7701503F" w14:textId="77777777" w:rsidR="00F27F90" w:rsidRPr="00385B22" w:rsidRDefault="00DE6361">
      <w:pPr>
        <w:pStyle w:val="BodyText"/>
        <w:spacing w:before="138" w:line="179" w:lineRule="auto"/>
        <w:ind w:left="31"/>
        <w:rPr>
          <w:sz w:val="48"/>
          <w:szCs w:val="48"/>
        </w:rPr>
      </w:pPr>
      <w:r w:rsidRPr="00385B22">
        <w:rPr>
          <w:b/>
          <w:bCs/>
          <w:color w:val="009FDF"/>
          <w:spacing w:val="-1"/>
          <w:sz w:val="48"/>
          <w:szCs w:val="48"/>
        </w:rPr>
        <w:lastRenderedPageBreak/>
        <w:t>THE COUNCIL</w:t>
      </w:r>
    </w:p>
    <w:p w14:paraId="08707B40" w14:textId="77777777" w:rsidR="00F27F90" w:rsidRPr="00385B22" w:rsidRDefault="00F27F90">
      <w:pPr>
        <w:spacing w:line="348" w:lineRule="auto"/>
      </w:pPr>
    </w:p>
    <w:p w14:paraId="5E34EB30" w14:textId="77777777" w:rsidR="00F27F90" w:rsidRPr="00385B22" w:rsidRDefault="00DE6361">
      <w:pPr>
        <w:pStyle w:val="BodyText"/>
        <w:spacing w:before="73" w:line="221" w:lineRule="auto"/>
        <w:ind w:left="599" w:right="792" w:firstLine="12"/>
        <w:rPr>
          <w:sz w:val="24"/>
          <w:szCs w:val="24"/>
        </w:rPr>
      </w:pPr>
      <w:r w:rsidRPr="00385B22">
        <w:rPr>
          <w:b/>
          <w:bCs/>
          <w:spacing w:val="-2"/>
          <w:sz w:val="24"/>
          <w:szCs w:val="24"/>
        </w:rPr>
        <w:t>RECALLING</w:t>
      </w:r>
      <w:r w:rsidRPr="00385B22">
        <w:rPr>
          <w:b/>
          <w:bCs/>
          <w:spacing w:val="36"/>
          <w:sz w:val="24"/>
          <w:szCs w:val="24"/>
        </w:rPr>
        <w:t xml:space="preserve"> </w:t>
      </w:r>
      <w:r w:rsidRPr="00385B22">
        <w:rPr>
          <w:spacing w:val="-2"/>
          <w:sz w:val="24"/>
          <w:szCs w:val="24"/>
        </w:rPr>
        <w:t>the</w:t>
      </w:r>
      <w:r w:rsidRPr="00385B22">
        <w:rPr>
          <w:spacing w:val="30"/>
          <w:sz w:val="24"/>
          <w:szCs w:val="24"/>
        </w:rPr>
        <w:t xml:space="preserve"> </w:t>
      </w:r>
      <w:r w:rsidRPr="00385B22">
        <w:rPr>
          <w:spacing w:val="-2"/>
          <w:sz w:val="24"/>
          <w:szCs w:val="24"/>
        </w:rPr>
        <w:t>function</w:t>
      </w:r>
      <w:r w:rsidRPr="00385B22">
        <w:rPr>
          <w:spacing w:val="36"/>
          <w:w w:val="101"/>
          <w:sz w:val="24"/>
          <w:szCs w:val="24"/>
        </w:rPr>
        <w:t xml:space="preserve"> </w:t>
      </w:r>
      <w:r w:rsidRPr="00385B22">
        <w:rPr>
          <w:spacing w:val="-2"/>
          <w:sz w:val="24"/>
          <w:szCs w:val="24"/>
        </w:rPr>
        <w:t>of</w:t>
      </w:r>
      <w:r w:rsidRPr="00385B22">
        <w:rPr>
          <w:spacing w:val="44"/>
          <w:sz w:val="24"/>
          <w:szCs w:val="24"/>
        </w:rPr>
        <w:t xml:space="preserve"> </w:t>
      </w:r>
      <w:r w:rsidRPr="00385B22">
        <w:rPr>
          <w:spacing w:val="-2"/>
          <w:sz w:val="24"/>
          <w:szCs w:val="24"/>
        </w:rPr>
        <w:t>IALA</w:t>
      </w:r>
      <w:r w:rsidRPr="00385B22">
        <w:rPr>
          <w:spacing w:val="31"/>
          <w:w w:val="101"/>
          <w:sz w:val="24"/>
          <w:szCs w:val="24"/>
        </w:rPr>
        <w:t xml:space="preserve"> </w:t>
      </w:r>
      <w:r w:rsidRPr="00385B22">
        <w:rPr>
          <w:spacing w:val="-2"/>
          <w:sz w:val="24"/>
          <w:szCs w:val="24"/>
        </w:rPr>
        <w:t>with</w:t>
      </w:r>
      <w:r w:rsidRPr="00385B22">
        <w:rPr>
          <w:spacing w:val="44"/>
          <w:sz w:val="24"/>
          <w:szCs w:val="24"/>
        </w:rPr>
        <w:t xml:space="preserve"> </w:t>
      </w:r>
      <w:r w:rsidRPr="00385B22">
        <w:rPr>
          <w:spacing w:val="-2"/>
          <w:sz w:val="24"/>
          <w:szCs w:val="24"/>
        </w:rPr>
        <w:t>respect</w:t>
      </w:r>
      <w:r w:rsidRPr="00385B22">
        <w:rPr>
          <w:spacing w:val="30"/>
          <w:sz w:val="24"/>
          <w:szCs w:val="24"/>
        </w:rPr>
        <w:t xml:space="preserve"> </w:t>
      </w:r>
      <w:r w:rsidRPr="00385B22">
        <w:rPr>
          <w:spacing w:val="-2"/>
          <w:sz w:val="24"/>
          <w:szCs w:val="24"/>
        </w:rPr>
        <w:t>to</w:t>
      </w:r>
      <w:r w:rsidRPr="00385B22">
        <w:rPr>
          <w:spacing w:val="34"/>
          <w:sz w:val="24"/>
          <w:szCs w:val="24"/>
        </w:rPr>
        <w:t xml:space="preserve"> </w:t>
      </w:r>
      <w:r w:rsidRPr="00385B22">
        <w:rPr>
          <w:spacing w:val="-2"/>
          <w:sz w:val="24"/>
          <w:szCs w:val="24"/>
        </w:rPr>
        <w:t>Safety</w:t>
      </w:r>
      <w:r w:rsidRPr="00385B22">
        <w:rPr>
          <w:spacing w:val="37"/>
          <w:sz w:val="24"/>
          <w:szCs w:val="24"/>
        </w:rPr>
        <w:t xml:space="preserve"> </w:t>
      </w:r>
      <w:r w:rsidRPr="00385B22">
        <w:rPr>
          <w:spacing w:val="-2"/>
          <w:sz w:val="24"/>
          <w:szCs w:val="24"/>
        </w:rPr>
        <w:t>of</w:t>
      </w:r>
      <w:r w:rsidRPr="00385B22">
        <w:rPr>
          <w:spacing w:val="44"/>
          <w:sz w:val="24"/>
          <w:szCs w:val="24"/>
        </w:rPr>
        <w:t xml:space="preserve"> </w:t>
      </w:r>
      <w:r w:rsidRPr="00385B22">
        <w:rPr>
          <w:spacing w:val="-2"/>
          <w:sz w:val="24"/>
          <w:szCs w:val="24"/>
        </w:rPr>
        <w:t>Navigation,</w:t>
      </w:r>
      <w:r w:rsidRPr="00385B22">
        <w:rPr>
          <w:spacing w:val="29"/>
          <w:sz w:val="24"/>
          <w:szCs w:val="24"/>
        </w:rPr>
        <w:t xml:space="preserve"> </w:t>
      </w:r>
      <w:r w:rsidRPr="00385B22">
        <w:rPr>
          <w:spacing w:val="-2"/>
          <w:sz w:val="24"/>
          <w:szCs w:val="24"/>
        </w:rPr>
        <w:t>the</w:t>
      </w:r>
      <w:r w:rsidRPr="00385B22">
        <w:rPr>
          <w:spacing w:val="38"/>
          <w:w w:val="101"/>
          <w:sz w:val="24"/>
          <w:szCs w:val="24"/>
        </w:rPr>
        <w:t xml:space="preserve"> </w:t>
      </w:r>
      <w:r w:rsidRPr="00385B22">
        <w:rPr>
          <w:spacing w:val="-2"/>
          <w:sz w:val="24"/>
          <w:szCs w:val="24"/>
        </w:rPr>
        <w:t>efficiency</w:t>
      </w:r>
      <w:r w:rsidRPr="00385B22">
        <w:rPr>
          <w:spacing w:val="34"/>
          <w:w w:val="101"/>
          <w:sz w:val="24"/>
          <w:szCs w:val="24"/>
        </w:rPr>
        <w:t xml:space="preserve"> </w:t>
      </w:r>
      <w:r w:rsidRPr="00385B22">
        <w:rPr>
          <w:spacing w:val="-2"/>
          <w:sz w:val="24"/>
          <w:szCs w:val="24"/>
        </w:rPr>
        <w:t>of</w:t>
      </w:r>
      <w:r w:rsidRPr="00385B22">
        <w:rPr>
          <w:spacing w:val="42"/>
          <w:sz w:val="24"/>
          <w:szCs w:val="24"/>
        </w:rPr>
        <w:t xml:space="preserve"> </w:t>
      </w:r>
      <w:r w:rsidRPr="00385B22">
        <w:rPr>
          <w:spacing w:val="-2"/>
          <w:sz w:val="24"/>
          <w:szCs w:val="24"/>
        </w:rPr>
        <w:t>maritime</w:t>
      </w:r>
      <w:r w:rsidRPr="00385B22">
        <w:rPr>
          <w:sz w:val="24"/>
          <w:szCs w:val="24"/>
        </w:rPr>
        <w:t xml:space="preserve"> transport and the</w:t>
      </w:r>
      <w:r w:rsidRPr="00385B22">
        <w:rPr>
          <w:spacing w:val="17"/>
          <w:w w:val="101"/>
          <w:sz w:val="24"/>
          <w:szCs w:val="24"/>
        </w:rPr>
        <w:t xml:space="preserve"> </w:t>
      </w:r>
      <w:r w:rsidRPr="00385B22">
        <w:rPr>
          <w:sz w:val="24"/>
          <w:szCs w:val="24"/>
        </w:rPr>
        <w:t xml:space="preserve">protection </w:t>
      </w:r>
      <w:r w:rsidRPr="00385B22">
        <w:rPr>
          <w:spacing w:val="-1"/>
          <w:sz w:val="24"/>
          <w:szCs w:val="24"/>
        </w:rPr>
        <w:t xml:space="preserve">of the </w:t>
      </w:r>
      <w:proofErr w:type="gramStart"/>
      <w:r w:rsidRPr="00385B22">
        <w:rPr>
          <w:spacing w:val="-1"/>
          <w:sz w:val="24"/>
          <w:szCs w:val="24"/>
        </w:rPr>
        <w:t>environment;</w:t>
      </w:r>
      <w:proofErr w:type="gramEnd"/>
    </w:p>
    <w:p w14:paraId="2F2F7F55" w14:textId="207F0122" w:rsidR="00F27F90" w:rsidRPr="00385B22" w:rsidRDefault="00DE6361">
      <w:pPr>
        <w:pStyle w:val="BodyText"/>
        <w:spacing w:before="288" w:line="220" w:lineRule="auto"/>
        <w:ind w:left="605" w:right="794" w:firstLine="5"/>
        <w:rPr>
          <w:sz w:val="24"/>
          <w:szCs w:val="24"/>
        </w:rPr>
      </w:pPr>
      <w:del w:id="32" w:author="Alan Grant" w:date="2025-03-31T15:13:00Z">
        <w:r w:rsidRPr="00385B22" w:rsidDel="006D0FA4">
          <w:rPr>
            <w:b/>
            <w:bCs/>
            <w:spacing w:val="-1"/>
            <w:sz w:val="24"/>
            <w:szCs w:val="24"/>
          </w:rPr>
          <w:delText xml:space="preserve">RECOGNIZING  </w:delText>
        </w:r>
        <w:r w:rsidRPr="00385B22" w:rsidDel="006D0FA4">
          <w:rPr>
            <w:spacing w:val="-1"/>
            <w:sz w:val="24"/>
            <w:szCs w:val="24"/>
          </w:rPr>
          <w:delText>that</w:delText>
        </w:r>
      </w:del>
      <w:ins w:id="33" w:author="Alan Grant" w:date="2025-03-31T15:13:00Z">
        <w:r w:rsidR="006D0FA4" w:rsidRPr="00385B22">
          <w:rPr>
            <w:b/>
            <w:bCs/>
            <w:spacing w:val="-1"/>
            <w:sz w:val="24"/>
            <w:szCs w:val="24"/>
          </w:rPr>
          <w:t>RECOGNIZING that</w:t>
        </w:r>
      </w:ins>
      <w:r w:rsidRPr="00385B22">
        <w:rPr>
          <w:spacing w:val="13"/>
          <w:sz w:val="24"/>
          <w:szCs w:val="24"/>
        </w:rPr>
        <w:t xml:space="preserve"> </w:t>
      </w:r>
      <w:del w:id="34" w:author="Alan Grant" w:date="2025-03-31T15:17:00Z">
        <w:r w:rsidRPr="00385B22" w:rsidDel="006D0FA4">
          <w:rPr>
            <w:spacing w:val="13"/>
            <w:sz w:val="24"/>
            <w:szCs w:val="24"/>
          </w:rPr>
          <w:delText xml:space="preserve"> </w:delText>
        </w:r>
      </w:del>
      <w:r w:rsidRPr="00385B22">
        <w:rPr>
          <w:spacing w:val="-1"/>
          <w:sz w:val="24"/>
          <w:szCs w:val="24"/>
        </w:rPr>
        <w:t>radar</w:t>
      </w:r>
      <w:del w:id="35" w:author="Alan Grant" w:date="2025-03-31T15:17:00Z">
        <w:r w:rsidRPr="00385B22" w:rsidDel="006D0FA4">
          <w:rPr>
            <w:spacing w:val="-1"/>
            <w:sz w:val="24"/>
            <w:szCs w:val="24"/>
          </w:rPr>
          <w:delText xml:space="preserve"> </w:delText>
        </w:r>
      </w:del>
      <w:r w:rsidRPr="00385B22">
        <w:rPr>
          <w:spacing w:val="-1"/>
          <w:sz w:val="24"/>
          <w:szCs w:val="24"/>
        </w:rPr>
        <w:t xml:space="preserve"> </w:t>
      </w:r>
      <w:r w:rsidRPr="00385B22">
        <w:rPr>
          <w:spacing w:val="-2"/>
          <w:sz w:val="24"/>
          <w:szCs w:val="24"/>
        </w:rPr>
        <w:t>will</w:t>
      </w:r>
      <w:del w:id="36" w:author="Alan Grant" w:date="2025-03-31T15:17:00Z">
        <w:r w:rsidRPr="00385B22" w:rsidDel="006D0FA4">
          <w:rPr>
            <w:spacing w:val="-2"/>
            <w:sz w:val="24"/>
            <w:szCs w:val="24"/>
          </w:rPr>
          <w:delText xml:space="preserve"> </w:delText>
        </w:r>
      </w:del>
      <w:r w:rsidRPr="00385B22">
        <w:rPr>
          <w:spacing w:val="-2"/>
          <w:sz w:val="24"/>
          <w:szCs w:val="24"/>
        </w:rPr>
        <w:t xml:space="preserve"> continue</w:t>
      </w:r>
      <w:del w:id="37" w:author="Alan Grant" w:date="2025-03-31T15:17:00Z">
        <w:r w:rsidRPr="00385B22" w:rsidDel="006D0FA4">
          <w:rPr>
            <w:spacing w:val="5"/>
            <w:sz w:val="24"/>
            <w:szCs w:val="24"/>
          </w:rPr>
          <w:delText xml:space="preserve"> </w:delText>
        </w:r>
      </w:del>
      <w:r w:rsidRPr="00385B22">
        <w:rPr>
          <w:spacing w:val="5"/>
          <w:sz w:val="24"/>
          <w:szCs w:val="24"/>
        </w:rPr>
        <w:t xml:space="preserve"> </w:t>
      </w:r>
      <w:r w:rsidRPr="00385B22">
        <w:rPr>
          <w:spacing w:val="-2"/>
          <w:sz w:val="24"/>
          <w:szCs w:val="24"/>
        </w:rPr>
        <w:t>to</w:t>
      </w:r>
      <w:del w:id="38" w:author="Alan Grant" w:date="2025-03-31T15:17:00Z">
        <w:r w:rsidRPr="00385B22" w:rsidDel="006D0FA4">
          <w:rPr>
            <w:spacing w:val="-2"/>
            <w:sz w:val="24"/>
            <w:szCs w:val="24"/>
          </w:rPr>
          <w:delText xml:space="preserve">  </w:delText>
        </w:r>
      </w:del>
      <w:r w:rsidRPr="00385B22">
        <w:rPr>
          <w:spacing w:val="-2"/>
          <w:sz w:val="24"/>
          <w:szCs w:val="24"/>
        </w:rPr>
        <w:t xml:space="preserve"> have </w:t>
      </w:r>
      <w:del w:id="39" w:author="Alan Grant" w:date="2025-03-31T15:17:00Z">
        <w:r w:rsidRPr="00385B22" w:rsidDel="006D0FA4">
          <w:rPr>
            <w:spacing w:val="-2"/>
            <w:sz w:val="24"/>
            <w:szCs w:val="24"/>
          </w:rPr>
          <w:delText xml:space="preserve"> </w:delText>
        </w:r>
      </w:del>
      <w:r w:rsidRPr="00385B22">
        <w:rPr>
          <w:spacing w:val="-2"/>
          <w:sz w:val="24"/>
          <w:szCs w:val="24"/>
        </w:rPr>
        <w:t>an</w:t>
      </w:r>
      <w:r w:rsidRPr="00385B22">
        <w:rPr>
          <w:spacing w:val="12"/>
          <w:sz w:val="24"/>
          <w:szCs w:val="24"/>
        </w:rPr>
        <w:t xml:space="preserve"> </w:t>
      </w:r>
      <w:del w:id="40" w:author="Alan Grant" w:date="2025-03-31T15:17:00Z">
        <w:r w:rsidRPr="00385B22" w:rsidDel="006D0FA4">
          <w:rPr>
            <w:spacing w:val="12"/>
            <w:sz w:val="24"/>
            <w:szCs w:val="24"/>
          </w:rPr>
          <w:delText xml:space="preserve"> </w:delText>
        </w:r>
      </w:del>
      <w:r w:rsidRPr="00385B22">
        <w:rPr>
          <w:spacing w:val="-2"/>
          <w:sz w:val="24"/>
          <w:szCs w:val="24"/>
        </w:rPr>
        <w:t xml:space="preserve">important </w:t>
      </w:r>
      <w:del w:id="41" w:author="Alan Grant" w:date="2025-03-31T15:18:00Z">
        <w:r w:rsidRPr="00385B22" w:rsidDel="006D0FA4">
          <w:rPr>
            <w:spacing w:val="-2"/>
            <w:sz w:val="24"/>
            <w:szCs w:val="24"/>
          </w:rPr>
          <w:delText xml:space="preserve">  </w:delText>
        </w:r>
      </w:del>
      <w:r w:rsidRPr="00385B22">
        <w:rPr>
          <w:spacing w:val="-2"/>
          <w:sz w:val="24"/>
          <w:szCs w:val="24"/>
        </w:rPr>
        <w:t>role</w:t>
      </w:r>
      <w:del w:id="42" w:author="Alan Grant" w:date="2025-03-31T15:18:00Z">
        <w:r w:rsidRPr="00385B22" w:rsidDel="006D0FA4">
          <w:rPr>
            <w:spacing w:val="-2"/>
            <w:sz w:val="24"/>
            <w:szCs w:val="24"/>
          </w:rPr>
          <w:delText xml:space="preserve">  </w:delText>
        </w:r>
      </w:del>
      <w:ins w:id="43" w:author="Alan Grant" w:date="2025-03-31T15:18:00Z">
        <w:r w:rsidR="006D0FA4" w:rsidRPr="00385B22">
          <w:rPr>
            <w:spacing w:val="-2"/>
            <w:sz w:val="24"/>
            <w:szCs w:val="24"/>
          </w:rPr>
          <w:t xml:space="preserve"> </w:t>
        </w:r>
      </w:ins>
      <w:r w:rsidRPr="00385B22">
        <w:rPr>
          <w:spacing w:val="-2"/>
          <w:sz w:val="24"/>
          <w:szCs w:val="24"/>
        </w:rPr>
        <w:t>in</w:t>
      </w:r>
      <w:del w:id="44" w:author="Alan Grant" w:date="2025-03-31T15:18:00Z">
        <w:r w:rsidRPr="00385B22" w:rsidDel="006D0FA4">
          <w:rPr>
            <w:spacing w:val="12"/>
            <w:sz w:val="24"/>
            <w:szCs w:val="24"/>
          </w:rPr>
          <w:delText xml:space="preserve">  </w:delText>
        </w:r>
      </w:del>
      <w:ins w:id="45" w:author="Alan Grant" w:date="2025-03-31T15:18:00Z">
        <w:r w:rsidR="006D0FA4" w:rsidRPr="00385B22">
          <w:rPr>
            <w:spacing w:val="12"/>
            <w:sz w:val="24"/>
            <w:szCs w:val="24"/>
          </w:rPr>
          <w:t xml:space="preserve"> </w:t>
        </w:r>
      </w:ins>
      <w:r w:rsidRPr="00385B22">
        <w:rPr>
          <w:spacing w:val="-2"/>
          <w:sz w:val="24"/>
          <w:szCs w:val="24"/>
        </w:rPr>
        <w:t>hazard</w:t>
      </w:r>
      <w:r w:rsidRPr="00385B22">
        <w:rPr>
          <w:spacing w:val="6"/>
          <w:sz w:val="24"/>
          <w:szCs w:val="24"/>
        </w:rPr>
        <w:t xml:space="preserve"> </w:t>
      </w:r>
      <w:del w:id="46" w:author="Alan Grant" w:date="2025-03-31T15:18:00Z">
        <w:r w:rsidRPr="00385B22" w:rsidDel="006D0FA4">
          <w:rPr>
            <w:spacing w:val="6"/>
            <w:sz w:val="24"/>
            <w:szCs w:val="24"/>
          </w:rPr>
          <w:delText xml:space="preserve"> </w:delText>
        </w:r>
      </w:del>
      <w:r w:rsidRPr="00385B22">
        <w:rPr>
          <w:spacing w:val="-2"/>
          <w:sz w:val="24"/>
          <w:szCs w:val="24"/>
        </w:rPr>
        <w:t>warning,</w:t>
      </w:r>
      <w:r w:rsidRPr="00385B22">
        <w:rPr>
          <w:spacing w:val="8"/>
          <w:sz w:val="24"/>
          <w:szCs w:val="24"/>
        </w:rPr>
        <w:t xml:space="preserve"> </w:t>
      </w:r>
      <w:del w:id="47" w:author="Alan Grant" w:date="2025-03-31T15:18:00Z">
        <w:r w:rsidRPr="00385B22" w:rsidDel="006D0FA4">
          <w:rPr>
            <w:spacing w:val="8"/>
            <w:sz w:val="24"/>
            <w:szCs w:val="24"/>
          </w:rPr>
          <w:delText xml:space="preserve"> </w:delText>
        </w:r>
      </w:del>
      <w:r w:rsidRPr="00385B22">
        <w:rPr>
          <w:spacing w:val="-2"/>
          <w:sz w:val="24"/>
          <w:szCs w:val="24"/>
        </w:rPr>
        <w:t>spatial</w:t>
      </w:r>
      <w:ins w:id="48" w:author="Alan Grant" w:date="2025-03-31T15:18:00Z">
        <w:r w:rsidR="006D0FA4" w:rsidRPr="00385B22">
          <w:rPr>
            <w:sz w:val="24"/>
            <w:szCs w:val="24"/>
          </w:rPr>
          <w:t xml:space="preserve"> </w:t>
        </w:r>
      </w:ins>
      <w:del w:id="49" w:author="Alan Grant" w:date="2025-03-31T15:18:00Z">
        <w:r w:rsidRPr="00385B22" w:rsidDel="006D0FA4">
          <w:rPr>
            <w:sz w:val="24"/>
            <w:szCs w:val="24"/>
          </w:rPr>
          <w:delText xml:space="preserve"> </w:delText>
        </w:r>
      </w:del>
      <w:r w:rsidRPr="00385B22">
        <w:rPr>
          <w:spacing w:val="-1"/>
          <w:sz w:val="24"/>
          <w:szCs w:val="24"/>
        </w:rPr>
        <w:t>awareness and confirmation</w:t>
      </w:r>
      <w:r w:rsidRPr="00385B22">
        <w:rPr>
          <w:spacing w:val="11"/>
          <w:sz w:val="24"/>
          <w:szCs w:val="24"/>
        </w:rPr>
        <w:t xml:space="preserve"> </w:t>
      </w:r>
      <w:r w:rsidRPr="00385B22">
        <w:rPr>
          <w:spacing w:val="-1"/>
          <w:sz w:val="24"/>
          <w:szCs w:val="24"/>
        </w:rPr>
        <w:t>of</w:t>
      </w:r>
      <w:r w:rsidRPr="00385B22">
        <w:rPr>
          <w:spacing w:val="15"/>
          <w:sz w:val="24"/>
          <w:szCs w:val="24"/>
        </w:rPr>
        <w:t xml:space="preserve"> </w:t>
      </w:r>
      <w:proofErr w:type="gramStart"/>
      <w:r w:rsidRPr="00385B22">
        <w:rPr>
          <w:spacing w:val="-1"/>
          <w:sz w:val="24"/>
          <w:szCs w:val="24"/>
        </w:rPr>
        <w:t>position;</w:t>
      </w:r>
      <w:proofErr w:type="gramEnd"/>
    </w:p>
    <w:p w14:paraId="4C34B320" w14:textId="19711FDE" w:rsidR="00F27F90" w:rsidRPr="00385B22" w:rsidRDefault="00DE6361">
      <w:pPr>
        <w:pStyle w:val="BodyText"/>
        <w:spacing w:before="288" w:line="220" w:lineRule="auto"/>
        <w:ind w:left="610" w:right="793"/>
        <w:rPr>
          <w:sz w:val="24"/>
          <w:szCs w:val="24"/>
        </w:rPr>
      </w:pPr>
      <w:r w:rsidRPr="00385B22">
        <w:rPr>
          <w:b/>
          <w:bCs/>
          <w:spacing w:val="-2"/>
          <w:sz w:val="24"/>
          <w:szCs w:val="24"/>
        </w:rPr>
        <w:t>RECOGNIZING</w:t>
      </w:r>
      <w:r w:rsidRPr="00385B22">
        <w:rPr>
          <w:b/>
          <w:bCs/>
          <w:spacing w:val="24"/>
          <w:sz w:val="24"/>
          <w:szCs w:val="24"/>
        </w:rPr>
        <w:t xml:space="preserve"> </w:t>
      </w:r>
      <w:r w:rsidRPr="00385B22">
        <w:rPr>
          <w:b/>
          <w:bCs/>
          <w:spacing w:val="-2"/>
          <w:sz w:val="24"/>
          <w:szCs w:val="24"/>
        </w:rPr>
        <w:t>ALSO</w:t>
      </w:r>
      <w:r w:rsidRPr="00385B22">
        <w:rPr>
          <w:b/>
          <w:bCs/>
          <w:spacing w:val="25"/>
          <w:sz w:val="24"/>
          <w:szCs w:val="24"/>
        </w:rPr>
        <w:t xml:space="preserve"> </w:t>
      </w:r>
      <w:r w:rsidRPr="00385B22">
        <w:rPr>
          <w:spacing w:val="-2"/>
          <w:sz w:val="24"/>
          <w:szCs w:val="24"/>
        </w:rPr>
        <w:t>that</w:t>
      </w:r>
      <w:r w:rsidRPr="00385B22">
        <w:rPr>
          <w:spacing w:val="34"/>
          <w:w w:val="101"/>
          <w:sz w:val="24"/>
          <w:szCs w:val="24"/>
        </w:rPr>
        <w:t xml:space="preserve"> </w:t>
      </w:r>
      <w:r w:rsidRPr="00385B22">
        <w:rPr>
          <w:spacing w:val="-2"/>
          <w:sz w:val="24"/>
          <w:szCs w:val="24"/>
        </w:rPr>
        <w:t>a</w:t>
      </w:r>
      <w:r w:rsidRPr="00385B22">
        <w:rPr>
          <w:spacing w:val="40"/>
          <w:w w:val="101"/>
          <w:sz w:val="24"/>
          <w:szCs w:val="24"/>
        </w:rPr>
        <w:t xml:space="preserve"> </w:t>
      </w:r>
      <w:ins w:id="50" w:author="Paul Mueller" w:date="2024-10-22T09:09:00Z">
        <w:r w:rsidR="00C55BA1" w:rsidRPr="00385B22">
          <w:rPr>
            <w:spacing w:val="-2"/>
            <w:sz w:val="24"/>
            <w:szCs w:val="24"/>
            <w:rPrChange w:id="51" w:author="Alan Grant" w:date="2025-04-01T09:11:00Z">
              <w:rPr>
                <w:spacing w:val="40"/>
                <w:w w:val="101"/>
                <w:sz w:val="24"/>
                <w:szCs w:val="24"/>
              </w:rPr>
            </w:rPrChange>
          </w:rPr>
          <w:t>r</w:t>
        </w:r>
      </w:ins>
      <w:r w:rsidRPr="00385B22">
        <w:rPr>
          <w:spacing w:val="-2"/>
          <w:sz w:val="24"/>
          <w:szCs w:val="24"/>
        </w:rPr>
        <w:t>acon</w:t>
      </w:r>
      <w:r w:rsidRPr="00385B22">
        <w:rPr>
          <w:spacing w:val="31"/>
          <w:sz w:val="24"/>
          <w:szCs w:val="24"/>
        </w:rPr>
        <w:t xml:space="preserve"> </w:t>
      </w:r>
      <w:r w:rsidRPr="00385B22">
        <w:rPr>
          <w:spacing w:val="-2"/>
          <w:sz w:val="24"/>
          <w:szCs w:val="24"/>
        </w:rPr>
        <w:t>service</w:t>
      </w:r>
      <w:r w:rsidRPr="00385B22">
        <w:rPr>
          <w:spacing w:val="31"/>
          <w:sz w:val="24"/>
          <w:szCs w:val="24"/>
        </w:rPr>
        <w:t xml:space="preserve"> </w:t>
      </w:r>
      <w:r w:rsidRPr="00385B22">
        <w:rPr>
          <w:spacing w:val="-2"/>
          <w:sz w:val="24"/>
          <w:szCs w:val="24"/>
        </w:rPr>
        <w:t>assists</w:t>
      </w:r>
      <w:r w:rsidRPr="00385B22">
        <w:rPr>
          <w:spacing w:val="35"/>
          <w:w w:val="101"/>
          <w:sz w:val="24"/>
          <w:szCs w:val="24"/>
        </w:rPr>
        <w:t xml:space="preserve"> </w:t>
      </w:r>
      <w:r w:rsidRPr="00385B22">
        <w:rPr>
          <w:spacing w:val="-2"/>
          <w:sz w:val="24"/>
          <w:szCs w:val="24"/>
        </w:rPr>
        <w:t>in</w:t>
      </w:r>
      <w:r w:rsidRPr="00385B22">
        <w:rPr>
          <w:spacing w:val="39"/>
          <w:w w:val="101"/>
          <w:sz w:val="24"/>
          <w:szCs w:val="24"/>
        </w:rPr>
        <w:t xml:space="preserve"> </w:t>
      </w:r>
      <w:r w:rsidRPr="00385B22">
        <w:rPr>
          <w:spacing w:val="-2"/>
          <w:sz w:val="24"/>
          <w:szCs w:val="24"/>
        </w:rPr>
        <w:t>position</w:t>
      </w:r>
      <w:r w:rsidRPr="00385B22">
        <w:rPr>
          <w:spacing w:val="32"/>
          <w:w w:val="101"/>
          <w:sz w:val="24"/>
          <w:szCs w:val="24"/>
        </w:rPr>
        <w:t xml:space="preserve"> </w:t>
      </w:r>
      <w:r w:rsidRPr="00385B22">
        <w:rPr>
          <w:spacing w:val="-2"/>
          <w:sz w:val="24"/>
          <w:szCs w:val="24"/>
        </w:rPr>
        <w:t>determi</w:t>
      </w:r>
      <w:r w:rsidRPr="00385B22">
        <w:rPr>
          <w:spacing w:val="-3"/>
          <w:sz w:val="24"/>
          <w:szCs w:val="24"/>
        </w:rPr>
        <w:t>nation</w:t>
      </w:r>
      <w:r w:rsidRPr="00385B22">
        <w:rPr>
          <w:spacing w:val="39"/>
          <w:w w:val="101"/>
          <w:sz w:val="24"/>
          <w:szCs w:val="24"/>
        </w:rPr>
        <w:t xml:space="preserve"> </w:t>
      </w:r>
      <w:r w:rsidRPr="00385B22">
        <w:rPr>
          <w:spacing w:val="-3"/>
          <w:sz w:val="24"/>
          <w:szCs w:val="24"/>
        </w:rPr>
        <w:t>by</w:t>
      </w:r>
      <w:r w:rsidRPr="00385B22">
        <w:rPr>
          <w:spacing w:val="37"/>
          <w:sz w:val="24"/>
          <w:szCs w:val="24"/>
        </w:rPr>
        <w:t xml:space="preserve"> </w:t>
      </w:r>
      <w:r w:rsidRPr="00385B22">
        <w:rPr>
          <w:spacing w:val="-3"/>
          <w:sz w:val="24"/>
          <w:szCs w:val="24"/>
        </w:rPr>
        <w:t>providing</w:t>
      </w:r>
      <w:r w:rsidRPr="00385B22">
        <w:rPr>
          <w:spacing w:val="31"/>
          <w:sz w:val="24"/>
          <w:szCs w:val="24"/>
        </w:rPr>
        <w:t xml:space="preserve"> </w:t>
      </w:r>
      <w:r w:rsidRPr="00385B22">
        <w:rPr>
          <w:spacing w:val="-3"/>
          <w:sz w:val="24"/>
          <w:szCs w:val="24"/>
        </w:rPr>
        <w:t>a</w:t>
      </w:r>
      <w:r w:rsidRPr="00385B22">
        <w:rPr>
          <w:spacing w:val="40"/>
          <w:w w:val="101"/>
          <w:sz w:val="24"/>
          <w:szCs w:val="24"/>
        </w:rPr>
        <w:t xml:space="preserve"> </w:t>
      </w:r>
      <w:r w:rsidRPr="00385B22">
        <w:rPr>
          <w:spacing w:val="-3"/>
          <w:sz w:val="24"/>
          <w:szCs w:val="24"/>
        </w:rPr>
        <w:t>readily</w:t>
      </w:r>
      <w:r w:rsidRPr="00385B22">
        <w:rPr>
          <w:sz w:val="24"/>
          <w:szCs w:val="24"/>
        </w:rPr>
        <w:t xml:space="preserve"> </w:t>
      </w:r>
      <w:r w:rsidRPr="00385B22">
        <w:rPr>
          <w:spacing w:val="-1"/>
          <w:sz w:val="24"/>
          <w:szCs w:val="24"/>
        </w:rPr>
        <w:t>identifiable</w:t>
      </w:r>
      <w:r w:rsidRPr="00385B22">
        <w:rPr>
          <w:spacing w:val="17"/>
          <w:w w:val="101"/>
          <w:sz w:val="24"/>
          <w:szCs w:val="24"/>
        </w:rPr>
        <w:t xml:space="preserve"> </w:t>
      </w:r>
      <w:r w:rsidRPr="00385B22">
        <w:rPr>
          <w:spacing w:val="-1"/>
          <w:sz w:val="24"/>
          <w:szCs w:val="24"/>
        </w:rPr>
        <w:t>radar t</w:t>
      </w:r>
      <w:r w:rsidRPr="00385B22">
        <w:rPr>
          <w:spacing w:val="-2"/>
          <w:sz w:val="24"/>
          <w:szCs w:val="24"/>
        </w:rPr>
        <w:t>arget</w:t>
      </w:r>
      <w:ins w:id="52" w:author="刘春海" w:date="2024-07-04T16:16:00Z">
        <w:del w:id="53" w:author="Paul Mueller" w:date="2024-10-22T09:12:00Z">
          <w:r w:rsidRPr="00385B22" w:rsidDel="00C55BA1">
            <w:rPr>
              <w:rFonts w:eastAsia="SimSun" w:hint="eastAsia"/>
              <w:spacing w:val="-2"/>
              <w:sz w:val="24"/>
              <w:szCs w:val="24"/>
              <w:lang w:eastAsia="zh-CN"/>
            </w:rPr>
            <w:delText xml:space="preserve">, </w:delText>
          </w:r>
        </w:del>
      </w:ins>
      <w:ins w:id="54" w:author="刘春海" w:date="2024-07-04T16:17:00Z">
        <w:del w:id="55" w:author="Paul Mueller" w:date="2024-10-22T09:12:00Z">
          <w:r w:rsidRPr="00385B22" w:rsidDel="00C55BA1">
            <w:rPr>
              <w:rFonts w:eastAsia="SimSun" w:hint="eastAsia"/>
              <w:spacing w:val="-2"/>
              <w:sz w:val="24"/>
              <w:szCs w:val="24"/>
              <w:lang w:eastAsia="zh-CN"/>
            </w:rPr>
            <w:delText xml:space="preserve">and in </w:delText>
          </w:r>
        </w:del>
      </w:ins>
      <w:ins w:id="56" w:author="刘春海" w:date="2024-07-04T16:22:00Z">
        <w:del w:id="57" w:author="Paul Mueller" w:date="2024-10-22T09:12:00Z">
          <w:r w:rsidRPr="00385B22" w:rsidDel="00C55BA1">
            <w:rPr>
              <w:rFonts w:eastAsia="SimSun" w:hint="eastAsia"/>
              <w:spacing w:val="-2"/>
              <w:sz w:val="24"/>
              <w:szCs w:val="24"/>
              <w:lang w:eastAsia="zh-CN"/>
            </w:rPr>
            <w:delText xml:space="preserve">enhanced radar </w:delText>
          </w:r>
        </w:del>
      </w:ins>
      <w:ins w:id="58" w:author="刘春海" w:date="2024-07-04T16:17:00Z">
        <w:del w:id="59" w:author="Paul Mueller" w:date="2024-10-22T09:12:00Z">
          <w:r w:rsidRPr="00385B22" w:rsidDel="00C55BA1">
            <w:rPr>
              <w:rFonts w:eastAsia="SimSun" w:hint="eastAsia"/>
              <w:spacing w:val="-2"/>
              <w:sz w:val="24"/>
              <w:szCs w:val="24"/>
              <w:lang w:eastAsia="zh-CN"/>
            </w:rPr>
            <w:delText>positioning system (ERPS)</w:delText>
          </w:r>
        </w:del>
      </w:ins>
      <w:r w:rsidRPr="00385B22">
        <w:rPr>
          <w:spacing w:val="-2"/>
          <w:sz w:val="24"/>
          <w:szCs w:val="24"/>
        </w:rPr>
        <w:t>;</w:t>
      </w:r>
    </w:p>
    <w:p w14:paraId="1CC8A4E6" w14:textId="40C1AA33" w:rsidR="00F27F90" w:rsidRPr="00385B22" w:rsidDel="006D0FA4" w:rsidRDefault="00DE6361">
      <w:pPr>
        <w:pStyle w:val="BodyText"/>
        <w:spacing w:before="287" w:line="187" w:lineRule="auto"/>
        <w:ind w:left="611"/>
        <w:rPr>
          <w:del w:id="60" w:author="Alan Grant" w:date="2025-03-31T15:18:00Z"/>
          <w:sz w:val="24"/>
          <w:szCs w:val="24"/>
        </w:rPr>
      </w:pPr>
      <w:del w:id="61" w:author="Alan Grant" w:date="2025-03-31T15:18:00Z">
        <w:r w:rsidRPr="00385B22" w:rsidDel="006D0FA4">
          <w:rPr>
            <w:b/>
            <w:bCs/>
            <w:spacing w:val="-1"/>
            <w:sz w:val="24"/>
            <w:szCs w:val="24"/>
          </w:rPr>
          <w:delText xml:space="preserve">RECOGNIZING FURTHER </w:delText>
        </w:r>
        <w:r w:rsidRPr="00385B22" w:rsidDel="006D0FA4">
          <w:rPr>
            <w:spacing w:val="-1"/>
            <w:sz w:val="24"/>
            <w:szCs w:val="24"/>
          </w:rPr>
          <w:delText xml:space="preserve">the </w:delText>
        </w:r>
      </w:del>
      <w:del w:id="62" w:author="Alan Grant" w:date="2025-03-31T15:13:00Z">
        <w:r w:rsidRPr="00385B22" w:rsidDel="006D0FA4">
          <w:rPr>
            <w:spacing w:val="-1"/>
            <w:sz w:val="24"/>
            <w:szCs w:val="24"/>
          </w:rPr>
          <w:delText xml:space="preserve">anticipated </w:delText>
        </w:r>
      </w:del>
      <w:del w:id="63" w:author="Alan Grant" w:date="2025-03-31T15:18:00Z">
        <w:r w:rsidRPr="00385B22" w:rsidDel="006D0FA4">
          <w:rPr>
            <w:spacing w:val="-1"/>
            <w:sz w:val="24"/>
            <w:szCs w:val="24"/>
          </w:rPr>
          <w:delText xml:space="preserve">continuing requirement for </w:delText>
        </w:r>
      </w:del>
      <w:ins w:id="64" w:author="Paul Mueller" w:date="2024-10-22T09:10:00Z">
        <w:del w:id="65" w:author="Alan Grant" w:date="2025-03-31T15:18:00Z">
          <w:r w:rsidR="00C55BA1" w:rsidRPr="00385B22" w:rsidDel="006D0FA4">
            <w:rPr>
              <w:spacing w:val="-1"/>
              <w:sz w:val="24"/>
              <w:szCs w:val="24"/>
            </w:rPr>
            <w:delText>r</w:delText>
          </w:r>
        </w:del>
      </w:ins>
      <w:del w:id="66" w:author="Alan Grant" w:date="2025-03-31T15:18:00Z">
        <w:r w:rsidRPr="00385B22" w:rsidDel="006D0FA4">
          <w:rPr>
            <w:spacing w:val="-1"/>
            <w:sz w:val="24"/>
            <w:szCs w:val="24"/>
          </w:rPr>
          <w:delText xml:space="preserve">Racons </w:delText>
        </w:r>
      </w:del>
      <w:del w:id="67" w:author="Alan Grant" w:date="2025-03-31T15:13:00Z">
        <w:r w:rsidRPr="00385B22" w:rsidDel="006D0FA4">
          <w:rPr>
            <w:spacing w:val="-1"/>
            <w:sz w:val="24"/>
            <w:szCs w:val="24"/>
          </w:rPr>
          <w:delText>in the e-Nav</w:delText>
        </w:r>
        <w:r w:rsidRPr="00385B22" w:rsidDel="006D0FA4">
          <w:rPr>
            <w:spacing w:val="-2"/>
            <w:sz w:val="24"/>
            <w:szCs w:val="24"/>
          </w:rPr>
          <w:delText>igation era</w:delText>
        </w:r>
      </w:del>
      <w:del w:id="68" w:author="Alan Grant" w:date="2025-03-31T15:18:00Z">
        <w:r w:rsidRPr="00385B22" w:rsidDel="006D0FA4">
          <w:rPr>
            <w:spacing w:val="-2"/>
            <w:sz w:val="24"/>
            <w:szCs w:val="24"/>
          </w:rPr>
          <w:delText>;</w:delText>
        </w:r>
      </w:del>
    </w:p>
    <w:p w14:paraId="586ACFF7" w14:textId="70865201" w:rsidR="00F27F90" w:rsidRPr="00385B22" w:rsidRDefault="00DE6361">
      <w:pPr>
        <w:pStyle w:val="BodyText"/>
        <w:spacing w:before="306" w:line="222" w:lineRule="auto"/>
        <w:ind w:left="612" w:right="792" w:hanging="1"/>
        <w:rPr>
          <w:sz w:val="24"/>
          <w:szCs w:val="24"/>
        </w:rPr>
      </w:pPr>
      <w:del w:id="69" w:author="Alan Grant" w:date="2025-03-31T15:15:00Z">
        <w:r w:rsidRPr="00385B22" w:rsidDel="006D0FA4">
          <w:rPr>
            <w:b/>
            <w:bCs/>
            <w:spacing w:val="-1"/>
            <w:sz w:val="24"/>
            <w:szCs w:val="24"/>
          </w:rPr>
          <w:delText xml:space="preserve">NOTING  </w:delText>
        </w:r>
        <w:r w:rsidRPr="00385B22" w:rsidDel="006D0FA4">
          <w:rPr>
            <w:spacing w:val="-1"/>
            <w:sz w:val="24"/>
            <w:szCs w:val="24"/>
          </w:rPr>
          <w:delText>that</w:delText>
        </w:r>
      </w:del>
      <w:ins w:id="70" w:author="Alan Grant" w:date="2025-03-31T15:15:00Z">
        <w:r w:rsidR="006D0FA4" w:rsidRPr="00385B22">
          <w:rPr>
            <w:b/>
            <w:bCs/>
            <w:spacing w:val="-1"/>
            <w:sz w:val="24"/>
            <w:szCs w:val="24"/>
          </w:rPr>
          <w:t>NOTING that</w:t>
        </w:r>
      </w:ins>
      <w:r w:rsidRPr="00385B22">
        <w:rPr>
          <w:spacing w:val="-1"/>
          <w:sz w:val="24"/>
          <w:szCs w:val="24"/>
        </w:rPr>
        <w:t xml:space="preserve"> </w:t>
      </w:r>
      <w:del w:id="71" w:author="Alan Grant" w:date="2025-03-31T15:19:00Z">
        <w:r w:rsidRPr="00385B22" w:rsidDel="006D0FA4">
          <w:rPr>
            <w:spacing w:val="-1"/>
            <w:sz w:val="24"/>
            <w:szCs w:val="24"/>
          </w:rPr>
          <w:delText xml:space="preserve"> </w:delText>
        </w:r>
      </w:del>
      <w:r w:rsidRPr="00385B22">
        <w:rPr>
          <w:spacing w:val="-1"/>
          <w:sz w:val="24"/>
          <w:szCs w:val="24"/>
        </w:rPr>
        <w:t xml:space="preserve">IMO </w:t>
      </w:r>
      <w:del w:id="72" w:author="Alan Grant" w:date="2025-03-31T15:19:00Z">
        <w:r w:rsidRPr="00385B22" w:rsidDel="006D0FA4">
          <w:rPr>
            <w:spacing w:val="-1"/>
            <w:sz w:val="24"/>
            <w:szCs w:val="24"/>
          </w:rPr>
          <w:delText xml:space="preserve"> </w:delText>
        </w:r>
      </w:del>
      <w:r w:rsidRPr="00385B22">
        <w:rPr>
          <w:spacing w:val="-1"/>
          <w:sz w:val="24"/>
          <w:szCs w:val="24"/>
        </w:rPr>
        <w:t>ha</w:t>
      </w:r>
      <w:ins w:id="73" w:author="Alan Grant" w:date="2025-03-31T15:14:00Z">
        <w:r w:rsidR="006D0FA4" w:rsidRPr="00385B22">
          <w:rPr>
            <w:spacing w:val="-1"/>
            <w:sz w:val="24"/>
            <w:szCs w:val="24"/>
          </w:rPr>
          <w:t>s</w:t>
        </w:r>
      </w:ins>
      <w:del w:id="74" w:author="Alan Grant" w:date="2025-03-31T15:14:00Z">
        <w:r w:rsidRPr="00385B22" w:rsidDel="006D0FA4">
          <w:rPr>
            <w:spacing w:val="-1"/>
            <w:sz w:val="24"/>
            <w:szCs w:val="24"/>
          </w:rPr>
          <w:delText>ve</w:delText>
        </w:r>
      </w:del>
      <w:r w:rsidRPr="00385B22">
        <w:rPr>
          <w:spacing w:val="4"/>
          <w:sz w:val="24"/>
          <w:szCs w:val="24"/>
        </w:rPr>
        <w:t xml:space="preserve"> </w:t>
      </w:r>
      <w:del w:id="75" w:author="Alan Grant" w:date="2025-03-31T15:15:00Z">
        <w:r w:rsidRPr="00385B22" w:rsidDel="006D0FA4">
          <w:rPr>
            <w:spacing w:val="4"/>
            <w:sz w:val="24"/>
            <w:szCs w:val="24"/>
          </w:rPr>
          <w:delText xml:space="preserve"> </w:delText>
        </w:r>
      </w:del>
      <w:del w:id="76" w:author="Alan Grant" w:date="2025-03-31T15:14:00Z">
        <w:r w:rsidRPr="00385B22" w:rsidDel="006D0FA4">
          <w:rPr>
            <w:spacing w:val="-1"/>
            <w:sz w:val="24"/>
            <w:szCs w:val="24"/>
          </w:rPr>
          <w:delText>approved</w:delText>
        </w:r>
        <w:r w:rsidRPr="00385B22" w:rsidDel="006D0FA4">
          <w:rPr>
            <w:spacing w:val="8"/>
            <w:sz w:val="24"/>
            <w:szCs w:val="24"/>
          </w:rPr>
          <w:delText xml:space="preserve">  </w:delText>
        </w:r>
        <w:r w:rsidRPr="00385B22" w:rsidDel="006D0FA4">
          <w:rPr>
            <w:spacing w:val="-1"/>
            <w:sz w:val="24"/>
            <w:szCs w:val="24"/>
          </w:rPr>
          <w:delText>ne</w:delText>
        </w:r>
        <w:r w:rsidRPr="00385B22" w:rsidDel="006D0FA4">
          <w:rPr>
            <w:spacing w:val="-2"/>
            <w:sz w:val="24"/>
            <w:szCs w:val="24"/>
          </w:rPr>
          <w:delText>w</w:delText>
        </w:r>
        <w:r w:rsidRPr="00385B22" w:rsidDel="006D0FA4">
          <w:rPr>
            <w:spacing w:val="8"/>
            <w:sz w:val="24"/>
            <w:szCs w:val="24"/>
          </w:rPr>
          <w:delText xml:space="preserve">  </w:delText>
        </w:r>
        <w:r w:rsidRPr="00385B22" w:rsidDel="006D0FA4">
          <w:rPr>
            <w:spacing w:val="-2"/>
            <w:sz w:val="24"/>
            <w:szCs w:val="24"/>
          </w:rPr>
          <w:delText>radar</w:delText>
        </w:r>
        <w:r w:rsidRPr="00385B22" w:rsidDel="006D0FA4">
          <w:rPr>
            <w:spacing w:val="8"/>
            <w:sz w:val="24"/>
            <w:szCs w:val="24"/>
          </w:rPr>
          <w:delText xml:space="preserve">  </w:delText>
        </w:r>
        <w:r w:rsidRPr="00385B22" w:rsidDel="006D0FA4">
          <w:rPr>
            <w:spacing w:val="-2"/>
            <w:sz w:val="24"/>
            <w:szCs w:val="24"/>
          </w:rPr>
          <w:delText>performance</w:delText>
        </w:r>
        <w:r w:rsidRPr="00385B22" w:rsidDel="006D0FA4">
          <w:rPr>
            <w:spacing w:val="4"/>
            <w:sz w:val="24"/>
            <w:szCs w:val="24"/>
          </w:rPr>
          <w:delText xml:space="preserve">  </w:delText>
        </w:r>
        <w:r w:rsidRPr="00385B22" w:rsidDel="006D0FA4">
          <w:rPr>
            <w:spacing w:val="-2"/>
            <w:sz w:val="24"/>
            <w:szCs w:val="24"/>
          </w:rPr>
          <w:delText>standards</w:delText>
        </w:r>
        <w:r w:rsidRPr="00385B22" w:rsidDel="006D0FA4">
          <w:rPr>
            <w:spacing w:val="2"/>
            <w:sz w:val="24"/>
            <w:szCs w:val="24"/>
          </w:rPr>
          <w:delText xml:space="preserve">  </w:delText>
        </w:r>
        <w:r w:rsidRPr="00385B22" w:rsidDel="006D0FA4">
          <w:rPr>
            <w:spacing w:val="-2"/>
            <w:sz w:val="24"/>
            <w:szCs w:val="24"/>
          </w:rPr>
          <w:delText>which</w:delText>
        </w:r>
        <w:r w:rsidRPr="00385B22" w:rsidDel="006D0FA4">
          <w:rPr>
            <w:spacing w:val="1"/>
            <w:sz w:val="24"/>
            <w:szCs w:val="24"/>
          </w:rPr>
          <w:delText xml:space="preserve">  </w:delText>
        </w:r>
        <w:r w:rsidRPr="00385B22" w:rsidDel="006D0FA4">
          <w:rPr>
            <w:spacing w:val="-2"/>
            <w:sz w:val="24"/>
            <w:szCs w:val="24"/>
          </w:rPr>
          <w:delText>from</w:delText>
        </w:r>
        <w:r w:rsidRPr="00385B22" w:rsidDel="006D0FA4">
          <w:rPr>
            <w:spacing w:val="9"/>
            <w:sz w:val="24"/>
            <w:szCs w:val="24"/>
          </w:rPr>
          <w:delText xml:space="preserve">  </w:delText>
        </w:r>
        <w:r w:rsidRPr="00385B22" w:rsidDel="006D0FA4">
          <w:rPr>
            <w:spacing w:val="-2"/>
            <w:sz w:val="24"/>
            <w:szCs w:val="24"/>
          </w:rPr>
          <w:delText>1  July</w:delText>
        </w:r>
        <w:r w:rsidRPr="00385B22" w:rsidDel="006D0FA4">
          <w:rPr>
            <w:spacing w:val="5"/>
            <w:sz w:val="24"/>
            <w:szCs w:val="24"/>
          </w:rPr>
          <w:delText xml:space="preserve">  </w:delText>
        </w:r>
        <w:r w:rsidRPr="00385B22" w:rsidDel="006D0FA4">
          <w:rPr>
            <w:spacing w:val="-2"/>
            <w:sz w:val="24"/>
            <w:szCs w:val="24"/>
          </w:rPr>
          <w:delText>2008</w:delText>
        </w:r>
        <w:r w:rsidRPr="00385B22" w:rsidDel="006D0FA4">
          <w:rPr>
            <w:spacing w:val="1"/>
            <w:sz w:val="24"/>
            <w:szCs w:val="24"/>
          </w:rPr>
          <w:delText xml:space="preserve"> </w:delText>
        </w:r>
      </w:del>
      <w:r w:rsidRPr="00385B22">
        <w:rPr>
          <w:spacing w:val="-1"/>
          <w:sz w:val="24"/>
          <w:szCs w:val="24"/>
        </w:rPr>
        <w:t>removed the</w:t>
      </w:r>
      <w:r w:rsidRPr="00385B22">
        <w:rPr>
          <w:spacing w:val="19"/>
          <w:w w:val="101"/>
          <w:sz w:val="24"/>
          <w:szCs w:val="24"/>
        </w:rPr>
        <w:t xml:space="preserve"> </w:t>
      </w:r>
      <w:r w:rsidRPr="00385B22">
        <w:rPr>
          <w:spacing w:val="-1"/>
          <w:sz w:val="24"/>
          <w:szCs w:val="24"/>
        </w:rPr>
        <w:t>requirement for S-Band</w:t>
      </w:r>
      <w:r w:rsidRPr="00385B22">
        <w:rPr>
          <w:spacing w:val="20"/>
          <w:sz w:val="24"/>
          <w:szCs w:val="24"/>
        </w:rPr>
        <w:t xml:space="preserve"> </w:t>
      </w:r>
      <w:r w:rsidRPr="00385B22">
        <w:rPr>
          <w:spacing w:val="-1"/>
          <w:sz w:val="24"/>
          <w:szCs w:val="24"/>
        </w:rPr>
        <w:t>rada</w:t>
      </w:r>
      <w:r w:rsidRPr="00385B22">
        <w:rPr>
          <w:spacing w:val="-2"/>
          <w:sz w:val="24"/>
          <w:szCs w:val="24"/>
        </w:rPr>
        <w:t>rs to trigger</w:t>
      </w:r>
      <w:r w:rsidRPr="00385B22">
        <w:rPr>
          <w:spacing w:val="21"/>
          <w:w w:val="101"/>
          <w:sz w:val="24"/>
          <w:szCs w:val="24"/>
        </w:rPr>
        <w:t xml:space="preserve"> </w:t>
      </w:r>
      <w:r w:rsidRPr="00385B22">
        <w:rPr>
          <w:spacing w:val="-2"/>
          <w:sz w:val="24"/>
          <w:szCs w:val="24"/>
        </w:rPr>
        <w:t>Racons;</w:t>
      </w:r>
    </w:p>
    <w:p w14:paraId="14B90A5A" w14:textId="75B6C1EC" w:rsidR="00F27F90" w:rsidRPr="00385B22" w:rsidRDefault="00DE6361">
      <w:pPr>
        <w:pStyle w:val="BodyText"/>
        <w:spacing w:before="283" w:line="221" w:lineRule="auto"/>
        <w:ind w:left="612" w:right="793" w:hanging="1"/>
        <w:rPr>
          <w:sz w:val="24"/>
          <w:szCs w:val="24"/>
        </w:rPr>
      </w:pPr>
      <w:r w:rsidRPr="00385B22">
        <w:rPr>
          <w:b/>
          <w:bCs/>
          <w:spacing w:val="-1"/>
          <w:sz w:val="24"/>
          <w:szCs w:val="24"/>
        </w:rPr>
        <w:t xml:space="preserve">NOTING ALSO </w:t>
      </w:r>
      <w:r w:rsidRPr="00385B22">
        <w:rPr>
          <w:spacing w:val="-1"/>
          <w:sz w:val="24"/>
          <w:szCs w:val="24"/>
        </w:rPr>
        <w:t>that</w:t>
      </w:r>
      <w:r w:rsidRPr="00385B22">
        <w:rPr>
          <w:spacing w:val="22"/>
          <w:w w:val="101"/>
          <w:sz w:val="24"/>
          <w:szCs w:val="24"/>
        </w:rPr>
        <w:t xml:space="preserve"> </w:t>
      </w:r>
      <w:ins w:id="77" w:author="Paul Mueller" w:date="2024-10-22T09:10:00Z">
        <w:r w:rsidR="00C55BA1" w:rsidRPr="00385B22">
          <w:rPr>
            <w:spacing w:val="-2"/>
            <w:sz w:val="24"/>
            <w:szCs w:val="24"/>
            <w:rPrChange w:id="78" w:author="Alan Grant" w:date="2025-04-01T09:11:00Z">
              <w:rPr>
                <w:spacing w:val="22"/>
                <w:w w:val="101"/>
                <w:sz w:val="24"/>
                <w:szCs w:val="24"/>
              </w:rPr>
            </w:rPrChange>
          </w:rPr>
          <w:t>solid-state</w:t>
        </w:r>
        <w:r w:rsidR="00C55BA1" w:rsidRPr="00385B22">
          <w:rPr>
            <w:spacing w:val="22"/>
            <w:w w:val="101"/>
            <w:sz w:val="24"/>
            <w:szCs w:val="24"/>
          </w:rPr>
          <w:t xml:space="preserve"> </w:t>
        </w:r>
      </w:ins>
      <w:del w:id="79" w:author="Paul Mueller" w:date="2024-10-22T09:10:00Z">
        <w:r w:rsidRPr="00385B22" w:rsidDel="00C55BA1">
          <w:rPr>
            <w:spacing w:val="-1"/>
            <w:sz w:val="24"/>
            <w:szCs w:val="24"/>
          </w:rPr>
          <w:delText>New Technology</w:delText>
        </w:r>
        <w:r w:rsidRPr="00385B22" w:rsidDel="00C55BA1">
          <w:rPr>
            <w:spacing w:val="20"/>
            <w:w w:val="101"/>
            <w:sz w:val="24"/>
            <w:szCs w:val="24"/>
          </w:rPr>
          <w:delText xml:space="preserve"> </w:delText>
        </w:r>
        <w:r w:rsidRPr="00385B22" w:rsidDel="00C55BA1">
          <w:rPr>
            <w:spacing w:val="-1"/>
            <w:sz w:val="24"/>
            <w:szCs w:val="24"/>
          </w:rPr>
          <w:delText>(NT)</w:delText>
        </w:r>
      </w:del>
      <w:del w:id="80" w:author="Alan Grant" w:date="2025-03-31T15:14:00Z">
        <w:r w:rsidRPr="00385B22" w:rsidDel="006D0FA4">
          <w:rPr>
            <w:spacing w:val="13"/>
            <w:w w:val="101"/>
            <w:sz w:val="24"/>
            <w:szCs w:val="24"/>
          </w:rPr>
          <w:delText xml:space="preserve"> </w:delText>
        </w:r>
      </w:del>
      <w:r w:rsidRPr="00385B22">
        <w:rPr>
          <w:spacing w:val="-1"/>
          <w:sz w:val="24"/>
          <w:szCs w:val="24"/>
        </w:rPr>
        <w:t>S-Ba</w:t>
      </w:r>
      <w:r w:rsidRPr="00385B22">
        <w:rPr>
          <w:spacing w:val="-2"/>
          <w:sz w:val="24"/>
          <w:szCs w:val="24"/>
        </w:rPr>
        <w:t>nd</w:t>
      </w:r>
      <w:r w:rsidRPr="00385B22">
        <w:rPr>
          <w:spacing w:val="20"/>
          <w:sz w:val="24"/>
          <w:szCs w:val="24"/>
        </w:rPr>
        <w:t xml:space="preserve"> </w:t>
      </w:r>
      <w:r w:rsidRPr="00385B22">
        <w:rPr>
          <w:spacing w:val="-2"/>
          <w:sz w:val="24"/>
          <w:szCs w:val="24"/>
        </w:rPr>
        <w:t>radars</w:t>
      </w:r>
      <w:r w:rsidRPr="00385B22">
        <w:rPr>
          <w:spacing w:val="13"/>
          <w:w w:val="101"/>
          <w:sz w:val="24"/>
          <w:szCs w:val="24"/>
        </w:rPr>
        <w:t xml:space="preserve"> </w:t>
      </w:r>
      <w:r w:rsidRPr="00385B22">
        <w:rPr>
          <w:spacing w:val="-2"/>
          <w:sz w:val="24"/>
          <w:szCs w:val="24"/>
        </w:rPr>
        <w:t>offer</w:t>
      </w:r>
      <w:r w:rsidRPr="00385B22">
        <w:rPr>
          <w:spacing w:val="19"/>
          <w:sz w:val="24"/>
          <w:szCs w:val="24"/>
        </w:rPr>
        <w:t xml:space="preserve"> </w:t>
      </w:r>
      <w:r w:rsidRPr="00385B22">
        <w:rPr>
          <w:spacing w:val="-2"/>
          <w:sz w:val="24"/>
          <w:szCs w:val="24"/>
        </w:rPr>
        <w:t>benefits</w:t>
      </w:r>
      <w:r w:rsidRPr="00385B22">
        <w:rPr>
          <w:spacing w:val="14"/>
          <w:sz w:val="24"/>
          <w:szCs w:val="24"/>
        </w:rPr>
        <w:t xml:space="preserve"> </w:t>
      </w:r>
      <w:r w:rsidRPr="00385B22">
        <w:rPr>
          <w:spacing w:val="-2"/>
          <w:sz w:val="24"/>
          <w:szCs w:val="24"/>
        </w:rPr>
        <w:t>of</w:t>
      </w:r>
      <w:r w:rsidRPr="00385B22">
        <w:rPr>
          <w:spacing w:val="17"/>
          <w:w w:val="101"/>
          <w:sz w:val="24"/>
          <w:szCs w:val="24"/>
        </w:rPr>
        <w:t xml:space="preserve"> </w:t>
      </w:r>
      <w:r w:rsidRPr="00385B22">
        <w:rPr>
          <w:spacing w:val="-2"/>
          <w:sz w:val="24"/>
          <w:szCs w:val="24"/>
        </w:rPr>
        <w:t>improved</w:t>
      </w:r>
      <w:r w:rsidRPr="00385B22">
        <w:rPr>
          <w:spacing w:val="20"/>
          <w:sz w:val="24"/>
          <w:szCs w:val="24"/>
        </w:rPr>
        <w:t xml:space="preserve"> </w:t>
      </w:r>
      <w:r w:rsidRPr="00385B22">
        <w:rPr>
          <w:spacing w:val="-2"/>
          <w:sz w:val="24"/>
          <w:szCs w:val="24"/>
        </w:rPr>
        <w:t>radar detection</w:t>
      </w:r>
      <w:r w:rsidRPr="00385B22">
        <w:rPr>
          <w:sz w:val="24"/>
          <w:szCs w:val="24"/>
        </w:rPr>
        <w:t xml:space="preserve"> </w:t>
      </w:r>
      <w:r w:rsidRPr="00385B22">
        <w:rPr>
          <w:spacing w:val="-2"/>
          <w:sz w:val="24"/>
          <w:szCs w:val="24"/>
        </w:rPr>
        <w:t>performance</w:t>
      </w:r>
      <w:r w:rsidRPr="00385B22">
        <w:rPr>
          <w:spacing w:val="16"/>
          <w:sz w:val="24"/>
          <w:szCs w:val="24"/>
        </w:rPr>
        <w:t xml:space="preserve"> </w:t>
      </w:r>
      <w:r w:rsidRPr="00385B22">
        <w:rPr>
          <w:spacing w:val="-2"/>
          <w:sz w:val="24"/>
          <w:szCs w:val="24"/>
        </w:rPr>
        <w:t>utilising</w:t>
      </w:r>
      <w:r w:rsidRPr="00385B22">
        <w:rPr>
          <w:spacing w:val="16"/>
          <w:w w:val="101"/>
          <w:sz w:val="24"/>
          <w:szCs w:val="24"/>
        </w:rPr>
        <w:t xml:space="preserve"> </w:t>
      </w:r>
      <w:r w:rsidRPr="00385B22">
        <w:rPr>
          <w:spacing w:val="-2"/>
          <w:sz w:val="24"/>
          <w:szCs w:val="24"/>
        </w:rPr>
        <w:t>lower</w:t>
      </w:r>
      <w:r w:rsidRPr="00385B22">
        <w:rPr>
          <w:spacing w:val="16"/>
          <w:w w:val="101"/>
          <w:sz w:val="24"/>
          <w:szCs w:val="24"/>
        </w:rPr>
        <w:t xml:space="preserve"> </w:t>
      </w:r>
      <w:r w:rsidRPr="00385B22">
        <w:rPr>
          <w:spacing w:val="-2"/>
          <w:sz w:val="24"/>
          <w:szCs w:val="24"/>
        </w:rPr>
        <w:t>peak</w:t>
      </w:r>
      <w:r w:rsidRPr="00385B22">
        <w:rPr>
          <w:spacing w:val="18"/>
          <w:sz w:val="24"/>
          <w:szCs w:val="24"/>
        </w:rPr>
        <w:t xml:space="preserve"> </w:t>
      </w:r>
      <w:r w:rsidRPr="00385B22">
        <w:rPr>
          <w:spacing w:val="-2"/>
          <w:sz w:val="24"/>
          <w:szCs w:val="24"/>
        </w:rPr>
        <w:t>power than</w:t>
      </w:r>
      <w:r w:rsidRPr="00385B22">
        <w:rPr>
          <w:spacing w:val="12"/>
          <w:sz w:val="24"/>
          <w:szCs w:val="24"/>
        </w:rPr>
        <w:t xml:space="preserve"> </w:t>
      </w:r>
      <w:r w:rsidRPr="00385B22">
        <w:rPr>
          <w:spacing w:val="-2"/>
          <w:sz w:val="24"/>
          <w:szCs w:val="24"/>
        </w:rPr>
        <w:t>conventional</w:t>
      </w:r>
      <w:r w:rsidRPr="00385B22">
        <w:rPr>
          <w:spacing w:val="17"/>
          <w:w w:val="101"/>
          <w:sz w:val="24"/>
          <w:szCs w:val="24"/>
        </w:rPr>
        <w:t xml:space="preserve"> </w:t>
      </w:r>
      <w:proofErr w:type="gramStart"/>
      <w:r w:rsidRPr="00385B22">
        <w:rPr>
          <w:spacing w:val="-2"/>
          <w:sz w:val="24"/>
          <w:szCs w:val="24"/>
        </w:rPr>
        <w:t>radar;</w:t>
      </w:r>
      <w:proofErr w:type="gramEnd"/>
    </w:p>
    <w:p w14:paraId="19CEED73" w14:textId="14BBB063" w:rsidR="00F27F90" w:rsidRPr="00385B22" w:rsidRDefault="00DE6361">
      <w:pPr>
        <w:pStyle w:val="BodyText"/>
        <w:spacing w:before="288" w:line="221" w:lineRule="auto"/>
        <w:ind w:left="605" w:right="790" w:firstLine="6"/>
        <w:rPr>
          <w:sz w:val="24"/>
          <w:szCs w:val="24"/>
        </w:rPr>
      </w:pPr>
      <w:r w:rsidRPr="00385B22">
        <w:rPr>
          <w:b/>
          <w:bCs/>
          <w:spacing w:val="-2"/>
          <w:sz w:val="24"/>
          <w:szCs w:val="24"/>
        </w:rPr>
        <w:t>NOTING</w:t>
      </w:r>
      <w:r w:rsidRPr="00385B22">
        <w:rPr>
          <w:b/>
          <w:bCs/>
          <w:spacing w:val="30"/>
          <w:w w:val="101"/>
          <w:sz w:val="24"/>
          <w:szCs w:val="24"/>
        </w:rPr>
        <w:t xml:space="preserve"> </w:t>
      </w:r>
      <w:r w:rsidRPr="00385B22">
        <w:rPr>
          <w:b/>
          <w:bCs/>
          <w:spacing w:val="-2"/>
          <w:sz w:val="24"/>
          <w:szCs w:val="24"/>
        </w:rPr>
        <w:t>FURTHER</w:t>
      </w:r>
      <w:r w:rsidRPr="00385B22">
        <w:rPr>
          <w:b/>
          <w:bCs/>
          <w:spacing w:val="16"/>
          <w:sz w:val="24"/>
          <w:szCs w:val="24"/>
        </w:rPr>
        <w:t xml:space="preserve"> </w:t>
      </w:r>
      <w:r w:rsidRPr="00385B22">
        <w:rPr>
          <w:spacing w:val="-2"/>
          <w:sz w:val="24"/>
          <w:szCs w:val="24"/>
        </w:rPr>
        <w:t>that</w:t>
      </w:r>
      <w:r w:rsidRPr="00385B22">
        <w:rPr>
          <w:spacing w:val="-2"/>
          <w:sz w:val="24"/>
          <w:szCs w:val="24"/>
          <w:rPrChange w:id="81" w:author="Alan Grant" w:date="2025-04-01T09:11:00Z">
            <w:rPr>
              <w:spacing w:val="20"/>
              <w:sz w:val="24"/>
              <w:szCs w:val="24"/>
            </w:rPr>
          </w:rPrChange>
        </w:rPr>
        <w:t xml:space="preserve"> </w:t>
      </w:r>
      <w:ins w:id="82" w:author="Paul Mueller" w:date="2024-10-22T09:10:00Z">
        <w:r w:rsidR="00C55BA1" w:rsidRPr="00385B22">
          <w:rPr>
            <w:spacing w:val="-2"/>
            <w:sz w:val="24"/>
            <w:szCs w:val="24"/>
            <w:rPrChange w:id="83" w:author="Alan Grant" w:date="2025-04-01T09:11:00Z">
              <w:rPr>
                <w:spacing w:val="20"/>
                <w:sz w:val="24"/>
                <w:szCs w:val="24"/>
              </w:rPr>
            </w:rPrChange>
          </w:rPr>
          <w:t>solid-state</w:t>
        </w:r>
        <w:r w:rsidR="00C55BA1" w:rsidRPr="00385B22">
          <w:rPr>
            <w:spacing w:val="20"/>
            <w:sz w:val="24"/>
            <w:szCs w:val="24"/>
          </w:rPr>
          <w:t xml:space="preserve"> </w:t>
        </w:r>
      </w:ins>
      <w:r w:rsidRPr="00385B22">
        <w:rPr>
          <w:spacing w:val="-2"/>
          <w:sz w:val="24"/>
          <w:szCs w:val="24"/>
        </w:rPr>
        <w:t>S-Band</w:t>
      </w:r>
      <w:r w:rsidRPr="00385B22">
        <w:rPr>
          <w:spacing w:val="32"/>
          <w:sz w:val="24"/>
          <w:szCs w:val="24"/>
        </w:rPr>
        <w:t xml:space="preserve"> </w:t>
      </w:r>
      <w:del w:id="84" w:author="Paul Mueller" w:date="2024-10-22T09:10:00Z">
        <w:r w:rsidRPr="00385B22" w:rsidDel="00C55BA1">
          <w:rPr>
            <w:spacing w:val="-2"/>
            <w:sz w:val="24"/>
            <w:szCs w:val="24"/>
          </w:rPr>
          <w:delText>NT</w:delText>
        </w:r>
        <w:r w:rsidRPr="00385B22" w:rsidDel="00C55BA1">
          <w:rPr>
            <w:spacing w:val="29"/>
            <w:sz w:val="24"/>
            <w:szCs w:val="24"/>
          </w:rPr>
          <w:delText xml:space="preserve"> </w:delText>
        </w:r>
      </w:del>
      <w:r w:rsidRPr="00385B22">
        <w:rPr>
          <w:spacing w:val="-2"/>
          <w:sz w:val="24"/>
          <w:szCs w:val="24"/>
        </w:rPr>
        <w:t>radar</w:t>
      </w:r>
      <w:r w:rsidRPr="00385B22">
        <w:rPr>
          <w:spacing w:val="-3"/>
          <w:sz w:val="24"/>
          <w:szCs w:val="24"/>
        </w:rPr>
        <w:t>s</w:t>
      </w:r>
      <w:r w:rsidRPr="00385B22">
        <w:rPr>
          <w:spacing w:val="21"/>
          <w:sz w:val="24"/>
          <w:szCs w:val="24"/>
        </w:rPr>
        <w:t xml:space="preserve"> </w:t>
      </w:r>
      <w:r w:rsidRPr="00385B22">
        <w:rPr>
          <w:spacing w:val="-3"/>
          <w:sz w:val="24"/>
          <w:szCs w:val="24"/>
        </w:rPr>
        <w:t>are</w:t>
      </w:r>
      <w:r w:rsidRPr="00385B22">
        <w:rPr>
          <w:spacing w:val="29"/>
          <w:sz w:val="24"/>
          <w:szCs w:val="24"/>
        </w:rPr>
        <w:t xml:space="preserve"> </w:t>
      </w:r>
      <w:del w:id="85" w:author="Alan Grant" w:date="2025-03-31T15:15:00Z">
        <w:r w:rsidRPr="00385B22" w:rsidDel="006D0FA4">
          <w:rPr>
            <w:spacing w:val="-3"/>
            <w:sz w:val="24"/>
            <w:szCs w:val="24"/>
          </w:rPr>
          <w:delText>being</w:delText>
        </w:r>
        <w:r w:rsidRPr="00385B22" w:rsidDel="006D0FA4">
          <w:rPr>
            <w:spacing w:val="23"/>
            <w:w w:val="101"/>
            <w:sz w:val="24"/>
            <w:szCs w:val="24"/>
          </w:rPr>
          <w:delText xml:space="preserve"> </w:delText>
        </w:r>
        <w:r w:rsidRPr="00385B22" w:rsidDel="006D0FA4">
          <w:rPr>
            <w:spacing w:val="-3"/>
            <w:sz w:val="24"/>
            <w:szCs w:val="24"/>
          </w:rPr>
          <w:delText>offered</w:delText>
        </w:r>
        <w:r w:rsidRPr="00385B22" w:rsidDel="006D0FA4">
          <w:rPr>
            <w:spacing w:val="29"/>
            <w:w w:val="101"/>
            <w:sz w:val="24"/>
            <w:szCs w:val="24"/>
          </w:rPr>
          <w:delText xml:space="preserve"> </w:delText>
        </w:r>
        <w:r w:rsidRPr="00385B22" w:rsidDel="006D0FA4">
          <w:rPr>
            <w:spacing w:val="-3"/>
            <w:sz w:val="24"/>
            <w:szCs w:val="24"/>
          </w:rPr>
          <w:delText>by</w:delText>
        </w:r>
        <w:r w:rsidRPr="00385B22" w:rsidDel="006D0FA4">
          <w:rPr>
            <w:spacing w:val="28"/>
            <w:sz w:val="24"/>
            <w:szCs w:val="24"/>
          </w:rPr>
          <w:delText xml:space="preserve"> </w:delText>
        </w:r>
        <w:r w:rsidRPr="00385B22" w:rsidDel="006D0FA4">
          <w:rPr>
            <w:spacing w:val="-3"/>
            <w:sz w:val="24"/>
            <w:szCs w:val="24"/>
          </w:rPr>
          <w:delText>manufacturers</w:delText>
        </w:r>
        <w:r w:rsidRPr="00385B22" w:rsidDel="006D0FA4">
          <w:rPr>
            <w:spacing w:val="23"/>
            <w:w w:val="101"/>
            <w:sz w:val="24"/>
            <w:szCs w:val="24"/>
          </w:rPr>
          <w:delText xml:space="preserve"> </w:delText>
        </w:r>
        <w:r w:rsidRPr="00385B22" w:rsidDel="006D0FA4">
          <w:rPr>
            <w:spacing w:val="-3"/>
            <w:sz w:val="24"/>
            <w:szCs w:val="24"/>
          </w:rPr>
          <w:delText>and</w:delText>
        </w:r>
        <w:r w:rsidRPr="00385B22" w:rsidDel="006D0FA4">
          <w:rPr>
            <w:spacing w:val="22"/>
            <w:w w:val="101"/>
            <w:sz w:val="24"/>
            <w:szCs w:val="24"/>
          </w:rPr>
          <w:delText xml:space="preserve"> </w:delText>
        </w:r>
        <w:r w:rsidRPr="00385B22" w:rsidDel="006D0FA4">
          <w:rPr>
            <w:spacing w:val="-3"/>
            <w:sz w:val="24"/>
            <w:szCs w:val="24"/>
          </w:rPr>
          <w:delText>are</w:delText>
        </w:r>
        <w:r w:rsidRPr="00385B22" w:rsidDel="006D0FA4">
          <w:rPr>
            <w:spacing w:val="29"/>
            <w:sz w:val="24"/>
            <w:szCs w:val="24"/>
          </w:rPr>
          <w:delText xml:space="preserve"> </w:delText>
        </w:r>
      </w:del>
      <w:r w:rsidRPr="00385B22">
        <w:rPr>
          <w:spacing w:val="-3"/>
          <w:sz w:val="24"/>
          <w:szCs w:val="24"/>
        </w:rPr>
        <w:t>being</w:t>
      </w:r>
      <w:r w:rsidRPr="00385B22">
        <w:rPr>
          <w:spacing w:val="14"/>
          <w:w w:val="101"/>
          <w:sz w:val="24"/>
          <w:szCs w:val="24"/>
        </w:rPr>
        <w:t xml:space="preserve"> </w:t>
      </w:r>
      <w:r w:rsidRPr="00385B22">
        <w:rPr>
          <w:spacing w:val="-3"/>
          <w:sz w:val="24"/>
          <w:szCs w:val="24"/>
        </w:rPr>
        <w:t>fitted</w:t>
      </w:r>
      <w:r w:rsidRPr="00385B22">
        <w:rPr>
          <w:sz w:val="24"/>
          <w:szCs w:val="24"/>
        </w:rPr>
        <w:t xml:space="preserve"> </w:t>
      </w:r>
      <w:r w:rsidRPr="00385B22">
        <w:rPr>
          <w:spacing w:val="-3"/>
          <w:sz w:val="24"/>
          <w:szCs w:val="24"/>
        </w:rPr>
        <w:t>on</w:t>
      </w:r>
      <w:r w:rsidRPr="00385B22">
        <w:rPr>
          <w:spacing w:val="14"/>
          <w:w w:val="101"/>
          <w:sz w:val="24"/>
          <w:szCs w:val="24"/>
        </w:rPr>
        <w:t xml:space="preserve"> </w:t>
      </w:r>
      <w:proofErr w:type="gramStart"/>
      <w:r w:rsidRPr="00385B22">
        <w:rPr>
          <w:spacing w:val="-3"/>
          <w:sz w:val="24"/>
          <w:szCs w:val="24"/>
        </w:rPr>
        <w:t>ships;</w:t>
      </w:r>
      <w:proofErr w:type="gramEnd"/>
    </w:p>
    <w:p w14:paraId="3CAC75C4" w14:textId="2ABA0B1D" w:rsidR="0009254C" w:rsidRPr="0009254C" w:rsidRDefault="00DE6361">
      <w:pPr>
        <w:pStyle w:val="BodyText"/>
        <w:spacing w:before="286" w:line="224" w:lineRule="auto"/>
        <w:ind w:left="612" w:right="792" w:hanging="1"/>
        <w:rPr>
          <w:sz w:val="24"/>
          <w:szCs w:val="24"/>
        </w:rPr>
      </w:pPr>
      <w:commentRangeStart w:id="86"/>
      <w:del w:id="87" w:author="Alan Grant" w:date="2025-03-31T15:16:00Z">
        <w:r w:rsidRPr="00385B22" w:rsidDel="006D0FA4">
          <w:rPr>
            <w:b/>
            <w:bCs/>
            <w:spacing w:val="-2"/>
            <w:sz w:val="24"/>
            <w:szCs w:val="24"/>
          </w:rPr>
          <w:delText>NOTING</w:delText>
        </w:r>
        <w:r w:rsidRPr="0009254C" w:rsidDel="006D0FA4">
          <w:rPr>
            <w:b/>
            <w:bCs/>
            <w:spacing w:val="-2"/>
            <w:sz w:val="24"/>
            <w:szCs w:val="24"/>
            <w:rPrChange w:id="88" w:author="Alan Grant" w:date="2025-04-01T09:19:00Z">
              <w:rPr>
                <w:b/>
                <w:bCs/>
                <w:spacing w:val="23"/>
                <w:sz w:val="24"/>
                <w:szCs w:val="24"/>
              </w:rPr>
            </w:rPrChange>
          </w:rPr>
          <w:delText xml:space="preserve">  </w:delText>
        </w:r>
        <w:r w:rsidRPr="00385B22" w:rsidDel="006D0FA4">
          <w:rPr>
            <w:b/>
            <w:bCs/>
            <w:spacing w:val="-2"/>
            <w:sz w:val="24"/>
            <w:szCs w:val="24"/>
          </w:rPr>
          <w:delText xml:space="preserve">FURTHER </w:delText>
        </w:r>
      </w:del>
      <w:del w:id="89" w:author="Alan Grant" w:date="2025-04-01T11:03:00Z">
        <w:r w:rsidRPr="00385B22" w:rsidDel="00911A51">
          <w:rPr>
            <w:b/>
            <w:bCs/>
            <w:spacing w:val="-2"/>
            <w:sz w:val="24"/>
            <w:szCs w:val="24"/>
          </w:rPr>
          <w:delText xml:space="preserve"> </w:delText>
        </w:r>
        <w:r w:rsidRPr="00385B22" w:rsidDel="00911A51">
          <w:rPr>
            <w:spacing w:val="-2"/>
            <w:sz w:val="24"/>
            <w:szCs w:val="24"/>
          </w:rPr>
          <w:delText>tha</w:delText>
        </w:r>
      </w:del>
      <w:del w:id="90" w:author="Alan Grant" w:date="2025-03-31T15:16:00Z">
        <w:r w:rsidRPr="00385B22" w:rsidDel="006D0FA4">
          <w:rPr>
            <w:spacing w:val="-2"/>
            <w:sz w:val="24"/>
            <w:szCs w:val="24"/>
          </w:rPr>
          <w:delText>t</w:delText>
        </w:r>
        <w:r w:rsidRPr="00385B22" w:rsidDel="006D0FA4">
          <w:rPr>
            <w:spacing w:val="15"/>
            <w:w w:val="101"/>
            <w:sz w:val="24"/>
            <w:szCs w:val="24"/>
          </w:rPr>
          <w:delText xml:space="preserve">  </w:delText>
        </w:r>
      </w:del>
      <w:del w:id="91" w:author="Alan Grant" w:date="2025-04-01T11:03:00Z">
        <w:r w:rsidRPr="00385B22" w:rsidDel="00911A51">
          <w:rPr>
            <w:spacing w:val="-2"/>
            <w:sz w:val="24"/>
            <w:szCs w:val="24"/>
          </w:rPr>
          <w:delText xml:space="preserve">IMO </w:delText>
        </w:r>
      </w:del>
      <w:del w:id="92" w:author="Alan Grant" w:date="2025-03-31T15:16:00Z">
        <w:r w:rsidRPr="00385B22" w:rsidDel="006D0FA4">
          <w:rPr>
            <w:spacing w:val="-2"/>
            <w:sz w:val="24"/>
            <w:szCs w:val="24"/>
          </w:rPr>
          <w:delText xml:space="preserve"> </w:delText>
        </w:r>
      </w:del>
      <w:del w:id="93" w:author="Alan Grant" w:date="2025-04-01T11:03:00Z">
        <w:r w:rsidRPr="00385B22" w:rsidDel="00911A51">
          <w:rPr>
            <w:spacing w:val="-2"/>
            <w:sz w:val="24"/>
            <w:szCs w:val="24"/>
          </w:rPr>
          <w:delText>continues</w:delText>
        </w:r>
        <w:r w:rsidRPr="00385B22" w:rsidDel="00911A51">
          <w:rPr>
            <w:spacing w:val="7"/>
            <w:sz w:val="24"/>
            <w:szCs w:val="24"/>
          </w:rPr>
          <w:delText xml:space="preserve"> </w:delText>
        </w:r>
      </w:del>
      <w:del w:id="94" w:author="Alan Grant" w:date="2025-03-31T15:16:00Z">
        <w:r w:rsidRPr="00385B22" w:rsidDel="006D0FA4">
          <w:rPr>
            <w:spacing w:val="7"/>
            <w:sz w:val="24"/>
            <w:szCs w:val="24"/>
          </w:rPr>
          <w:delText xml:space="preserve"> </w:delText>
        </w:r>
      </w:del>
      <w:del w:id="95" w:author="Alan Grant" w:date="2025-04-01T11:03:00Z">
        <w:r w:rsidRPr="00385B22" w:rsidDel="00911A51">
          <w:rPr>
            <w:spacing w:val="-2"/>
            <w:sz w:val="24"/>
            <w:szCs w:val="24"/>
          </w:rPr>
          <w:delText>to</w:delText>
        </w:r>
      </w:del>
      <w:del w:id="96" w:author="Alan Grant" w:date="2025-03-31T15:16:00Z">
        <w:r w:rsidRPr="00385B22" w:rsidDel="006D0FA4">
          <w:rPr>
            <w:spacing w:val="-2"/>
            <w:sz w:val="24"/>
            <w:szCs w:val="24"/>
          </w:rPr>
          <w:delText xml:space="preserve"> </w:delText>
        </w:r>
      </w:del>
      <w:del w:id="97" w:author="Alan Grant" w:date="2025-04-01T11:03:00Z">
        <w:r w:rsidRPr="00385B22" w:rsidDel="00911A51">
          <w:rPr>
            <w:spacing w:val="-2"/>
            <w:sz w:val="24"/>
            <w:szCs w:val="24"/>
          </w:rPr>
          <w:delText xml:space="preserve"> </w:delText>
        </w:r>
      </w:del>
      <w:del w:id="98" w:author="Alan Grant" w:date="2025-03-31T15:20:00Z">
        <w:r w:rsidRPr="00385B22" w:rsidDel="006D0FA4">
          <w:rPr>
            <w:spacing w:val="-2"/>
            <w:sz w:val="24"/>
            <w:szCs w:val="24"/>
          </w:rPr>
          <w:delText xml:space="preserve"> </w:delText>
        </w:r>
      </w:del>
      <w:del w:id="99" w:author="Alan Grant" w:date="2025-04-01T11:03:00Z">
        <w:r w:rsidRPr="00385B22" w:rsidDel="00911A51">
          <w:rPr>
            <w:spacing w:val="-2"/>
            <w:sz w:val="24"/>
            <w:szCs w:val="24"/>
          </w:rPr>
          <w:delText>recognize</w:delText>
        </w:r>
      </w:del>
      <w:del w:id="100" w:author="Alan Grant" w:date="2025-03-31T15:16:00Z">
        <w:r w:rsidRPr="00385B22" w:rsidDel="006D0FA4">
          <w:rPr>
            <w:spacing w:val="-2"/>
            <w:sz w:val="24"/>
            <w:szCs w:val="24"/>
          </w:rPr>
          <w:delText xml:space="preserve"> </w:delText>
        </w:r>
      </w:del>
      <w:del w:id="101" w:author="Alan Grant" w:date="2025-04-01T11:03:00Z">
        <w:r w:rsidRPr="00385B22" w:rsidDel="00911A51">
          <w:rPr>
            <w:spacing w:val="-2"/>
            <w:sz w:val="24"/>
            <w:szCs w:val="24"/>
          </w:rPr>
          <w:delText xml:space="preserve"> the</w:delText>
        </w:r>
      </w:del>
      <w:del w:id="102" w:author="Alan Grant" w:date="2025-03-31T15:16:00Z">
        <w:r w:rsidRPr="00385B22" w:rsidDel="006D0FA4">
          <w:rPr>
            <w:spacing w:val="-2"/>
            <w:sz w:val="24"/>
            <w:szCs w:val="24"/>
          </w:rPr>
          <w:delText xml:space="preserve"> </w:delText>
        </w:r>
      </w:del>
      <w:del w:id="103" w:author="Alan Grant" w:date="2025-04-01T11:03:00Z">
        <w:r w:rsidRPr="00385B22" w:rsidDel="00911A51">
          <w:rPr>
            <w:spacing w:val="-2"/>
            <w:sz w:val="24"/>
            <w:szCs w:val="24"/>
          </w:rPr>
          <w:delText xml:space="preserve"> </w:delText>
        </w:r>
      </w:del>
      <w:del w:id="104" w:author="Alan Grant" w:date="2025-03-31T15:21:00Z">
        <w:r w:rsidRPr="00385B22" w:rsidDel="006D0FA4">
          <w:rPr>
            <w:spacing w:val="-2"/>
            <w:sz w:val="24"/>
            <w:szCs w:val="24"/>
          </w:rPr>
          <w:delText xml:space="preserve"> </w:delText>
        </w:r>
      </w:del>
      <w:del w:id="105" w:author="Alan Grant" w:date="2025-04-01T11:03:00Z">
        <w:r w:rsidRPr="00385B22" w:rsidDel="00911A51">
          <w:rPr>
            <w:spacing w:val="-2"/>
            <w:sz w:val="24"/>
            <w:szCs w:val="24"/>
          </w:rPr>
          <w:delText>importance</w:delText>
        </w:r>
      </w:del>
      <w:del w:id="106" w:author="Alan Grant" w:date="2025-03-31T15:16:00Z">
        <w:r w:rsidRPr="00385B22" w:rsidDel="006D0FA4">
          <w:rPr>
            <w:spacing w:val="-2"/>
            <w:sz w:val="24"/>
            <w:szCs w:val="24"/>
          </w:rPr>
          <w:delText xml:space="preserve"> </w:delText>
        </w:r>
      </w:del>
      <w:del w:id="107" w:author="Alan Grant" w:date="2025-04-01T11:03:00Z">
        <w:r w:rsidRPr="00385B22" w:rsidDel="00911A51">
          <w:rPr>
            <w:spacing w:val="-2"/>
            <w:sz w:val="24"/>
            <w:szCs w:val="24"/>
          </w:rPr>
          <w:delText xml:space="preserve"> of</w:delText>
        </w:r>
      </w:del>
      <w:del w:id="108" w:author="Alan Grant" w:date="2025-03-31T15:16:00Z">
        <w:r w:rsidRPr="00385B22" w:rsidDel="006D0FA4">
          <w:rPr>
            <w:spacing w:val="-2"/>
            <w:sz w:val="24"/>
            <w:szCs w:val="24"/>
          </w:rPr>
          <w:delText xml:space="preserve">  </w:delText>
        </w:r>
      </w:del>
      <w:del w:id="109" w:author="Alan Grant" w:date="2025-04-01T11:03:00Z">
        <w:r w:rsidRPr="00385B22" w:rsidDel="00911A51">
          <w:rPr>
            <w:spacing w:val="-2"/>
            <w:sz w:val="24"/>
            <w:szCs w:val="24"/>
          </w:rPr>
          <w:delText xml:space="preserve"> </w:delText>
        </w:r>
      </w:del>
      <w:ins w:id="110" w:author="Paul Mueller" w:date="2024-10-22T09:11:00Z">
        <w:del w:id="111" w:author="Alan Grant" w:date="2025-04-01T11:03:00Z">
          <w:r w:rsidR="00C55BA1" w:rsidRPr="00385B22" w:rsidDel="00911A51">
            <w:rPr>
              <w:spacing w:val="-2"/>
              <w:sz w:val="24"/>
              <w:szCs w:val="24"/>
            </w:rPr>
            <w:delText>r</w:delText>
          </w:r>
        </w:del>
      </w:ins>
      <w:del w:id="112" w:author="Alan Grant" w:date="2025-04-01T11:03:00Z">
        <w:r w:rsidRPr="00385B22" w:rsidDel="00911A51">
          <w:rPr>
            <w:spacing w:val="-2"/>
            <w:sz w:val="24"/>
            <w:szCs w:val="24"/>
          </w:rPr>
          <w:delText xml:space="preserve">Racons </w:delText>
        </w:r>
      </w:del>
      <w:del w:id="113" w:author="Alan Grant" w:date="2025-03-31T15:16:00Z">
        <w:r w:rsidRPr="00385B22" w:rsidDel="006D0FA4">
          <w:rPr>
            <w:spacing w:val="-2"/>
            <w:sz w:val="24"/>
            <w:szCs w:val="24"/>
          </w:rPr>
          <w:delText xml:space="preserve"> </w:delText>
        </w:r>
      </w:del>
      <w:del w:id="114" w:author="Alan Grant" w:date="2025-04-01T11:03:00Z">
        <w:r w:rsidRPr="00385B22" w:rsidDel="00911A51">
          <w:rPr>
            <w:spacing w:val="-2"/>
            <w:sz w:val="24"/>
            <w:szCs w:val="24"/>
          </w:rPr>
          <w:delText>as</w:delText>
        </w:r>
        <w:r w:rsidRPr="00385B22" w:rsidDel="00911A51">
          <w:rPr>
            <w:spacing w:val="11"/>
            <w:sz w:val="24"/>
            <w:szCs w:val="24"/>
          </w:rPr>
          <w:delText xml:space="preserve"> </w:delText>
        </w:r>
      </w:del>
      <w:del w:id="115" w:author="Alan Grant" w:date="2025-03-31T15:16:00Z">
        <w:r w:rsidRPr="00385B22" w:rsidDel="006D0FA4">
          <w:rPr>
            <w:spacing w:val="11"/>
            <w:sz w:val="24"/>
            <w:szCs w:val="24"/>
          </w:rPr>
          <w:delText xml:space="preserve"> </w:delText>
        </w:r>
      </w:del>
      <w:del w:id="116" w:author="Alan Grant" w:date="2025-04-01T11:03:00Z">
        <w:r w:rsidRPr="00385B22" w:rsidDel="00911A51">
          <w:rPr>
            <w:spacing w:val="-2"/>
            <w:sz w:val="24"/>
            <w:szCs w:val="24"/>
          </w:rPr>
          <w:delText>an</w:delText>
        </w:r>
        <w:r w:rsidRPr="00385B22" w:rsidDel="00911A51">
          <w:rPr>
            <w:spacing w:val="12"/>
            <w:sz w:val="24"/>
            <w:szCs w:val="24"/>
          </w:rPr>
          <w:delText xml:space="preserve"> </w:delText>
        </w:r>
      </w:del>
      <w:del w:id="117" w:author="Alan Grant" w:date="2025-03-31T15:16:00Z">
        <w:r w:rsidRPr="00385B22" w:rsidDel="006D0FA4">
          <w:rPr>
            <w:spacing w:val="12"/>
            <w:sz w:val="24"/>
            <w:szCs w:val="24"/>
          </w:rPr>
          <w:delText xml:space="preserve"> </w:delText>
        </w:r>
      </w:del>
      <w:del w:id="118" w:author="Alan Grant" w:date="2025-04-01T11:03:00Z">
        <w:r w:rsidRPr="00385B22" w:rsidDel="00911A51">
          <w:rPr>
            <w:spacing w:val="-2"/>
            <w:sz w:val="24"/>
            <w:szCs w:val="24"/>
          </w:rPr>
          <w:delText>aid</w:delText>
        </w:r>
        <w:r w:rsidRPr="00385B22" w:rsidDel="00911A51">
          <w:rPr>
            <w:spacing w:val="8"/>
            <w:sz w:val="24"/>
            <w:szCs w:val="24"/>
          </w:rPr>
          <w:delText xml:space="preserve"> </w:delText>
        </w:r>
      </w:del>
      <w:del w:id="119" w:author="Alan Grant" w:date="2025-03-31T15:16:00Z">
        <w:r w:rsidRPr="00385B22" w:rsidDel="006D0FA4">
          <w:rPr>
            <w:spacing w:val="8"/>
            <w:sz w:val="24"/>
            <w:szCs w:val="24"/>
          </w:rPr>
          <w:delText xml:space="preserve"> </w:delText>
        </w:r>
      </w:del>
      <w:del w:id="120" w:author="Alan Grant" w:date="2025-04-01T11:03:00Z">
        <w:r w:rsidRPr="00385B22" w:rsidDel="00911A51">
          <w:rPr>
            <w:spacing w:val="-2"/>
            <w:sz w:val="24"/>
            <w:szCs w:val="24"/>
          </w:rPr>
          <w:delText>to</w:delText>
        </w:r>
      </w:del>
      <w:del w:id="121" w:author="Alan Grant" w:date="2025-03-31T15:16:00Z">
        <w:r w:rsidRPr="00385B22" w:rsidDel="006D0FA4">
          <w:rPr>
            <w:spacing w:val="1"/>
            <w:sz w:val="24"/>
            <w:szCs w:val="24"/>
          </w:rPr>
          <w:delText xml:space="preserve"> </w:delText>
        </w:r>
      </w:del>
      <w:del w:id="122" w:author="Alan Grant" w:date="2025-04-01T11:03:00Z">
        <w:r w:rsidRPr="00385B22" w:rsidDel="00911A51">
          <w:rPr>
            <w:spacing w:val="-2"/>
            <w:sz w:val="24"/>
            <w:szCs w:val="24"/>
          </w:rPr>
          <w:delText>navigation;</w:delText>
        </w:r>
        <w:commentRangeEnd w:id="86"/>
        <w:r w:rsidR="009113CA" w:rsidDel="00911A51">
          <w:rPr>
            <w:rStyle w:val="CommentReference"/>
            <w:rFonts w:ascii="Arial" w:eastAsia="Arial" w:hAnsi="Arial" w:cs="Arial"/>
          </w:rPr>
          <w:commentReference w:id="86"/>
        </w:r>
      </w:del>
      <w:ins w:id="123" w:author="Alan Grant" w:date="2025-04-01T09:19:00Z">
        <w:r w:rsidR="0009254C">
          <w:rPr>
            <w:b/>
            <w:bCs/>
            <w:spacing w:val="-2"/>
            <w:sz w:val="24"/>
            <w:szCs w:val="24"/>
          </w:rPr>
          <w:t xml:space="preserve">NOTING FURTHER </w:t>
        </w:r>
        <w:r w:rsidR="0009254C">
          <w:rPr>
            <w:spacing w:val="-2"/>
            <w:sz w:val="24"/>
            <w:szCs w:val="24"/>
          </w:rPr>
          <w:t>tha</w:t>
        </w:r>
      </w:ins>
      <w:ins w:id="124" w:author="Alan Grant" w:date="2025-04-01T09:20:00Z">
        <w:r w:rsidR="0009254C">
          <w:rPr>
            <w:spacing w:val="-2"/>
            <w:sz w:val="24"/>
            <w:szCs w:val="24"/>
          </w:rPr>
          <w:t xml:space="preserve">t IALA is </w:t>
        </w:r>
        <w:commentRangeStart w:id="125"/>
        <w:r w:rsidR="0009254C">
          <w:rPr>
            <w:spacing w:val="-2"/>
            <w:sz w:val="24"/>
            <w:szCs w:val="24"/>
          </w:rPr>
          <w:t xml:space="preserve">supporting </w:t>
        </w:r>
        <w:commentRangeEnd w:id="125"/>
        <w:r w:rsidR="0009254C">
          <w:rPr>
            <w:rStyle w:val="CommentReference"/>
            <w:rFonts w:ascii="Arial" w:eastAsia="Arial" w:hAnsi="Arial" w:cs="Arial"/>
          </w:rPr>
          <w:commentReference w:id="125"/>
        </w:r>
        <w:r w:rsidR="0009254C">
          <w:rPr>
            <w:spacing w:val="-2"/>
            <w:sz w:val="24"/>
            <w:szCs w:val="24"/>
          </w:rPr>
          <w:t>the development of the enhanced radar positioning system (ERPS)</w:t>
        </w:r>
      </w:ins>
    </w:p>
    <w:p w14:paraId="41549D9F" w14:textId="71EF65A2" w:rsidR="00F27F90" w:rsidRPr="00385B22" w:rsidRDefault="00DE6361">
      <w:pPr>
        <w:pStyle w:val="BodyText"/>
        <w:spacing w:before="280" w:line="220" w:lineRule="auto"/>
        <w:ind w:left="614" w:right="792" w:hanging="10"/>
        <w:rPr>
          <w:sz w:val="24"/>
          <w:szCs w:val="24"/>
        </w:rPr>
      </w:pPr>
      <w:r w:rsidRPr="00385B22">
        <w:rPr>
          <w:b/>
          <w:bCs/>
          <w:spacing w:val="-1"/>
          <w:sz w:val="24"/>
          <w:szCs w:val="24"/>
        </w:rPr>
        <w:t>CONSIDERING</w:t>
      </w:r>
      <w:r w:rsidRPr="00385B22">
        <w:rPr>
          <w:b/>
          <w:bCs/>
          <w:spacing w:val="37"/>
          <w:sz w:val="24"/>
          <w:szCs w:val="24"/>
        </w:rPr>
        <w:t xml:space="preserve"> </w:t>
      </w:r>
      <w:r w:rsidRPr="00385B22">
        <w:rPr>
          <w:spacing w:val="-1"/>
          <w:sz w:val="24"/>
          <w:szCs w:val="24"/>
        </w:rPr>
        <w:t xml:space="preserve">that </w:t>
      </w:r>
      <w:del w:id="126" w:author="Alan Grant" w:date="2025-03-31T15:22:00Z">
        <w:r w:rsidRPr="00385B22" w:rsidDel="006D0FA4">
          <w:rPr>
            <w:spacing w:val="-1"/>
            <w:sz w:val="24"/>
            <w:szCs w:val="24"/>
          </w:rPr>
          <w:delText xml:space="preserve"> </w:delText>
        </w:r>
      </w:del>
      <w:r w:rsidRPr="00385B22">
        <w:rPr>
          <w:spacing w:val="-1"/>
          <w:sz w:val="24"/>
          <w:szCs w:val="24"/>
        </w:rPr>
        <w:t xml:space="preserve">National </w:t>
      </w:r>
      <w:del w:id="127" w:author="Alan Grant" w:date="2025-03-31T15:22:00Z">
        <w:r w:rsidRPr="00385B22" w:rsidDel="006D0FA4">
          <w:rPr>
            <w:spacing w:val="-1"/>
            <w:sz w:val="24"/>
            <w:szCs w:val="24"/>
          </w:rPr>
          <w:delText xml:space="preserve"> </w:delText>
        </w:r>
      </w:del>
      <w:r w:rsidRPr="00385B22">
        <w:rPr>
          <w:spacing w:val="-1"/>
          <w:sz w:val="24"/>
          <w:szCs w:val="24"/>
        </w:rPr>
        <w:t>Memb</w:t>
      </w:r>
      <w:r w:rsidRPr="00385B22">
        <w:rPr>
          <w:spacing w:val="-2"/>
          <w:sz w:val="24"/>
          <w:szCs w:val="24"/>
        </w:rPr>
        <w:t>ers</w:t>
      </w:r>
      <w:r w:rsidRPr="00385B22">
        <w:rPr>
          <w:spacing w:val="42"/>
          <w:w w:val="101"/>
          <w:sz w:val="24"/>
          <w:szCs w:val="24"/>
        </w:rPr>
        <w:t xml:space="preserve"> </w:t>
      </w:r>
      <w:r w:rsidRPr="00385B22">
        <w:rPr>
          <w:spacing w:val="-2"/>
          <w:sz w:val="24"/>
          <w:szCs w:val="24"/>
        </w:rPr>
        <w:t>and</w:t>
      </w:r>
      <w:r w:rsidRPr="00385B22">
        <w:rPr>
          <w:spacing w:val="46"/>
          <w:w w:val="101"/>
          <w:sz w:val="24"/>
          <w:szCs w:val="24"/>
        </w:rPr>
        <w:t xml:space="preserve"> </w:t>
      </w:r>
      <w:r w:rsidRPr="00385B22">
        <w:rPr>
          <w:spacing w:val="-2"/>
          <w:sz w:val="24"/>
          <w:szCs w:val="24"/>
        </w:rPr>
        <w:t>other</w:t>
      </w:r>
      <w:r w:rsidRPr="00385B22">
        <w:rPr>
          <w:spacing w:val="45"/>
          <w:w w:val="101"/>
          <w:sz w:val="24"/>
          <w:szCs w:val="24"/>
        </w:rPr>
        <w:t xml:space="preserve"> </w:t>
      </w:r>
      <w:r w:rsidRPr="00385B22">
        <w:rPr>
          <w:spacing w:val="-2"/>
          <w:sz w:val="24"/>
          <w:szCs w:val="24"/>
        </w:rPr>
        <w:t>appropriate</w:t>
      </w:r>
      <w:r w:rsidRPr="00385B22">
        <w:rPr>
          <w:spacing w:val="46"/>
          <w:sz w:val="24"/>
          <w:szCs w:val="24"/>
        </w:rPr>
        <w:t xml:space="preserve"> </w:t>
      </w:r>
      <w:r w:rsidRPr="00385B22">
        <w:rPr>
          <w:spacing w:val="-2"/>
          <w:sz w:val="24"/>
          <w:szCs w:val="24"/>
        </w:rPr>
        <w:t>authorities</w:t>
      </w:r>
      <w:r w:rsidRPr="00385B22">
        <w:rPr>
          <w:spacing w:val="40"/>
          <w:w w:val="101"/>
          <w:sz w:val="24"/>
          <w:szCs w:val="24"/>
        </w:rPr>
        <w:t xml:space="preserve"> </w:t>
      </w:r>
      <w:r w:rsidRPr="00385B22">
        <w:rPr>
          <w:spacing w:val="-2"/>
          <w:sz w:val="24"/>
          <w:szCs w:val="24"/>
        </w:rPr>
        <w:t>wish</w:t>
      </w:r>
      <w:r w:rsidRPr="00385B22">
        <w:rPr>
          <w:spacing w:val="37"/>
          <w:sz w:val="24"/>
          <w:szCs w:val="24"/>
        </w:rPr>
        <w:t xml:space="preserve"> </w:t>
      </w:r>
      <w:r w:rsidRPr="00385B22">
        <w:rPr>
          <w:spacing w:val="-2"/>
          <w:sz w:val="24"/>
          <w:szCs w:val="24"/>
        </w:rPr>
        <w:t xml:space="preserve">to </w:t>
      </w:r>
      <w:del w:id="128" w:author="Alan Grant" w:date="2025-03-31T15:22:00Z">
        <w:r w:rsidRPr="00385B22" w:rsidDel="006D0FA4">
          <w:rPr>
            <w:spacing w:val="-2"/>
            <w:sz w:val="24"/>
            <w:szCs w:val="24"/>
          </w:rPr>
          <w:delText xml:space="preserve"> </w:delText>
        </w:r>
      </w:del>
      <w:r w:rsidRPr="00385B22">
        <w:rPr>
          <w:spacing w:val="-2"/>
          <w:sz w:val="24"/>
          <w:szCs w:val="24"/>
        </w:rPr>
        <w:t>maintain</w:t>
      </w:r>
      <w:r w:rsidRPr="00385B22">
        <w:rPr>
          <w:spacing w:val="37"/>
          <w:sz w:val="24"/>
          <w:szCs w:val="24"/>
        </w:rPr>
        <w:t xml:space="preserve"> </w:t>
      </w:r>
      <w:r w:rsidRPr="00385B22">
        <w:rPr>
          <w:spacing w:val="-2"/>
          <w:sz w:val="24"/>
          <w:szCs w:val="24"/>
        </w:rPr>
        <w:t>their</w:t>
      </w:r>
      <w:r w:rsidRPr="00385B22">
        <w:rPr>
          <w:sz w:val="24"/>
          <w:szCs w:val="24"/>
        </w:rPr>
        <w:t xml:space="preserve"> </w:t>
      </w:r>
      <w:ins w:id="129" w:author="Paul Mueller" w:date="2024-10-22T09:11:00Z">
        <w:r w:rsidR="00C55BA1" w:rsidRPr="00385B22">
          <w:rPr>
            <w:sz w:val="24"/>
            <w:szCs w:val="24"/>
          </w:rPr>
          <w:t>r</w:t>
        </w:r>
      </w:ins>
      <w:del w:id="130" w:author="Paul Mueller" w:date="2024-10-22T09:11:00Z">
        <w:r w:rsidRPr="00385B22" w:rsidDel="00C55BA1">
          <w:rPr>
            <w:spacing w:val="-1"/>
            <w:sz w:val="24"/>
            <w:szCs w:val="24"/>
          </w:rPr>
          <w:delText>R</w:delText>
        </w:r>
      </w:del>
      <w:r w:rsidRPr="00385B22">
        <w:rPr>
          <w:spacing w:val="-1"/>
          <w:sz w:val="24"/>
          <w:szCs w:val="24"/>
        </w:rPr>
        <w:t>acon service capability, and the</w:t>
      </w:r>
      <w:r w:rsidRPr="00385B22">
        <w:rPr>
          <w:spacing w:val="23"/>
          <w:sz w:val="24"/>
          <w:szCs w:val="24"/>
        </w:rPr>
        <w:t xml:space="preserve"> </w:t>
      </w:r>
      <w:r w:rsidRPr="00385B22">
        <w:rPr>
          <w:spacing w:val="-1"/>
          <w:sz w:val="24"/>
          <w:szCs w:val="24"/>
        </w:rPr>
        <w:t>benefits to</w:t>
      </w:r>
      <w:r w:rsidRPr="00385B22">
        <w:rPr>
          <w:spacing w:val="17"/>
          <w:sz w:val="24"/>
          <w:szCs w:val="24"/>
        </w:rPr>
        <w:t xml:space="preserve"> </w:t>
      </w:r>
      <w:r w:rsidRPr="00385B22">
        <w:rPr>
          <w:spacing w:val="-1"/>
          <w:sz w:val="24"/>
          <w:szCs w:val="24"/>
        </w:rPr>
        <w:t>navigation that</w:t>
      </w:r>
      <w:r w:rsidRPr="00385B22">
        <w:rPr>
          <w:spacing w:val="11"/>
          <w:sz w:val="24"/>
          <w:szCs w:val="24"/>
        </w:rPr>
        <w:t xml:space="preserve"> </w:t>
      </w:r>
      <w:r w:rsidRPr="00385B22">
        <w:rPr>
          <w:spacing w:val="-1"/>
          <w:sz w:val="24"/>
          <w:szCs w:val="24"/>
        </w:rPr>
        <w:t>accrue from</w:t>
      </w:r>
      <w:r w:rsidRPr="00385B22">
        <w:rPr>
          <w:spacing w:val="2"/>
          <w:sz w:val="24"/>
          <w:szCs w:val="24"/>
        </w:rPr>
        <w:t xml:space="preserve"> </w:t>
      </w:r>
      <w:r w:rsidRPr="00385B22">
        <w:rPr>
          <w:spacing w:val="-1"/>
          <w:sz w:val="24"/>
          <w:szCs w:val="24"/>
        </w:rPr>
        <w:t>these</w:t>
      </w:r>
      <w:r w:rsidRPr="00385B22">
        <w:rPr>
          <w:spacing w:val="11"/>
          <w:sz w:val="24"/>
          <w:szCs w:val="24"/>
        </w:rPr>
        <w:t xml:space="preserve"> </w:t>
      </w:r>
      <w:proofErr w:type="gramStart"/>
      <w:r w:rsidRPr="00385B22">
        <w:rPr>
          <w:spacing w:val="-1"/>
          <w:sz w:val="24"/>
          <w:szCs w:val="24"/>
        </w:rPr>
        <w:t>services;</w:t>
      </w:r>
      <w:proofErr w:type="gramEnd"/>
    </w:p>
    <w:p w14:paraId="662FC044" w14:textId="77777777" w:rsidR="00F27F90" w:rsidRPr="00385B22" w:rsidRDefault="00DE6361">
      <w:pPr>
        <w:pStyle w:val="BodyText"/>
        <w:spacing w:before="288" w:line="186" w:lineRule="auto"/>
        <w:ind w:left="597"/>
        <w:rPr>
          <w:sz w:val="24"/>
          <w:szCs w:val="24"/>
        </w:rPr>
      </w:pPr>
      <w:r w:rsidRPr="00385B22">
        <w:rPr>
          <w:b/>
          <w:bCs/>
          <w:sz w:val="24"/>
          <w:szCs w:val="24"/>
        </w:rPr>
        <w:t xml:space="preserve">ADOPTS </w:t>
      </w:r>
      <w:r w:rsidRPr="00385B22">
        <w:rPr>
          <w:sz w:val="24"/>
          <w:szCs w:val="24"/>
        </w:rPr>
        <w:t>the strategy</w:t>
      </w:r>
      <w:r w:rsidRPr="00385B22">
        <w:rPr>
          <w:spacing w:val="16"/>
          <w:sz w:val="24"/>
          <w:szCs w:val="24"/>
        </w:rPr>
        <w:t xml:space="preserve"> </w:t>
      </w:r>
      <w:r w:rsidRPr="00385B22">
        <w:rPr>
          <w:sz w:val="24"/>
          <w:szCs w:val="24"/>
        </w:rPr>
        <w:t xml:space="preserve">in the </w:t>
      </w:r>
      <w:r w:rsidRPr="00385B22">
        <w:rPr>
          <w:spacing w:val="-1"/>
          <w:sz w:val="24"/>
          <w:szCs w:val="24"/>
        </w:rPr>
        <w:t>annex to this</w:t>
      </w:r>
      <w:r w:rsidRPr="00385B22">
        <w:rPr>
          <w:spacing w:val="18"/>
          <w:w w:val="101"/>
          <w:sz w:val="24"/>
          <w:szCs w:val="24"/>
        </w:rPr>
        <w:t xml:space="preserve"> </w:t>
      </w:r>
      <w:r w:rsidRPr="00385B22">
        <w:rPr>
          <w:spacing w:val="-1"/>
          <w:sz w:val="24"/>
          <w:szCs w:val="24"/>
        </w:rPr>
        <w:t>recommendation; and,</w:t>
      </w:r>
    </w:p>
    <w:p w14:paraId="50EFD2EF" w14:textId="079D12A6" w:rsidR="00F27F90" w:rsidRPr="00385B22" w:rsidRDefault="00DE6361">
      <w:pPr>
        <w:pStyle w:val="BodyText"/>
        <w:spacing w:before="306" w:line="220" w:lineRule="auto"/>
        <w:ind w:left="612" w:right="792" w:hanging="1"/>
        <w:rPr>
          <w:sz w:val="24"/>
          <w:szCs w:val="24"/>
        </w:rPr>
      </w:pPr>
      <w:r w:rsidRPr="00385B22">
        <w:rPr>
          <w:b/>
          <w:bCs/>
          <w:spacing w:val="-1"/>
          <w:sz w:val="24"/>
          <w:szCs w:val="24"/>
        </w:rPr>
        <w:t xml:space="preserve">RECOMMENDS </w:t>
      </w:r>
      <w:r w:rsidRPr="00385B22">
        <w:rPr>
          <w:spacing w:val="-1"/>
          <w:sz w:val="24"/>
          <w:szCs w:val="24"/>
        </w:rPr>
        <w:t>that</w:t>
      </w:r>
      <w:r w:rsidRPr="00385B22">
        <w:rPr>
          <w:spacing w:val="22"/>
          <w:w w:val="101"/>
          <w:sz w:val="24"/>
          <w:szCs w:val="24"/>
        </w:rPr>
        <w:t xml:space="preserve"> </w:t>
      </w:r>
      <w:del w:id="131" w:author="Alan Grant" w:date="2025-04-01T09:17:00Z">
        <w:r w:rsidRPr="00385B22" w:rsidDel="0009254C">
          <w:rPr>
            <w:spacing w:val="-1"/>
            <w:sz w:val="24"/>
            <w:szCs w:val="24"/>
          </w:rPr>
          <w:delText>National</w:delText>
        </w:r>
        <w:r w:rsidRPr="00385B22" w:rsidDel="0009254C">
          <w:rPr>
            <w:spacing w:val="21"/>
            <w:w w:val="101"/>
            <w:sz w:val="24"/>
            <w:szCs w:val="24"/>
          </w:rPr>
          <w:delText xml:space="preserve"> </w:delText>
        </w:r>
      </w:del>
      <w:r w:rsidRPr="00385B22">
        <w:rPr>
          <w:spacing w:val="-1"/>
          <w:sz w:val="24"/>
          <w:szCs w:val="24"/>
        </w:rPr>
        <w:t>Member</w:t>
      </w:r>
      <w:ins w:id="132" w:author="Alan Grant" w:date="2025-04-01T09:17:00Z">
        <w:r w:rsidR="0009254C">
          <w:rPr>
            <w:spacing w:val="-1"/>
            <w:sz w:val="24"/>
            <w:szCs w:val="24"/>
          </w:rPr>
          <w:t xml:space="preserve"> States </w:t>
        </w:r>
      </w:ins>
      <w:del w:id="133" w:author="Alan Grant" w:date="2025-04-01T09:17:00Z">
        <w:r w:rsidRPr="00385B22" w:rsidDel="0009254C">
          <w:rPr>
            <w:spacing w:val="-1"/>
            <w:sz w:val="24"/>
            <w:szCs w:val="24"/>
          </w:rPr>
          <w:delText xml:space="preserve">s </w:delText>
        </w:r>
      </w:del>
      <w:r w:rsidRPr="00385B22">
        <w:rPr>
          <w:spacing w:val="-1"/>
          <w:sz w:val="24"/>
          <w:szCs w:val="24"/>
        </w:rPr>
        <w:t>and other appropriate</w:t>
      </w:r>
      <w:r w:rsidRPr="00385B22">
        <w:rPr>
          <w:spacing w:val="8"/>
          <w:sz w:val="24"/>
          <w:szCs w:val="24"/>
        </w:rPr>
        <w:t xml:space="preserve"> </w:t>
      </w:r>
      <w:r w:rsidRPr="00385B22">
        <w:rPr>
          <w:spacing w:val="-1"/>
          <w:sz w:val="24"/>
          <w:szCs w:val="24"/>
        </w:rPr>
        <w:t>Authorities</w:t>
      </w:r>
      <w:r w:rsidRPr="00385B22">
        <w:rPr>
          <w:spacing w:val="16"/>
          <w:sz w:val="24"/>
          <w:szCs w:val="24"/>
        </w:rPr>
        <w:t xml:space="preserve"> </w:t>
      </w:r>
      <w:r w:rsidRPr="00385B22">
        <w:rPr>
          <w:spacing w:val="-1"/>
          <w:sz w:val="24"/>
          <w:szCs w:val="24"/>
        </w:rPr>
        <w:t>providi</w:t>
      </w:r>
      <w:r w:rsidRPr="00385B22">
        <w:rPr>
          <w:spacing w:val="-2"/>
          <w:sz w:val="24"/>
          <w:szCs w:val="24"/>
        </w:rPr>
        <w:t>ng</w:t>
      </w:r>
      <w:r w:rsidRPr="00385B22">
        <w:rPr>
          <w:spacing w:val="21"/>
          <w:sz w:val="24"/>
          <w:szCs w:val="24"/>
        </w:rPr>
        <w:t xml:space="preserve"> </w:t>
      </w:r>
      <w:r w:rsidRPr="00385B22">
        <w:rPr>
          <w:spacing w:val="-2"/>
          <w:sz w:val="24"/>
          <w:szCs w:val="24"/>
        </w:rPr>
        <w:t>marine</w:t>
      </w:r>
      <w:r w:rsidRPr="00385B22">
        <w:rPr>
          <w:spacing w:val="12"/>
          <w:sz w:val="24"/>
          <w:szCs w:val="24"/>
        </w:rPr>
        <w:t xml:space="preserve"> </w:t>
      </w:r>
      <w:r w:rsidRPr="00385B22">
        <w:rPr>
          <w:spacing w:val="-2"/>
          <w:sz w:val="24"/>
          <w:szCs w:val="24"/>
        </w:rPr>
        <w:t>aids to</w:t>
      </w:r>
      <w:r w:rsidRPr="00385B22">
        <w:rPr>
          <w:sz w:val="24"/>
          <w:szCs w:val="24"/>
        </w:rPr>
        <w:t xml:space="preserve"> </w:t>
      </w:r>
      <w:r w:rsidRPr="00385B22">
        <w:rPr>
          <w:spacing w:val="-1"/>
          <w:sz w:val="24"/>
          <w:szCs w:val="24"/>
        </w:rPr>
        <w:t xml:space="preserve">navigation services </w:t>
      </w:r>
      <w:del w:id="134" w:author="Alan Grant" w:date="2025-04-01T09:17:00Z">
        <w:r w:rsidRPr="00385B22" w:rsidDel="0009254C">
          <w:rPr>
            <w:spacing w:val="-1"/>
            <w:sz w:val="24"/>
            <w:szCs w:val="24"/>
          </w:rPr>
          <w:delText>follow the strategy as</w:delText>
        </w:r>
        <w:r w:rsidRPr="00385B22" w:rsidDel="0009254C">
          <w:rPr>
            <w:spacing w:val="9"/>
            <w:sz w:val="24"/>
            <w:szCs w:val="24"/>
          </w:rPr>
          <w:delText xml:space="preserve"> </w:delText>
        </w:r>
        <w:r w:rsidRPr="00385B22" w:rsidDel="0009254C">
          <w:rPr>
            <w:spacing w:val="-1"/>
            <w:sz w:val="24"/>
            <w:szCs w:val="24"/>
          </w:rPr>
          <w:delText>detailed</w:delText>
        </w:r>
        <w:r w:rsidRPr="00385B22" w:rsidDel="0009254C">
          <w:rPr>
            <w:spacing w:val="18"/>
            <w:sz w:val="24"/>
            <w:szCs w:val="24"/>
          </w:rPr>
          <w:delText xml:space="preserve"> </w:delText>
        </w:r>
        <w:r w:rsidRPr="00385B22" w:rsidDel="0009254C">
          <w:rPr>
            <w:spacing w:val="-1"/>
            <w:sz w:val="24"/>
            <w:szCs w:val="24"/>
          </w:rPr>
          <w:delText>in</w:delText>
        </w:r>
        <w:r w:rsidRPr="00385B22" w:rsidDel="0009254C">
          <w:rPr>
            <w:spacing w:val="9"/>
            <w:sz w:val="24"/>
            <w:szCs w:val="24"/>
          </w:rPr>
          <w:delText xml:space="preserve"> </w:delText>
        </w:r>
      </w:del>
      <w:del w:id="135" w:author="Alan Grant" w:date="2025-03-31T15:23:00Z">
        <w:r w:rsidRPr="00385B22" w:rsidDel="00B362DC">
          <w:rPr>
            <w:spacing w:val="-1"/>
            <w:sz w:val="24"/>
            <w:szCs w:val="24"/>
          </w:rPr>
          <w:delText>s</w:delText>
        </w:r>
        <w:r w:rsidRPr="00385B22" w:rsidDel="00B362DC">
          <w:rPr>
            <w:spacing w:val="-2"/>
            <w:sz w:val="24"/>
            <w:szCs w:val="24"/>
          </w:rPr>
          <w:delText>ection</w:delText>
        </w:r>
        <w:r w:rsidRPr="00385B22" w:rsidDel="00B362DC">
          <w:rPr>
            <w:spacing w:val="13"/>
            <w:sz w:val="24"/>
            <w:szCs w:val="24"/>
          </w:rPr>
          <w:delText xml:space="preserve"> </w:delText>
        </w:r>
        <w:r w:rsidRPr="00385B22" w:rsidDel="00B362DC">
          <w:rPr>
            <w:spacing w:val="-2"/>
            <w:sz w:val="24"/>
            <w:szCs w:val="24"/>
          </w:rPr>
          <w:delText>6</w:delText>
        </w:r>
        <w:r w:rsidRPr="00385B22" w:rsidDel="00B362DC">
          <w:rPr>
            <w:spacing w:val="12"/>
            <w:sz w:val="24"/>
            <w:szCs w:val="24"/>
          </w:rPr>
          <w:delText xml:space="preserve"> </w:delText>
        </w:r>
        <w:r w:rsidRPr="00385B22" w:rsidDel="00B362DC">
          <w:rPr>
            <w:spacing w:val="-2"/>
            <w:sz w:val="24"/>
            <w:szCs w:val="24"/>
          </w:rPr>
          <w:delText xml:space="preserve">of </w:delText>
        </w:r>
      </w:del>
      <w:del w:id="136" w:author="Alan Grant" w:date="2025-04-01T09:17:00Z">
        <w:r w:rsidRPr="00385B22" w:rsidDel="0009254C">
          <w:rPr>
            <w:spacing w:val="-2"/>
            <w:sz w:val="24"/>
            <w:szCs w:val="24"/>
          </w:rPr>
          <w:delText>the</w:delText>
        </w:r>
        <w:r w:rsidRPr="00385B22" w:rsidDel="0009254C">
          <w:rPr>
            <w:spacing w:val="10"/>
            <w:sz w:val="24"/>
            <w:szCs w:val="24"/>
          </w:rPr>
          <w:delText xml:space="preserve"> </w:delText>
        </w:r>
        <w:commentRangeStart w:id="137"/>
        <w:r w:rsidRPr="00385B22" w:rsidDel="0009254C">
          <w:rPr>
            <w:spacing w:val="-2"/>
            <w:sz w:val="24"/>
            <w:szCs w:val="24"/>
          </w:rPr>
          <w:delText>annex</w:delText>
        </w:r>
        <w:commentRangeEnd w:id="137"/>
        <w:r w:rsidR="00385B22" w:rsidRPr="00385B22" w:rsidDel="0009254C">
          <w:rPr>
            <w:rStyle w:val="CommentReference"/>
            <w:rFonts w:ascii="Arial" w:eastAsia="Arial" w:hAnsi="Arial" w:cs="Arial"/>
          </w:rPr>
          <w:commentReference w:id="137"/>
        </w:r>
      </w:del>
      <w:ins w:id="138" w:author="Alan Grant" w:date="2025-04-01T09:17:00Z">
        <w:r w:rsidR="0009254C">
          <w:rPr>
            <w:spacing w:val="-1"/>
            <w:sz w:val="24"/>
            <w:szCs w:val="24"/>
          </w:rPr>
          <w:t xml:space="preserve">continue to consider racons as a </w:t>
        </w:r>
      </w:ins>
      <w:ins w:id="139" w:author="Alan Grant" w:date="2025-04-01T09:19:00Z">
        <w:r w:rsidR="0009254C">
          <w:rPr>
            <w:spacing w:val="-1"/>
            <w:sz w:val="24"/>
            <w:szCs w:val="24"/>
          </w:rPr>
          <w:t xml:space="preserve">key </w:t>
        </w:r>
      </w:ins>
      <w:ins w:id="140" w:author="Alan Grant" w:date="2025-04-01T09:17:00Z">
        <w:r w:rsidR="0009254C">
          <w:rPr>
            <w:spacing w:val="-1"/>
            <w:sz w:val="24"/>
            <w:szCs w:val="24"/>
          </w:rPr>
          <w:t>component o</w:t>
        </w:r>
      </w:ins>
      <w:ins w:id="141" w:author="Alan Grant" w:date="2025-04-01T09:18:00Z">
        <w:r w:rsidR="0009254C">
          <w:rPr>
            <w:spacing w:val="-1"/>
            <w:sz w:val="24"/>
            <w:szCs w:val="24"/>
          </w:rPr>
          <w:t>f their AtoN mix for the foreseeable future</w:t>
        </w:r>
      </w:ins>
      <w:r w:rsidRPr="00385B22">
        <w:rPr>
          <w:spacing w:val="-2"/>
          <w:sz w:val="24"/>
          <w:szCs w:val="24"/>
        </w:rPr>
        <w:t>.</w:t>
      </w:r>
    </w:p>
    <w:p w14:paraId="1B7BF9B0" w14:textId="1CCD4BEA" w:rsidR="00F27F90" w:rsidRPr="00385B22" w:rsidDel="00385B22" w:rsidRDefault="00F27F90">
      <w:pPr>
        <w:spacing w:line="220" w:lineRule="auto"/>
        <w:rPr>
          <w:del w:id="142" w:author="Alan Grant" w:date="2025-04-01T09:05:00Z"/>
          <w:sz w:val="24"/>
          <w:szCs w:val="24"/>
        </w:rPr>
        <w:sectPr w:rsidR="00F27F90" w:rsidRPr="00385B22" w:rsidDel="00385B22">
          <w:headerReference w:type="default" r:id="rId21"/>
          <w:footerReference w:type="default" r:id="rId22"/>
          <w:pgSz w:w="11907" w:h="16839"/>
          <w:pgMar w:top="1139" w:right="0" w:bottom="1495" w:left="878" w:header="6" w:footer="850" w:gutter="0"/>
          <w:cols w:space="720"/>
        </w:sectPr>
      </w:pPr>
    </w:p>
    <w:p w14:paraId="7E2686C3" w14:textId="5E97D02B" w:rsidR="00F27F90" w:rsidRPr="00385B22" w:rsidDel="00385B22" w:rsidRDefault="00F27F90">
      <w:pPr>
        <w:spacing w:line="290" w:lineRule="auto"/>
        <w:rPr>
          <w:del w:id="143" w:author="Alan Grant" w:date="2025-04-01T09:05:00Z"/>
        </w:rPr>
      </w:pPr>
    </w:p>
    <w:p w14:paraId="270CDF07" w14:textId="0119ED39" w:rsidR="00F27F90" w:rsidRPr="00385B22" w:rsidDel="00385B22" w:rsidRDefault="00F27F90">
      <w:pPr>
        <w:spacing w:line="290" w:lineRule="auto"/>
        <w:rPr>
          <w:del w:id="144" w:author="Alan Grant" w:date="2025-04-01T09:05:00Z"/>
        </w:rPr>
      </w:pPr>
    </w:p>
    <w:customXmlDelRangeStart w:id="145" w:author="Alan Grant" w:date="2025-04-01T09:05:00Z"/>
    <w:sdt>
      <w:sdtPr>
        <w:rPr>
          <w:rFonts w:ascii="Calibri" w:eastAsia="Calibri" w:hAnsi="Calibri" w:cs="Calibri"/>
          <w:sz w:val="24"/>
          <w:szCs w:val="24"/>
        </w:rPr>
        <w:id w:val="1"/>
        <w:docPartObj>
          <w:docPartGallery w:val="Table of Contents"/>
          <w:docPartUnique/>
        </w:docPartObj>
      </w:sdtPr>
      <w:sdtEndPr>
        <w:rPr>
          <w:sz w:val="22"/>
          <w:szCs w:val="22"/>
        </w:rPr>
      </w:sdtEndPr>
      <w:sdtContent>
        <w:customXmlDelRangeEnd w:id="145"/>
        <w:p w14:paraId="33D4D082" w14:textId="101EDEC5" w:rsidR="00F27F90" w:rsidRPr="00385B22" w:rsidDel="00385B22" w:rsidRDefault="00DE6361">
          <w:pPr>
            <w:pStyle w:val="BodyText"/>
            <w:tabs>
              <w:tab w:val="right" w:leader="dot" w:pos="9665"/>
            </w:tabs>
            <w:spacing w:before="74" w:line="179" w:lineRule="auto"/>
            <w:ind w:left="31"/>
            <w:rPr>
              <w:del w:id="146" w:author="Alan Grant" w:date="2025-04-01T09:05:00Z"/>
              <w:sz w:val="24"/>
              <w:szCs w:val="24"/>
            </w:rPr>
          </w:pPr>
          <w:del w:id="147" w:author="Alan Grant" w:date="2025-04-01T09:05:00Z">
            <w:r w:rsidRPr="00385B22" w:rsidDel="00385B22">
              <w:rPr>
                <w:b/>
                <w:bCs/>
                <w:color w:val="00558C"/>
                <w:sz w:val="24"/>
                <w:szCs w:val="24"/>
              </w:rPr>
              <w:delText>ANNEX A         STRATEGY</w:delText>
            </w:r>
            <w:r w:rsidRPr="00385B22" w:rsidDel="00385B22">
              <w:rPr>
                <w:b/>
                <w:bCs/>
                <w:color w:val="00558C"/>
                <w:spacing w:val="15"/>
                <w:sz w:val="24"/>
                <w:szCs w:val="24"/>
              </w:rPr>
              <w:delText xml:space="preserve"> </w:delText>
            </w:r>
            <w:r w:rsidRPr="00385B22" w:rsidDel="00385B22">
              <w:rPr>
                <w:b/>
                <w:bCs/>
                <w:color w:val="00558C"/>
                <w:sz w:val="24"/>
                <w:szCs w:val="24"/>
              </w:rPr>
              <w:delText>FOR</w:delText>
            </w:r>
            <w:r w:rsidRPr="00385B22" w:rsidDel="00385B22">
              <w:rPr>
                <w:b/>
                <w:bCs/>
                <w:color w:val="00558C"/>
                <w:spacing w:val="17"/>
                <w:sz w:val="24"/>
                <w:szCs w:val="24"/>
              </w:rPr>
              <w:delText xml:space="preserve"> </w:delText>
            </w:r>
            <w:r w:rsidRPr="00385B22" w:rsidDel="00385B22">
              <w:rPr>
                <w:b/>
                <w:bCs/>
                <w:color w:val="00558C"/>
                <w:sz w:val="24"/>
                <w:szCs w:val="24"/>
              </w:rPr>
              <w:delText>MAIN</w:delText>
            </w:r>
            <w:r w:rsidRPr="00385B22" w:rsidDel="00385B22">
              <w:rPr>
                <w:b/>
                <w:bCs/>
                <w:color w:val="00558C"/>
                <w:spacing w:val="-1"/>
                <w:sz w:val="24"/>
                <w:szCs w:val="24"/>
              </w:rPr>
              <w:delText>TAINING</w:delText>
            </w:r>
            <w:r w:rsidRPr="00385B22" w:rsidDel="00385B22">
              <w:rPr>
                <w:b/>
                <w:bCs/>
                <w:color w:val="00558C"/>
                <w:spacing w:val="18"/>
                <w:sz w:val="24"/>
                <w:szCs w:val="24"/>
              </w:rPr>
              <w:delText xml:space="preserve"> </w:delText>
            </w:r>
            <w:r w:rsidRPr="00385B22" w:rsidDel="00385B22">
              <w:rPr>
                <w:b/>
                <w:bCs/>
                <w:color w:val="00558C"/>
                <w:spacing w:val="-1"/>
                <w:sz w:val="24"/>
                <w:szCs w:val="24"/>
              </w:rPr>
              <w:delText>RACON SERVICE CAPABILITY</w:delText>
            </w:r>
            <w:r w:rsidRPr="00385B22" w:rsidDel="00385B22">
              <w:rPr>
                <w:b/>
                <w:bCs/>
                <w:color w:val="00558C"/>
                <w:spacing w:val="20"/>
                <w:w w:val="101"/>
                <w:sz w:val="24"/>
                <w:szCs w:val="24"/>
              </w:rPr>
              <w:delText xml:space="preserve"> </w:delText>
            </w:r>
            <w:r w:rsidRPr="00385B22" w:rsidDel="00385B22">
              <w:rPr>
                <w:b/>
                <w:bCs/>
                <w:color w:val="00558C"/>
                <w:sz w:val="24"/>
                <w:szCs w:val="24"/>
              </w:rPr>
              <w:tab/>
            </w:r>
            <w:r w:rsidRPr="00385B22" w:rsidDel="00385B22">
              <w:rPr>
                <w:b/>
                <w:bCs/>
                <w:color w:val="00558C"/>
                <w:spacing w:val="13"/>
                <w:w w:val="101"/>
                <w:sz w:val="24"/>
                <w:szCs w:val="24"/>
              </w:rPr>
              <w:delText xml:space="preserve"> </w:delText>
            </w:r>
            <w:r w:rsidR="00F27F90" w:rsidRPr="00385B22" w:rsidDel="00385B22">
              <w:rPr>
                <w:rFonts w:ascii="Calibri" w:eastAsia="Calibri" w:hAnsi="Calibri" w:cs="Calibri"/>
                <w:color w:val="000000"/>
                <w:sz w:val="16"/>
                <w:szCs w:val="16"/>
              </w:rPr>
              <w:fldChar w:fldCharType="begin"/>
            </w:r>
            <w:r w:rsidR="00F27F90" w:rsidRPr="00385B22" w:rsidDel="00385B22">
              <w:delInstrText>HYPERLINK \l "bookmark1"</w:delInstrText>
            </w:r>
            <w:r w:rsidR="00F27F90" w:rsidRPr="00385B22" w:rsidDel="00385B22">
              <w:rPr>
                <w:rFonts w:ascii="Calibri" w:eastAsia="Calibri" w:hAnsi="Calibri" w:cs="Calibri"/>
                <w:color w:val="000000"/>
                <w:sz w:val="16"/>
                <w:szCs w:val="16"/>
              </w:rPr>
            </w:r>
            <w:r w:rsidR="00F27F90" w:rsidRPr="00385B22" w:rsidDel="00385B22">
              <w:rPr>
                <w:rFonts w:ascii="Calibri" w:eastAsia="Calibri" w:hAnsi="Calibri" w:cs="Calibri"/>
                <w:color w:val="000000"/>
                <w:sz w:val="16"/>
                <w:szCs w:val="16"/>
              </w:rPr>
              <w:fldChar w:fldCharType="separate"/>
            </w:r>
            <w:r w:rsidR="00F27F90" w:rsidRPr="00385B22" w:rsidDel="00385B22">
              <w:rPr>
                <w:b/>
                <w:bCs/>
                <w:color w:val="00558C"/>
                <w:sz w:val="24"/>
                <w:szCs w:val="24"/>
              </w:rPr>
              <w:delText>5</w:delText>
            </w:r>
            <w:r w:rsidR="00F27F90" w:rsidRPr="00385B22" w:rsidDel="00385B22">
              <w:rPr>
                <w:rFonts w:ascii="Calibri" w:eastAsia="Calibri" w:hAnsi="Calibri" w:cs="Calibri"/>
                <w:b/>
                <w:bCs/>
                <w:color w:val="00558C"/>
                <w:sz w:val="24"/>
                <w:szCs w:val="24"/>
              </w:rPr>
              <w:fldChar w:fldCharType="end"/>
            </w:r>
          </w:del>
        </w:p>
        <w:p w14:paraId="064FD137" w14:textId="23D20309" w:rsidR="00F27F90" w:rsidRPr="00385B22" w:rsidDel="00385B22" w:rsidRDefault="00DE6361">
          <w:pPr>
            <w:pStyle w:val="BodyText"/>
            <w:tabs>
              <w:tab w:val="right" w:leader="dot" w:pos="9665"/>
            </w:tabs>
            <w:spacing w:before="119" w:line="179" w:lineRule="auto"/>
            <w:ind w:left="46"/>
            <w:rPr>
              <w:del w:id="148" w:author="Alan Grant" w:date="2025-04-01T09:05:00Z"/>
              <w:sz w:val="24"/>
              <w:szCs w:val="24"/>
            </w:rPr>
          </w:pPr>
          <w:del w:id="149" w:author="Alan Grant" w:date="2025-04-01T09:05:00Z">
            <w:r w:rsidRPr="00385B22" w:rsidDel="00385B22">
              <w:rPr>
                <w:b/>
                <w:bCs/>
                <w:color w:val="00558C"/>
                <w:spacing w:val="-3"/>
                <w:sz w:val="24"/>
                <w:szCs w:val="24"/>
              </w:rPr>
              <w:delText>1</w:delText>
            </w:r>
            <w:r w:rsidRPr="00385B22" w:rsidDel="00385B22">
              <w:rPr>
                <w:b/>
                <w:bCs/>
                <w:color w:val="00558C"/>
                <w:spacing w:val="4"/>
                <w:sz w:val="24"/>
                <w:szCs w:val="24"/>
              </w:rPr>
              <w:delText xml:space="preserve">        </w:delText>
            </w:r>
            <w:r w:rsidRPr="00385B22" w:rsidDel="00385B22">
              <w:rPr>
                <w:b/>
                <w:bCs/>
                <w:color w:val="00558C"/>
                <w:spacing w:val="-3"/>
                <w:sz w:val="24"/>
                <w:szCs w:val="24"/>
              </w:rPr>
              <w:delText>INTRODUCTION</w:delText>
            </w:r>
            <w:r w:rsidRPr="00385B22" w:rsidDel="00385B22">
              <w:rPr>
                <w:b/>
                <w:bCs/>
                <w:color w:val="00558C"/>
                <w:spacing w:val="20"/>
                <w:sz w:val="24"/>
                <w:szCs w:val="24"/>
              </w:rPr>
              <w:delText xml:space="preserve"> </w:delText>
            </w:r>
            <w:r w:rsidRPr="00385B22" w:rsidDel="00385B22">
              <w:rPr>
                <w:b/>
                <w:bCs/>
                <w:color w:val="00558C"/>
                <w:sz w:val="24"/>
                <w:szCs w:val="24"/>
              </w:rPr>
              <w:tab/>
            </w:r>
            <w:r w:rsidRPr="00385B22" w:rsidDel="00385B22">
              <w:rPr>
                <w:b/>
                <w:bCs/>
                <w:color w:val="00558C"/>
                <w:spacing w:val="13"/>
                <w:w w:val="101"/>
                <w:sz w:val="24"/>
                <w:szCs w:val="24"/>
              </w:rPr>
              <w:delText xml:space="preserve"> </w:delText>
            </w:r>
            <w:r w:rsidR="00F27F90" w:rsidRPr="00385B22" w:rsidDel="00385B22">
              <w:rPr>
                <w:rFonts w:ascii="Calibri" w:eastAsia="Calibri" w:hAnsi="Calibri" w:cs="Calibri"/>
                <w:color w:val="000000"/>
                <w:sz w:val="16"/>
                <w:szCs w:val="16"/>
              </w:rPr>
              <w:fldChar w:fldCharType="begin"/>
            </w:r>
            <w:r w:rsidR="00F27F90" w:rsidRPr="00385B22" w:rsidDel="00385B22">
              <w:delInstrText>HYPERLINK \l "bookmark2"</w:delInstrText>
            </w:r>
            <w:r w:rsidR="00F27F90" w:rsidRPr="00385B22" w:rsidDel="00385B22">
              <w:rPr>
                <w:rFonts w:ascii="Calibri" w:eastAsia="Calibri" w:hAnsi="Calibri" w:cs="Calibri"/>
                <w:color w:val="000000"/>
                <w:sz w:val="16"/>
                <w:szCs w:val="16"/>
              </w:rPr>
            </w:r>
            <w:r w:rsidR="00F27F90" w:rsidRPr="00385B22" w:rsidDel="00385B22">
              <w:rPr>
                <w:rFonts w:ascii="Calibri" w:eastAsia="Calibri" w:hAnsi="Calibri" w:cs="Calibri"/>
                <w:color w:val="000000"/>
                <w:sz w:val="16"/>
                <w:szCs w:val="16"/>
              </w:rPr>
              <w:fldChar w:fldCharType="separate"/>
            </w:r>
            <w:r w:rsidR="00F27F90" w:rsidRPr="00385B22" w:rsidDel="00385B22">
              <w:rPr>
                <w:b/>
                <w:bCs/>
                <w:color w:val="00558C"/>
                <w:sz w:val="24"/>
                <w:szCs w:val="24"/>
              </w:rPr>
              <w:delText>5</w:delText>
            </w:r>
            <w:r w:rsidR="00F27F90" w:rsidRPr="00385B22" w:rsidDel="00385B22">
              <w:rPr>
                <w:rFonts w:ascii="Calibri" w:eastAsia="Calibri" w:hAnsi="Calibri" w:cs="Calibri"/>
                <w:b/>
                <w:bCs/>
                <w:color w:val="00558C"/>
                <w:sz w:val="24"/>
                <w:szCs w:val="24"/>
              </w:rPr>
              <w:fldChar w:fldCharType="end"/>
            </w:r>
          </w:del>
        </w:p>
        <w:p w14:paraId="3F19D11F" w14:textId="50F49526" w:rsidR="00F27F90" w:rsidRPr="00385B22" w:rsidDel="00385B22" w:rsidRDefault="00DE6361">
          <w:pPr>
            <w:pStyle w:val="BodyText"/>
            <w:tabs>
              <w:tab w:val="right" w:leader="dot" w:pos="9665"/>
            </w:tabs>
            <w:spacing w:before="122" w:line="179" w:lineRule="auto"/>
            <w:ind w:left="39"/>
            <w:rPr>
              <w:del w:id="150" w:author="Alan Grant" w:date="2025-04-01T09:05:00Z"/>
              <w:sz w:val="24"/>
              <w:szCs w:val="24"/>
            </w:rPr>
          </w:pPr>
          <w:del w:id="151" w:author="Alan Grant" w:date="2025-04-01T09:05:00Z">
            <w:r w:rsidRPr="00385B22" w:rsidDel="00385B22">
              <w:rPr>
                <w:b/>
                <w:bCs/>
                <w:color w:val="00558C"/>
                <w:spacing w:val="-2"/>
                <w:sz w:val="24"/>
                <w:szCs w:val="24"/>
              </w:rPr>
              <w:delText>2</w:delText>
            </w:r>
            <w:r w:rsidRPr="00385B22" w:rsidDel="00385B22">
              <w:rPr>
                <w:b/>
                <w:bCs/>
                <w:color w:val="00558C"/>
                <w:spacing w:val="5"/>
                <w:sz w:val="24"/>
                <w:szCs w:val="24"/>
              </w:rPr>
              <w:delText xml:space="preserve">        </w:delText>
            </w:r>
            <w:r w:rsidRPr="00385B22" w:rsidDel="00385B22">
              <w:rPr>
                <w:b/>
                <w:bCs/>
                <w:color w:val="00558C"/>
                <w:spacing w:val="-2"/>
                <w:sz w:val="24"/>
                <w:szCs w:val="24"/>
              </w:rPr>
              <w:delText xml:space="preserve">PRESENT SITUATION </w:delText>
            </w:r>
            <w:r w:rsidRPr="00385B22" w:rsidDel="00385B22">
              <w:rPr>
                <w:b/>
                <w:bCs/>
                <w:color w:val="00558C"/>
                <w:sz w:val="24"/>
                <w:szCs w:val="24"/>
              </w:rPr>
              <w:tab/>
            </w:r>
            <w:r w:rsidRPr="00385B22" w:rsidDel="00385B22">
              <w:rPr>
                <w:b/>
                <w:bCs/>
                <w:color w:val="00558C"/>
                <w:spacing w:val="13"/>
                <w:w w:val="101"/>
                <w:sz w:val="24"/>
                <w:szCs w:val="24"/>
              </w:rPr>
              <w:delText xml:space="preserve"> </w:delText>
            </w:r>
            <w:r w:rsidR="00F27F90" w:rsidRPr="00385B22" w:rsidDel="00385B22">
              <w:rPr>
                <w:rFonts w:ascii="Calibri" w:eastAsia="Calibri" w:hAnsi="Calibri" w:cs="Calibri"/>
                <w:color w:val="000000"/>
                <w:sz w:val="16"/>
                <w:szCs w:val="16"/>
              </w:rPr>
              <w:fldChar w:fldCharType="begin"/>
            </w:r>
            <w:r w:rsidR="00F27F90" w:rsidRPr="00385B22" w:rsidDel="00385B22">
              <w:delInstrText>HYPERLINK \l "bookmark3"</w:delInstrText>
            </w:r>
            <w:r w:rsidR="00F27F90" w:rsidRPr="00385B22" w:rsidDel="00385B22">
              <w:rPr>
                <w:rFonts w:ascii="Calibri" w:eastAsia="Calibri" w:hAnsi="Calibri" w:cs="Calibri"/>
                <w:color w:val="000000"/>
                <w:sz w:val="16"/>
                <w:szCs w:val="16"/>
              </w:rPr>
            </w:r>
            <w:r w:rsidR="00F27F90" w:rsidRPr="00385B22" w:rsidDel="00385B22">
              <w:rPr>
                <w:rFonts w:ascii="Calibri" w:eastAsia="Calibri" w:hAnsi="Calibri" w:cs="Calibri"/>
                <w:color w:val="000000"/>
                <w:sz w:val="16"/>
                <w:szCs w:val="16"/>
              </w:rPr>
              <w:fldChar w:fldCharType="separate"/>
            </w:r>
            <w:r w:rsidR="00F27F90" w:rsidRPr="00385B22" w:rsidDel="00385B22">
              <w:rPr>
                <w:b/>
                <w:bCs/>
                <w:color w:val="00558C"/>
                <w:sz w:val="24"/>
                <w:szCs w:val="24"/>
              </w:rPr>
              <w:delText>5</w:delText>
            </w:r>
            <w:r w:rsidR="00F27F90" w:rsidRPr="00385B22" w:rsidDel="00385B22">
              <w:rPr>
                <w:rFonts w:ascii="Calibri" w:eastAsia="Calibri" w:hAnsi="Calibri" w:cs="Calibri"/>
                <w:b/>
                <w:bCs/>
                <w:color w:val="00558C"/>
                <w:sz w:val="24"/>
                <w:szCs w:val="24"/>
              </w:rPr>
              <w:fldChar w:fldCharType="end"/>
            </w:r>
          </w:del>
        </w:p>
        <w:p w14:paraId="5C785732" w14:textId="5CE55369" w:rsidR="00F27F90" w:rsidRPr="00385B22" w:rsidDel="00385B22" w:rsidRDefault="00DE6361">
          <w:pPr>
            <w:pStyle w:val="BodyText"/>
            <w:tabs>
              <w:tab w:val="right" w:leader="dot" w:pos="9665"/>
            </w:tabs>
            <w:spacing w:before="122" w:line="179" w:lineRule="auto"/>
            <w:ind w:left="38"/>
            <w:rPr>
              <w:del w:id="152" w:author="Alan Grant" w:date="2025-04-01T09:05:00Z"/>
              <w:sz w:val="24"/>
              <w:szCs w:val="24"/>
            </w:rPr>
          </w:pPr>
          <w:del w:id="153" w:author="Alan Grant" w:date="2025-04-01T09:05:00Z">
            <w:r w:rsidRPr="00385B22" w:rsidDel="00385B22">
              <w:rPr>
                <w:b/>
                <w:bCs/>
                <w:color w:val="00558C"/>
                <w:spacing w:val="-1"/>
                <w:sz w:val="24"/>
                <w:szCs w:val="24"/>
              </w:rPr>
              <w:delText>3        TECHNICAL</w:delText>
            </w:r>
            <w:r w:rsidRPr="00385B22" w:rsidDel="00385B22">
              <w:rPr>
                <w:b/>
                <w:bCs/>
                <w:color w:val="00558C"/>
                <w:spacing w:val="29"/>
                <w:sz w:val="24"/>
                <w:szCs w:val="24"/>
              </w:rPr>
              <w:delText xml:space="preserve"> </w:delText>
            </w:r>
            <w:r w:rsidRPr="00385B22" w:rsidDel="00385B22">
              <w:rPr>
                <w:b/>
                <w:bCs/>
                <w:color w:val="00558C"/>
                <w:spacing w:val="-1"/>
                <w:sz w:val="24"/>
                <w:szCs w:val="24"/>
              </w:rPr>
              <w:delText>BACKGROUND</w:delText>
            </w:r>
            <w:r w:rsidRPr="00385B22" w:rsidDel="00385B22">
              <w:rPr>
                <w:b/>
                <w:bCs/>
                <w:color w:val="00558C"/>
                <w:spacing w:val="13"/>
                <w:sz w:val="24"/>
                <w:szCs w:val="24"/>
              </w:rPr>
              <w:delText xml:space="preserve"> </w:delText>
            </w:r>
            <w:r w:rsidRPr="00385B22" w:rsidDel="00385B22">
              <w:rPr>
                <w:b/>
                <w:bCs/>
                <w:color w:val="00558C"/>
                <w:sz w:val="24"/>
                <w:szCs w:val="24"/>
              </w:rPr>
              <w:tab/>
            </w:r>
            <w:r w:rsidRPr="00385B22" w:rsidDel="00385B22">
              <w:rPr>
                <w:b/>
                <w:bCs/>
                <w:color w:val="00558C"/>
                <w:spacing w:val="13"/>
                <w:w w:val="101"/>
                <w:sz w:val="24"/>
                <w:szCs w:val="24"/>
              </w:rPr>
              <w:delText xml:space="preserve"> </w:delText>
            </w:r>
            <w:r w:rsidR="00F27F90" w:rsidRPr="00385B22" w:rsidDel="00385B22">
              <w:rPr>
                <w:rFonts w:ascii="Calibri" w:eastAsia="Calibri" w:hAnsi="Calibri" w:cs="Calibri"/>
                <w:color w:val="000000"/>
                <w:sz w:val="16"/>
                <w:szCs w:val="16"/>
              </w:rPr>
              <w:fldChar w:fldCharType="begin"/>
            </w:r>
            <w:r w:rsidR="00F27F90" w:rsidRPr="00385B22" w:rsidDel="00385B22">
              <w:delInstrText>HYPERLINK \l "bookmark4"</w:delInstrText>
            </w:r>
            <w:r w:rsidR="00F27F90" w:rsidRPr="00385B22" w:rsidDel="00385B22">
              <w:rPr>
                <w:rFonts w:ascii="Calibri" w:eastAsia="Calibri" w:hAnsi="Calibri" w:cs="Calibri"/>
                <w:color w:val="000000"/>
                <w:sz w:val="16"/>
                <w:szCs w:val="16"/>
              </w:rPr>
            </w:r>
            <w:r w:rsidR="00F27F90" w:rsidRPr="00385B22" w:rsidDel="00385B22">
              <w:rPr>
                <w:rFonts w:ascii="Calibri" w:eastAsia="Calibri" w:hAnsi="Calibri" w:cs="Calibri"/>
                <w:color w:val="000000"/>
                <w:sz w:val="16"/>
                <w:szCs w:val="16"/>
              </w:rPr>
              <w:fldChar w:fldCharType="separate"/>
            </w:r>
            <w:r w:rsidR="00F27F90" w:rsidRPr="00385B22" w:rsidDel="00385B22">
              <w:rPr>
                <w:b/>
                <w:bCs/>
                <w:color w:val="00558C"/>
                <w:sz w:val="24"/>
                <w:szCs w:val="24"/>
              </w:rPr>
              <w:delText>5</w:delText>
            </w:r>
            <w:r w:rsidR="00F27F90" w:rsidRPr="00385B22" w:rsidDel="00385B22">
              <w:rPr>
                <w:rFonts w:ascii="Calibri" w:eastAsia="Calibri" w:hAnsi="Calibri" w:cs="Calibri"/>
                <w:b/>
                <w:bCs/>
                <w:color w:val="00558C"/>
                <w:sz w:val="24"/>
                <w:szCs w:val="24"/>
              </w:rPr>
              <w:fldChar w:fldCharType="end"/>
            </w:r>
          </w:del>
        </w:p>
        <w:p w14:paraId="0FB5F734" w14:textId="251FCFB1" w:rsidR="00F27F90" w:rsidRPr="00385B22" w:rsidDel="00385B22" w:rsidRDefault="00DE6361">
          <w:pPr>
            <w:pStyle w:val="BodyText"/>
            <w:tabs>
              <w:tab w:val="right" w:leader="dot" w:pos="9665"/>
            </w:tabs>
            <w:spacing w:before="119" w:line="179" w:lineRule="auto"/>
            <w:ind w:left="33"/>
            <w:rPr>
              <w:del w:id="154" w:author="Alan Grant" w:date="2025-04-01T09:05:00Z"/>
              <w:sz w:val="24"/>
              <w:szCs w:val="24"/>
            </w:rPr>
          </w:pPr>
          <w:del w:id="155" w:author="Alan Grant" w:date="2025-04-01T09:05:00Z">
            <w:r w:rsidRPr="00385B22" w:rsidDel="00385B22">
              <w:rPr>
                <w:b/>
                <w:bCs/>
                <w:color w:val="00558C"/>
                <w:spacing w:val="-2"/>
                <w:sz w:val="24"/>
                <w:szCs w:val="24"/>
              </w:rPr>
              <w:delText>4        THE</w:delText>
            </w:r>
            <w:r w:rsidRPr="00385B22" w:rsidDel="00385B22">
              <w:rPr>
                <w:b/>
                <w:bCs/>
                <w:color w:val="00558C"/>
                <w:spacing w:val="29"/>
                <w:w w:val="101"/>
                <w:sz w:val="24"/>
                <w:szCs w:val="24"/>
              </w:rPr>
              <w:delText xml:space="preserve"> </w:delText>
            </w:r>
            <w:r w:rsidRPr="00385B22" w:rsidDel="00385B22">
              <w:rPr>
                <w:b/>
                <w:bCs/>
                <w:color w:val="00558C"/>
                <w:spacing w:val="-2"/>
                <w:sz w:val="24"/>
                <w:szCs w:val="24"/>
              </w:rPr>
              <w:delText>ROLE</w:delText>
            </w:r>
            <w:r w:rsidRPr="00385B22" w:rsidDel="00385B22">
              <w:rPr>
                <w:b/>
                <w:bCs/>
                <w:color w:val="00558C"/>
                <w:spacing w:val="8"/>
                <w:sz w:val="24"/>
                <w:szCs w:val="24"/>
              </w:rPr>
              <w:delText xml:space="preserve"> </w:delText>
            </w:r>
            <w:r w:rsidRPr="00385B22" w:rsidDel="00385B22">
              <w:rPr>
                <w:b/>
                <w:bCs/>
                <w:color w:val="00558C"/>
                <w:spacing w:val="-2"/>
                <w:sz w:val="24"/>
                <w:szCs w:val="24"/>
              </w:rPr>
              <w:delText>OF</w:delText>
            </w:r>
            <w:r w:rsidRPr="00385B22" w:rsidDel="00385B22">
              <w:rPr>
                <w:b/>
                <w:bCs/>
                <w:color w:val="00558C"/>
                <w:spacing w:val="18"/>
                <w:sz w:val="24"/>
                <w:szCs w:val="24"/>
              </w:rPr>
              <w:delText xml:space="preserve"> </w:delText>
            </w:r>
            <w:r w:rsidRPr="00385B22" w:rsidDel="00385B22">
              <w:rPr>
                <w:b/>
                <w:bCs/>
                <w:color w:val="00558C"/>
                <w:spacing w:val="-2"/>
                <w:sz w:val="24"/>
                <w:szCs w:val="24"/>
              </w:rPr>
              <w:delText xml:space="preserve">RACONS </w:delText>
            </w:r>
            <w:r w:rsidRPr="00385B22" w:rsidDel="00385B22">
              <w:rPr>
                <w:b/>
                <w:bCs/>
                <w:color w:val="00558C"/>
                <w:sz w:val="24"/>
                <w:szCs w:val="24"/>
              </w:rPr>
              <w:tab/>
            </w:r>
            <w:r w:rsidRPr="00385B22" w:rsidDel="00385B22">
              <w:rPr>
                <w:b/>
                <w:bCs/>
                <w:color w:val="00558C"/>
                <w:spacing w:val="12"/>
                <w:sz w:val="24"/>
                <w:szCs w:val="24"/>
              </w:rPr>
              <w:delText xml:space="preserve"> </w:delText>
            </w:r>
            <w:r w:rsidR="00F27F90" w:rsidRPr="00385B22" w:rsidDel="00385B22">
              <w:rPr>
                <w:rFonts w:ascii="Calibri" w:eastAsia="Calibri" w:hAnsi="Calibri" w:cs="Calibri"/>
                <w:color w:val="000000"/>
                <w:sz w:val="16"/>
                <w:szCs w:val="16"/>
              </w:rPr>
              <w:fldChar w:fldCharType="begin"/>
            </w:r>
            <w:r w:rsidR="00F27F90" w:rsidRPr="00385B22" w:rsidDel="00385B22">
              <w:delInstrText>HYPERLINK \l "bookmark5"</w:delInstrText>
            </w:r>
            <w:r w:rsidR="00F27F90" w:rsidRPr="00385B22" w:rsidDel="00385B22">
              <w:rPr>
                <w:rFonts w:ascii="Calibri" w:eastAsia="Calibri" w:hAnsi="Calibri" w:cs="Calibri"/>
                <w:color w:val="000000"/>
                <w:sz w:val="16"/>
                <w:szCs w:val="16"/>
              </w:rPr>
            </w:r>
            <w:r w:rsidR="00F27F90" w:rsidRPr="00385B22" w:rsidDel="00385B22">
              <w:rPr>
                <w:rFonts w:ascii="Calibri" w:eastAsia="Calibri" w:hAnsi="Calibri" w:cs="Calibri"/>
                <w:color w:val="000000"/>
                <w:sz w:val="16"/>
                <w:szCs w:val="16"/>
              </w:rPr>
              <w:fldChar w:fldCharType="separate"/>
            </w:r>
            <w:r w:rsidR="00F27F90" w:rsidRPr="00385B22" w:rsidDel="00385B22">
              <w:rPr>
                <w:b/>
                <w:bCs/>
                <w:color w:val="00558C"/>
                <w:sz w:val="24"/>
                <w:szCs w:val="24"/>
              </w:rPr>
              <w:delText>6</w:delText>
            </w:r>
            <w:r w:rsidR="00F27F90" w:rsidRPr="00385B22" w:rsidDel="00385B22">
              <w:rPr>
                <w:rFonts w:ascii="Calibri" w:eastAsia="Calibri" w:hAnsi="Calibri" w:cs="Calibri"/>
                <w:b/>
                <w:bCs/>
                <w:color w:val="00558C"/>
                <w:sz w:val="24"/>
                <w:szCs w:val="24"/>
              </w:rPr>
              <w:fldChar w:fldCharType="end"/>
            </w:r>
          </w:del>
        </w:p>
        <w:p w14:paraId="52D937CB" w14:textId="32BC53D1" w:rsidR="00F27F90" w:rsidRPr="00385B22" w:rsidDel="00385B22" w:rsidRDefault="00DE6361">
          <w:pPr>
            <w:pStyle w:val="BodyText"/>
            <w:tabs>
              <w:tab w:val="right" w:leader="dot" w:pos="9665"/>
            </w:tabs>
            <w:spacing w:before="122" w:line="179" w:lineRule="auto"/>
            <w:ind w:left="40"/>
            <w:rPr>
              <w:del w:id="156" w:author="Alan Grant" w:date="2025-04-01T09:05:00Z"/>
              <w:sz w:val="24"/>
              <w:szCs w:val="24"/>
            </w:rPr>
          </w:pPr>
          <w:del w:id="157" w:author="Alan Grant" w:date="2025-04-01T09:05:00Z">
            <w:r w:rsidRPr="00385B22" w:rsidDel="00385B22">
              <w:rPr>
                <w:b/>
                <w:bCs/>
                <w:color w:val="00558C"/>
                <w:spacing w:val="-1"/>
                <w:sz w:val="24"/>
                <w:szCs w:val="24"/>
              </w:rPr>
              <w:delText>5        OPTIONS</w:delText>
            </w:r>
            <w:r w:rsidRPr="00385B22" w:rsidDel="00385B22">
              <w:rPr>
                <w:b/>
                <w:bCs/>
                <w:color w:val="00558C"/>
                <w:spacing w:val="15"/>
                <w:sz w:val="24"/>
                <w:szCs w:val="24"/>
              </w:rPr>
              <w:delText xml:space="preserve"> </w:delText>
            </w:r>
            <w:r w:rsidRPr="00385B22" w:rsidDel="00385B22">
              <w:rPr>
                <w:b/>
                <w:bCs/>
                <w:color w:val="00558C"/>
                <w:spacing w:val="-1"/>
                <w:sz w:val="24"/>
                <w:szCs w:val="24"/>
              </w:rPr>
              <w:delText>FOR</w:delText>
            </w:r>
            <w:r w:rsidRPr="00385B22" w:rsidDel="00385B22">
              <w:rPr>
                <w:b/>
                <w:bCs/>
                <w:color w:val="00558C"/>
                <w:spacing w:val="16"/>
                <w:w w:val="101"/>
                <w:sz w:val="24"/>
                <w:szCs w:val="24"/>
              </w:rPr>
              <w:delText xml:space="preserve"> </w:delText>
            </w:r>
            <w:r w:rsidRPr="00385B22" w:rsidDel="00385B22">
              <w:rPr>
                <w:b/>
                <w:bCs/>
                <w:color w:val="00558C"/>
                <w:spacing w:val="-1"/>
                <w:sz w:val="24"/>
                <w:szCs w:val="24"/>
              </w:rPr>
              <w:delText>RACO</w:delText>
            </w:r>
            <w:r w:rsidRPr="00385B22" w:rsidDel="00385B22">
              <w:rPr>
                <w:b/>
                <w:bCs/>
                <w:color w:val="00558C"/>
                <w:spacing w:val="-2"/>
                <w:sz w:val="24"/>
                <w:szCs w:val="24"/>
              </w:rPr>
              <w:delText>N</w:delText>
            </w:r>
            <w:r w:rsidRPr="00385B22" w:rsidDel="00385B22">
              <w:rPr>
                <w:b/>
                <w:bCs/>
                <w:color w:val="00558C"/>
                <w:spacing w:val="8"/>
                <w:sz w:val="24"/>
                <w:szCs w:val="24"/>
              </w:rPr>
              <w:delText xml:space="preserve"> </w:delText>
            </w:r>
            <w:r w:rsidRPr="00385B22" w:rsidDel="00385B22">
              <w:rPr>
                <w:b/>
                <w:bCs/>
                <w:color w:val="00558C"/>
                <w:spacing w:val="-2"/>
                <w:sz w:val="24"/>
                <w:szCs w:val="24"/>
              </w:rPr>
              <w:delText>SERVICES</w:delText>
            </w:r>
            <w:r w:rsidRPr="00385B22" w:rsidDel="00385B22">
              <w:rPr>
                <w:b/>
                <w:bCs/>
                <w:color w:val="00558C"/>
                <w:spacing w:val="18"/>
                <w:sz w:val="24"/>
                <w:szCs w:val="24"/>
              </w:rPr>
              <w:delText xml:space="preserve"> </w:delText>
            </w:r>
            <w:r w:rsidRPr="00385B22" w:rsidDel="00385B22">
              <w:rPr>
                <w:b/>
                <w:bCs/>
                <w:color w:val="00558C"/>
                <w:sz w:val="24"/>
                <w:szCs w:val="24"/>
              </w:rPr>
              <w:tab/>
            </w:r>
            <w:r w:rsidRPr="00385B22" w:rsidDel="00385B22">
              <w:rPr>
                <w:b/>
                <w:bCs/>
                <w:color w:val="00558C"/>
                <w:spacing w:val="12"/>
                <w:sz w:val="24"/>
                <w:szCs w:val="24"/>
              </w:rPr>
              <w:delText xml:space="preserve"> </w:delText>
            </w:r>
            <w:r w:rsidR="00F27F90" w:rsidRPr="00385B22" w:rsidDel="00385B22">
              <w:rPr>
                <w:rFonts w:ascii="Calibri" w:eastAsia="Calibri" w:hAnsi="Calibri" w:cs="Calibri"/>
                <w:color w:val="000000"/>
                <w:sz w:val="16"/>
                <w:szCs w:val="16"/>
              </w:rPr>
              <w:fldChar w:fldCharType="begin"/>
            </w:r>
            <w:r w:rsidR="00F27F90" w:rsidRPr="00385B22" w:rsidDel="00385B22">
              <w:delInstrText>HYPERLINK \l "bookmark6"</w:delInstrText>
            </w:r>
            <w:r w:rsidR="00F27F90" w:rsidRPr="00385B22" w:rsidDel="00385B22">
              <w:rPr>
                <w:rFonts w:ascii="Calibri" w:eastAsia="Calibri" w:hAnsi="Calibri" w:cs="Calibri"/>
                <w:color w:val="000000"/>
                <w:sz w:val="16"/>
                <w:szCs w:val="16"/>
              </w:rPr>
            </w:r>
            <w:r w:rsidR="00F27F90" w:rsidRPr="00385B22" w:rsidDel="00385B22">
              <w:rPr>
                <w:rFonts w:ascii="Calibri" w:eastAsia="Calibri" w:hAnsi="Calibri" w:cs="Calibri"/>
                <w:color w:val="000000"/>
                <w:sz w:val="16"/>
                <w:szCs w:val="16"/>
              </w:rPr>
              <w:fldChar w:fldCharType="separate"/>
            </w:r>
            <w:r w:rsidR="00F27F90" w:rsidRPr="00385B22" w:rsidDel="00385B22">
              <w:rPr>
                <w:b/>
                <w:bCs/>
                <w:color w:val="00558C"/>
                <w:sz w:val="24"/>
                <w:szCs w:val="24"/>
              </w:rPr>
              <w:delText>7</w:delText>
            </w:r>
            <w:r w:rsidR="00F27F90" w:rsidRPr="00385B22" w:rsidDel="00385B22">
              <w:rPr>
                <w:rFonts w:ascii="Calibri" w:eastAsia="Calibri" w:hAnsi="Calibri" w:cs="Calibri"/>
                <w:b/>
                <w:bCs/>
                <w:color w:val="00558C"/>
                <w:sz w:val="24"/>
                <w:szCs w:val="24"/>
              </w:rPr>
              <w:fldChar w:fldCharType="end"/>
            </w:r>
          </w:del>
        </w:p>
        <w:p w14:paraId="723E3F89" w14:textId="21F2A8EC" w:rsidR="00F27F90" w:rsidRPr="00385B22" w:rsidDel="00385B22" w:rsidRDefault="00DE6361">
          <w:pPr>
            <w:pStyle w:val="BodyText"/>
            <w:tabs>
              <w:tab w:val="right" w:leader="dot" w:pos="9667"/>
            </w:tabs>
            <w:spacing w:before="138" w:line="181" w:lineRule="auto"/>
            <w:ind w:left="39"/>
            <w:rPr>
              <w:del w:id="158" w:author="Alan Grant" w:date="2025-04-01T09:05:00Z"/>
            </w:rPr>
          </w:pPr>
          <w:del w:id="159" w:author="Alan Grant" w:date="2025-04-01T09:05:00Z">
            <w:r w:rsidRPr="00385B22" w:rsidDel="00385B22">
              <w:rPr>
                <w:color w:val="00558C"/>
                <w:spacing w:val="-3"/>
              </w:rPr>
              <w:delText>5.1      Use</w:delText>
            </w:r>
            <w:r w:rsidRPr="00385B22" w:rsidDel="00385B22">
              <w:rPr>
                <w:color w:val="00558C"/>
                <w:spacing w:val="35"/>
                <w:w w:val="101"/>
              </w:rPr>
              <w:delText xml:space="preserve"> </w:delText>
            </w:r>
            <w:r w:rsidRPr="00385B22" w:rsidDel="00385B22">
              <w:rPr>
                <w:color w:val="00558C"/>
                <w:spacing w:val="-3"/>
              </w:rPr>
              <w:delText>Existing</w:delText>
            </w:r>
            <w:r w:rsidRPr="00385B22" w:rsidDel="00385B22">
              <w:rPr>
                <w:color w:val="00558C"/>
                <w:spacing w:val="18"/>
                <w:w w:val="101"/>
              </w:rPr>
              <w:delText xml:space="preserve"> </w:delText>
            </w:r>
            <w:r w:rsidRPr="00385B22" w:rsidDel="00385B22">
              <w:rPr>
                <w:color w:val="00558C"/>
                <w:spacing w:val="-3"/>
              </w:rPr>
              <w:delText xml:space="preserve">Racons </w:delText>
            </w:r>
            <w:r w:rsidRPr="00385B22" w:rsidDel="00385B22">
              <w:rPr>
                <w:color w:val="00558C"/>
              </w:rPr>
              <w:tab/>
            </w:r>
            <w:r w:rsidR="00F27F90" w:rsidRPr="00385B22" w:rsidDel="00385B22">
              <w:rPr>
                <w:rFonts w:ascii="Calibri" w:eastAsia="Calibri" w:hAnsi="Calibri" w:cs="Calibri"/>
                <w:color w:val="000000"/>
                <w:sz w:val="16"/>
                <w:szCs w:val="16"/>
              </w:rPr>
              <w:fldChar w:fldCharType="begin"/>
            </w:r>
            <w:r w:rsidR="00F27F90" w:rsidRPr="00385B22" w:rsidDel="00385B22">
              <w:delInstrText>HYPERLINK \l "bookmark7"</w:delInstrText>
            </w:r>
            <w:r w:rsidR="00F27F90" w:rsidRPr="00385B22" w:rsidDel="00385B22">
              <w:rPr>
                <w:rFonts w:ascii="Calibri" w:eastAsia="Calibri" w:hAnsi="Calibri" w:cs="Calibri"/>
                <w:color w:val="000000"/>
                <w:sz w:val="16"/>
                <w:szCs w:val="16"/>
              </w:rPr>
            </w:r>
            <w:r w:rsidR="00F27F90" w:rsidRPr="00385B22" w:rsidDel="00385B22">
              <w:rPr>
                <w:rFonts w:ascii="Calibri" w:eastAsia="Calibri" w:hAnsi="Calibri" w:cs="Calibri"/>
                <w:color w:val="000000"/>
                <w:sz w:val="16"/>
                <w:szCs w:val="16"/>
              </w:rPr>
              <w:fldChar w:fldCharType="separate"/>
            </w:r>
            <w:r w:rsidR="00F27F90" w:rsidRPr="00385B22" w:rsidDel="00385B22">
              <w:rPr>
                <w:color w:val="00558C"/>
                <w:spacing w:val="3"/>
              </w:rPr>
              <w:delText>7</w:delText>
            </w:r>
            <w:r w:rsidR="00F27F90" w:rsidRPr="00385B22" w:rsidDel="00385B22">
              <w:rPr>
                <w:rFonts w:ascii="Calibri" w:eastAsia="Calibri" w:hAnsi="Calibri" w:cs="Calibri"/>
                <w:color w:val="00558C"/>
                <w:spacing w:val="3"/>
              </w:rPr>
              <w:fldChar w:fldCharType="end"/>
            </w:r>
          </w:del>
        </w:p>
        <w:p w14:paraId="59184DF9" w14:textId="677B3C03" w:rsidR="00F27F90" w:rsidRPr="00385B22" w:rsidDel="00385B22" w:rsidRDefault="00DE6361">
          <w:pPr>
            <w:pStyle w:val="BodyText"/>
            <w:tabs>
              <w:tab w:val="right" w:leader="dot" w:pos="9667"/>
            </w:tabs>
            <w:spacing w:before="136" w:line="181" w:lineRule="auto"/>
            <w:ind w:left="39"/>
            <w:rPr>
              <w:del w:id="160" w:author="Alan Grant" w:date="2025-04-01T09:05:00Z"/>
            </w:rPr>
          </w:pPr>
          <w:del w:id="161" w:author="Alan Grant" w:date="2025-04-01T09:05:00Z">
            <w:r w:rsidRPr="00385B22" w:rsidDel="00385B22">
              <w:rPr>
                <w:color w:val="00558C"/>
                <w:spacing w:val="-2"/>
              </w:rPr>
              <w:delText>5.2      Improve</w:delText>
            </w:r>
            <w:r w:rsidRPr="00385B22" w:rsidDel="00385B22">
              <w:rPr>
                <w:color w:val="00558C"/>
                <w:spacing w:val="22"/>
                <w:w w:val="101"/>
              </w:rPr>
              <w:delText xml:space="preserve"> </w:delText>
            </w:r>
            <w:r w:rsidRPr="00385B22" w:rsidDel="00385B22">
              <w:rPr>
                <w:color w:val="00558C"/>
                <w:spacing w:val="-2"/>
              </w:rPr>
              <w:delText>Existing</w:delText>
            </w:r>
            <w:r w:rsidRPr="00385B22" w:rsidDel="00385B22">
              <w:rPr>
                <w:color w:val="00558C"/>
                <w:spacing w:val="16"/>
              </w:rPr>
              <w:delText xml:space="preserve"> </w:delText>
            </w:r>
            <w:r w:rsidRPr="00385B22" w:rsidDel="00385B22">
              <w:rPr>
                <w:color w:val="00558C"/>
                <w:spacing w:val="-2"/>
              </w:rPr>
              <w:delText>Racons</w:delText>
            </w:r>
            <w:r w:rsidRPr="00385B22" w:rsidDel="00385B22">
              <w:rPr>
                <w:color w:val="00558C"/>
              </w:rPr>
              <w:tab/>
            </w:r>
            <w:r w:rsidR="00F27F90" w:rsidRPr="00385B22" w:rsidDel="00385B22">
              <w:rPr>
                <w:rFonts w:ascii="Calibri" w:eastAsia="Calibri" w:hAnsi="Calibri" w:cs="Calibri"/>
                <w:color w:val="000000"/>
                <w:sz w:val="16"/>
                <w:szCs w:val="16"/>
              </w:rPr>
              <w:fldChar w:fldCharType="begin"/>
            </w:r>
            <w:r w:rsidR="00F27F90" w:rsidRPr="00385B22" w:rsidDel="00385B22">
              <w:delInstrText>HYPERLINK \l "bookmark8"</w:delInstrText>
            </w:r>
            <w:r w:rsidR="00F27F90" w:rsidRPr="00385B22" w:rsidDel="00385B22">
              <w:rPr>
                <w:rFonts w:ascii="Calibri" w:eastAsia="Calibri" w:hAnsi="Calibri" w:cs="Calibri"/>
                <w:color w:val="000000"/>
                <w:sz w:val="16"/>
                <w:szCs w:val="16"/>
              </w:rPr>
            </w:r>
            <w:r w:rsidR="00F27F90" w:rsidRPr="00385B22" w:rsidDel="00385B22">
              <w:rPr>
                <w:rFonts w:ascii="Calibri" w:eastAsia="Calibri" w:hAnsi="Calibri" w:cs="Calibri"/>
                <w:color w:val="000000"/>
                <w:sz w:val="16"/>
                <w:szCs w:val="16"/>
              </w:rPr>
              <w:fldChar w:fldCharType="separate"/>
            </w:r>
            <w:r w:rsidR="00F27F90" w:rsidRPr="00385B22" w:rsidDel="00385B22">
              <w:rPr>
                <w:color w:val="00558C"/>
                <w:spacing w:val="3"/>
              </w:rPr>
              <w:delText>7</w:delText>
            </w:r>
            <w:r w:rsidR="00F27F90" w:rsidRPr="00385B22" w:rsidDel="00385B22">
              <w:rPr>
                <w:rFonts w:ascii="Calibri" w:eastAsia="Calibri" w:hAnsi="Calibri" w:cs="Calibri"/>
                <w:color w:val="00558C"/>
                <w:spacing w:val="3"/>
              </w:rPr>
              <w:fldChar w:fldCharType="end"/>
            </w:r>
          </w:del>
        </w:p>
        <w:p w14:paraId="1474362E" w14:textId="65C019B9" w:rsidR="00F27F90" w:rsidRPr="00385B22" w:rsidDel="00385B22" w:rsidRDefault="00DE6361">
          <w:pPr>
            <w:pStyle w:val="BodyText"/>
            <w:tabs>
              <w:tab w:val="right" w:leader="dot" w:pos="9667"/>
            </w:tabs>
            <w:spacing w:before="131" w:line="187" w:lineRule="auto"/>
            <w:ind w:left="39"/>
            <w:rPr>
              <w:del w:id="162" w:author="Alan Grant" w:date="2025-04-01T09:05:00Z"/>
            </w:rPr>
          </w:pPr>
          <w:del w:id="163" w:author="Alan Grant" w:date="2025-04-01T09:05:00Z">
            <w:r w:rsidRPr="00385B22" w:rsidDel="00385B22">
              <w:rPr>
                <w:color w:val="00558C"/>
                <w:spacing w:val="-2"/>
              </w:rPr>
              <w:delText>5.3      Enhanced</w:delText>
            </w:r>
            <w:r w:rsidRPr="00385B22" w:rsidDel="00385B22">
              <w:rPr>
                <w:color w:val="00558C"/>
                <w:spacing w:val="25"/>
              </w:rPr>
              <w:delText xml:space="preserve"> </w:delText>
            </w:r>
            <w:r w:rsidRPr="00385B22" w:rsidDel="00385B22">
              <w:rPr>
                <w:color w:val="00558C"/>
                <w:spacing w:val="-2"/>
              </w:rPr>
              <w:delText>Racons</w:delText>
            </w:r>
            <w:r w:rsidRPr="00385B22" w:rsidDel="00385B22">
              <w:rPr>
                <w:color w:val="00558C"/>
              </w:rPr>
              <w:tab/>
            </w:r>
            <w:r w:rsidR="00F27F90" w:rsidRPr="00385B22" w:rsidDel="00385B22">
              <w:rPr>
                <w:rFonts w:ascii="Calibri" w:eastAsia="Calibri" w:hAnsi="Calibri" w:cs="Calibri"/>
                <w:color w:val="000000"/>
                <w:sz w:val="16"/>
                <w:szCs w:val="16"/>
              </w:rPr>
              <w:fldChar w:fldCharType="begin"/>
            </w:r>
            <w:r w:rsidR="00F27F90" w:rsidRPr="00385B22" w:rsidDel="00385B22">
              <w:delInstrText>HYPERLINK \l "bookmark9"</w:delInstrText>
            </w:r>
            <w:r w:rsidR="00F27F90" w:rsidRPr="00385B22" w:rsidDel="00385B22">
              <w:rPr>
                <w:rFonts w:ascii="Calibri" w:eastAsia="Calibri" w:hAnsi="Calibri" w:cs="Calibri"/>
                <w:color w:val="000000"/>
                <w:sz w:val="16"/>
                <w:szCs w:val="16"/>
              </w:rPr>
            </w:r>
            <w:r w:rsidR="00F27F90" w:rsidRPr="00385B22" w:rsidDel="00385B22">
              <w:rPr>
                <w:rFonts w:ascii="Calibri" w:eastAsia="Calibri" w:hAnsi="Calibri" w:cs="Calibri"/>
                <w:color w:val="000000"/>
                <w:sz w:val="16"/>
                <w:szCs w:val="16"/>
              </w:rPr>
              <w:fldChar w:fldCharType="separate"/>
            </w:r>
            <w:r w:rsidR="00F27F90" w:rsidRPr="00385B22" w:rsidDel="00385B22">
              <w:rPr>
                <w:color w:val="00558C"/>
                <w:spacing w:val="3"/>
              </w:rPr>
              <w:delText>7</w:delText>
            </w:r>
            <w:r w:rsidR="00F27F90" w:rsidRPr="00385B22" w:rsidDel="00385B22">
              <w:rPr>
                <w:rFonts w:ascii="Calibri" w:eastAsia="Calibri" w:hAnsi="Calibri" w:cs="Calibri"/>
                <w:color w:val="00558C"/>
                <w:spacing w:val="3"/>
              </w:rPr>
              <w:fldChar w:fldCharType="end"/>
            </w:r>
          </w:del>
        </w:p>
        <w:p w14:paraId="494F4BB1" w14:textId="0B1B4F78" w:rsidR="00F27F90" w:rsidRPr="00385B22" w:rsidDel="00385B22" w:rsidRDefault="00DE6361">
          <w:pPr>
            <w:pStyle w:val="BodyText"/>
            <w:tabs>
              <w:tab w:val="right" w:leader="dot" w:pos="9667"/>
            </w:tabs>
            <w:spacing w:before="132" w:line="187" w:lineRule="auto"/>
            <w:ind w:left="39"/>
            <w:rPr>
              <w:del w:id="164" w:author="Alan Grant" w:date="2025-04-01T09:05:00Z"/>
            </w:rPr>
          </w:pPr>
          <w:del w:id="165" w:author="Alan Grant" w:date="2025-04-01T09:05:00Z">
            <w:r w:rsidRPr="00385B22" w:rsidDel="00385B22">
              <w:rPr>
                <w:color w:val="00558C"/>
                <w:spacing w:val="-2"/>
              </w:rPr>
              <w:delText>5.4      Universal</w:delText>
            </w:r>
            <w:r w:rsidRPr="00385B22" w:rsidDel="00385B22">
              <w:rPr>
                <w:color w:val="00558C"/>
                <w:spacing w:val="17"/>
                <w:w w:val="101"/>
              </w:rPr>
              <w:delText xml:space="preserve"> </w:delText>
            </w:r>
            <w:r w:rsidRPr="00385B22" w:rsidDel="00385B22">
              <w:rPr>
                <w:color w:val="00558C"/>
                <w:spacing w:val="-2"/>
              </w:rPr>
              <w:delText>Radar</w:delText>
            </w:r>
            <w:r w:rsidRPr="00385B22" w:rsidDel="00385B22">
              <w:rPr>
                <w:color w:val="00558C"/>
                <w:spacing w:val="19"/>
              </w:rPr>
              <w:delText xml:space="preserve"> </w:delText>
            </w:r>
            <w:r w:rsidRPr="00385B22" w:rsidDel="00385B22">
              <w:rPr>
                <w:color w:val="00558C"/>
                <w:spacing w:val="-2"/>
              </w:rPr>
              <w:delText>Beacon</w:delText>
            </w:r>
            <w:r w:rsidRPr="00385B22" w:rsidDel="00385B22">
              <w:rPr>
                <w:color w:val="00558C"/>
                <w:spacing w:val="19"/>
              </w:rPr>
              <w:delText xml:space="preserve"> </w:delText>
            </w:r>
            <w:r w:rsidRPr="00385B22" w:rsidDel="00385B22">
              <w:rPr>
                <w:color w:val="00558C"/>
              </w:rPr>
              <w:tab/>
            </w:r>
            <w:r w:rsidR="00F27F90" w:rsidRPr="00385B22" w:rsidDel="00385B22">
              <w:rPr>
                <w:rFonts w:ascii="Calibri" w:eastAsia="Calibri" w:hAnsi="Calibri" w:cs="Calibri"/>
                <w:color w:val="000000"/>
                <w:sz w:val="16"/>
                <w:szCs w:val="16"/>
              </w:rPr>
              <w:fldChar w:fldCharType="begin"/>
            </w:r>
            <w:r w:rsidR="00F27F90" w:rsidRPr="00385B22" w:rsidDel="00385B22">
              <w:delInstrText>HYPERLINK \l "bookmark10"</w:delInstrText>
            </w:r>
            <w:r w:rsidR="00F27F90" w:rsidRPr="00385B22" w:rsidDel="00385B22">
              <w:rPr>
                <w:rFonts w:ascii="Calibri" w:eastAsia="Calibri" w:hAnsi="Calibri" w:cs="Calibri"/>
                <w:color w:val="000000"/>
                <w:sz w:val="16"/>
                <w:szCs w:val="16"/>
              </w:rPr>
            </w:r>
            <w:r w:rsidR="00F27F90" w:rsidRPr="00385B22" w:rsidDel="00385B22">
              <w:rPr>
                <w:rFonts w:ascii="Calibri" w:eastAsia="Calibri" w:hAnsi="Calibri" w:cs="Calibri"/>
                <w:color w:val="000000"/>
                <w:sz w:val="16"/>
                <w:szCs w:val="16"/>
              </w:rPr>
              <w:fldChar w:fldCharType="separate"/>
            </w:r>
            <w:r w:rsidR="00F27F90" w:rsidRPr="00385B22" w:rsidDel="00385B22">
              <w:rPr>
                <w:color w:val="00558C"/>
                <w:spacing w:val="3"/>
              </w:rPr>
              <w:delText>7</w:delText>
            </w:r>
            <w:r w:rsidR="00F27F90" w:rsidRPr="00385B22" w:rsidDel="00385B22">
              <w:rPr>
                <w:rFonts w:ascii="Calibri" w:eastAsia="Calibri" w:hAnsi="Calibri" w:cs="Calibri"/>
                <w:color w:val="00558C"/>
                <w:spacing w:val="3"/>
              </w:rPr>
              <w:fldChar w:fldCharType="end"/>
            </w:r>
          </w:del>
        </w:p>
        <w:p w14:paraId="02179BFF" w14:textId="62A6F33B" w:rsidR="00F27F90" w:rsidRPr="00385B22" w:rsidDel="00385B22" w:rsidRDefault="00DE6361">
          <w:pPr>
            <w:pStyle w:val="BodyText"/>
            <w:tabs>
              <w:tab w:val="right" w:leader="dot" w:pos="9667"/>
            </w:tabs>
            <w:spacing w:before="129" w:line="187" w:lineRule="auto"/>
            <w:ind w:left="39"/>
            <w:rPr>
              <w:del w:id="166" w:author="Alan Grant" w:date="2025-04-01T09:05:00Z"/>
            </w:rPr>
          </w:pPr>
          <w:del w:id="167" w:author="Alan Grant" w:date="2025-04-01T09:05:00Z">
            <w:r w:rsidRPr="00385B22" w:rsidDel="00385B22">
              <w:rPr>
                <w:color w:val="00558C"/>
                <w:spacing w:val="-2"/>
              </w:rPr>
              <w:delText>5.5      Secondary</w:delText>
            </w:r>
            <w:r w:rsidRPr="00385B22" w:rsidDel="00385B22">
              <w:rPr>
                <w:color w:val="00558C"/>
                <w:spacing w:val="26"/>
              </w:rPr>
              <w:delText xml:space="preserve"> </w:delText>
            </w:r>
            <w:r w:rsidRPr="00385B22" w:rsidDel="00385B22">
              <w:rPr>
                <w:color w:val="00558C"/>
                <w:spacing w:val="-2"/>
              </w:rPr>
              <w:delText>Radar</w:delText>
            </w:r>
            <w:r w:rsidRPr="00385B22" w:rsidDel="00385B22">
              <w:rPr>
                <w:color w:val="00558C"/>
              </w:rPr>
              <w:tab/>
            </w:r>
            <w:r w:rsidR="00F27F90" w:rsidRPr="00385B22" w:rsidDel="00385B22">
              <w:rPr>
                <w:rFonts w:ascii="Calibri" w:eastAsia="Calibri" w:hAnsi="Calibri" w:cs="Calibri"/>
                <w:color w:val="000000"/>
                <w:sz w:val="16"/>
                <w:szCs w:val="16"/>
              </w:rPr>
              <w:fldChar w:fldCharType="begin"/>
            </w:r>
            <w:r w:rsidR="00F27F90" w:rsidRPr="00385B22" w:rsidDel="00385B22">
              <w:delInstrText>HYPERLINK \l "bookmark11"</w:delInstrText>
            </w:r>
            <w:r w:rsidR="00F27F90" w:rsidRPr="00385B22" w:rsidDel="00385B22">
              <w:rPr>
                <w:rFonts w:ascii="Calibri" w:eastAsia="Calibri" w:hAnsi="Calibri" w:cs="Calibri"/>
                <w:color w:val="000000"/>
                <w:sz w:val="16"/>
                <w:szCs w:val="16"/>
              </w:rPr>
            </w:r>
            <w:r w:rsidR="00F27F90" w:rsidRPr="00385B22" w:rsidDel="00385B22">
              <w:rPr>
                <w:rFonts w:ascii="Calibri" w:eastAsia="Calibri" w:hAnsi="Calibri" w:cs="Calibri"/>
                <w:color w:val="000000"/>
                <w:sz w:val="16"/>
                <w:szCs w:val="16"/>
              </w:rPr>
              <w:fldChar w:fldCharType="separate"/>
            </w:r>
            <w:r w:rsidR="00F27F90" w:rsidRPr="00385B22" w:rsidDel="00385B22">
              <w:rPr>
                <w:color w:val="00558C"/>
                <w:spacing w:val="3"/>
              </w:rPr>
              <w:delText>7</w:delText>
            </w:r>
            <w:r w:rsidR="00F27F90" w:rsidRPr="00385B22" w:rsidDel="00385B22">
              <w:rPr>
                <w:rFonts w:ascii="Calibri" w:eastAsia="Calibri" w:hAnsi="Calibri" w:cs="Calibri"/>
                <w:color w:val="00558C"/>
                <w:spacing w:val="3"/>
              </w:rPr>
              <w:fldChar w:fldCharType="end"/>
            </w:r>
          </w:del>
        </w:p>
        <w:p w14:paraId="5EC83F2E" w14:textId="0D43DA47" w:rsidR="00F27F90" w:rsidRPr="00385B22" w:rsidDel="00385B22" w:rsidRDefault="00DE6361">
          <w:pPr>
            <w:pStyle w:val="BodyText"/>
            <w:tabs>
              <w:tab w:val="right" w:leader="dot" w:pos="9667"/>
            </w:tabs>
            <w:spacing w:before="132" w:line="187" w:lineRule="auto"/>
            <w:ind w:left="39"/>
            <w:rPr>
              <w:del w:id="168" w:author="Alan Grant" w:date="2025-04-01T09:05:00Z"/>
            </w:rPr>
          </w:pPr>
          <w:del w:id="169" w:author="Alan Grant" w:date="2025-04-01T09:05:00Z">
            <w:r w:rsidRPr="00385B22" w:rsidDel="00385B22">
              <w:rPr>
                <w:color w:val="00558C"/>
                <w:spacing w:val="-1"/>
              </w:rPr>
              <w:delText xml:space="preserve">5.6      Non-radar technology </w:delText>
            </w:r>
            <w:r w:rsidRPr="00385B22" w:rsidDel="00385B22">
              <w:rPr>
                <w:color w:val="00558C"/>
              </w:rPr>
              <w:tab/>
            </w:r>
            <w:r w:rsidR="00F27F90" w:rsidRPr="00385B22" w:rsidDel="00385B22">
              <w:rPr>
                <w:rFonts w:ascii="Calibri" w:eastAsia="Calibri" w:hAnsi="Calibri" w:cs="Calibri"/>
                <w:color w:val="000000"/>
                <w:sz w:val="16"/>
                <w:szCs w:val="16"/>
              </w:rPr>
              <w:fldChar w:fldCharType="begin"/>
            </w:r>
            <w:r w:rsidR="00F27F90" w:rsidRPr="00385B22" w:rsidDel="00385B22">
              <w:delInstrText>HYPERLINK \l "bookmark12"</w:delInstrText>
            </w:r>
            <w:r w:rsidR="00F27F90" w:rsidRPr="00385B22" w:rsidDel="00385B22">
              <w:rPr>
                <w:rFonts w:ascii="Calibri" w:eastAsia="Calibri" w:hAnsi="Calibri" w:cs="Calibri"/>
                <w:color w:val="000000"/>
                <w:sz w:val="16"/>
                <w:szCs w:val="16"/>
              </w:rPr>
            </w:r>
            <w:r w:rsidR="00F27F90" w:rsidRPr="00385B22" w:rsidDel="00385B22">
              <w:rPr>
                <w:rFonts w:ascii="Calibri" w:eastAsia="Calibri" w:hAnsi="Calibri" w:cs="Calibri"/>
                <w:color w:val="000000"/>
                <w:sz w:val="16"/>
                <w:szCs w:val="16"/>
              </w:rPr>
              <w:fldChar w:fldCharType="separate"/>
            </w:r>
            <w:r w:rsidR="00F27F90" w:rsidRPr="00385B22" w:rsidDel="00385B22">
              <w:rPr>
                <w:color w:val="00558C"/>
                <w:spacing w:val="3"/>
              </w:rPr>
              <w:delText>7</w:delText>
            </w:r>
            <w:r w:rsidR="00F27F90" w:rsidRPr="00385B22" w:rsidDel="00385B22">
              <w:rPr>
                <w:rFonts w:ascii="Calibri" w:eastAsia="Calibri" w:hAnsi="Calibri" w:cs="Calibri"/>
                <w:color w:val="00558C"/>
                <w:spacing w:val="3"/>
              </w:rPr>
              <w:fldChar w:fldCharType="end"/>
            </w:r>
          </w:del>
        </w:p>
        <w:p w14:paraId="432CB4BC" w14:textId="01D7F82F" w:rsidR="00F27F90" w:rsidRPr="00385B22" w:rsidDel="00385B22" w:rsidRDefault="00DE6361">
          <w:pPr>
            <w:pStyle w:val="BodyText"/>
            <w:tabs>
              <w:tab w:val="right" w:leader="dot" w:pos="9665"/>
            </w:tabs>
            <w:spacing w:before="123" w:line="179" w:lineRule="auto"/>
            <w:ind w:left="38"/>
            <w:rPr>
              <w:del w:id="170" w:author="Alan Grant" w:date="2025-04-01T09:05:00Z"/>
              <w:sz w:val="24"/>
              <w:szCs w:val="24"/>
            </w:rPr>
          </w:pPr>
          <w:del w:id="171" w:author="Alan Grant" w:date="2025-04-01T09:05:00Z">
            <w:r w:rsidRPr="00385B22" w:rsidDel="00385B22">
              <w:rPr>
                <w:b/>
                <w:bCs/>
                <w:color w:val="00558C"/>
                <w:spacing w:val="-1"/>
                <w:sz w:val="24"/>
                <w:szCs w:val="24"/>
              </w:rPr>
              <w:delText>6        THE</w:delText>
            </w:r>
            <w:r w:rsidRPr="00385B22" w:rsidDel="00385B22">
              <w:rPr>
                <w:b/>
                <w:bCs/>
                <w:color w:val="00558C"/>
                <w:spacing w:val="20"/>
                <w:w w:val="101"/>
                <w:sz w:val="24"/>
                <w:szCs w:val="24"/>
              </w:rPr>
              <w:delText xml:space="preserve"> </w:delText>
            </w:r>
            <w:r w:rsidRPr="00385B22" w:rsidDel="00385B22">
              <w:rPr>
                <w:b/>
                <w:bCs/>
                <w:color w:val="00558C"/>
                <w:spacing w:val="-1"/>
                <w:sz w:val="24"/>
                <w:szCs w:val="24"/>
              </w:rPr>
              <w:delText xml:space="preserve">STRATEGY </w:delText>
            </w:r>
            <w:r w:rsidRPr="00385B22" w:rsidDel="00385B22">
              <w:rPr>
                <w:b/>
                <w:bCs/>
                <w:color w:val="00558C"/>
                <w:sz w:val="24"/>
                <w:szCs w:val="24"/>
              </w:rPr>
              <w:tab/>
            </w:r>
            <w:r w:rsidRPr="00385B22" w:rsidDel="00385B22">
              <w:rPr>
                <w:b/>
                <w:bCs/>
                <w:color w:val="00558C"/>
                <w:spacing w:val="9"/>
                <w:sz w:val="24"/>
                <w:szCs w:val="24"/>
              </w:rPr>
              <w:delText xml:space="preserve"> </w:delText>
            </w:r>
            <w:r w:rsidR="00F27F90" w:rsidRPr="00385B22" w:rsidDel="00385B22">
              <w:rPr>
                <w:rFonts w:ascii="Calibri" w:eastAsia="Calibri" w:hAnsi="Calibri" w:cs="Calibri"/>
                <w:color w:val="000000"/>
                <w:sz w:val="16"/>
                <w:szCs w:val="16"/>
              </w:rPr>
              <w:fldChar w:fldCharType="begin"/>
            </w:r>
            <w:r w:rsidR="00F27F90" w:rsidRPr="00385B22" w:rsidDel="00385B22">
              <w:delInstrText>HYPERLINK \l "bookmark13"</w:delInstrText>
            </w:r>
            <w:r w:rsidR="00F27F90" w:rsidRPr="00385B22" w:rsidDel="00385B22">
              <w:rPr>
                <w:rFonts w:ascii="Calibri" w:eastAsia="Calibri" w:hAnsi="Calibri" w:cs="Calibri"/>
                <w:color w:val="000000"/>
                <w:sz w:val="16"/>
                <w:szCs w:val="16"/>
              </w:rPr>
            </w:r>
            <w:r w:rsidR="00F27F90" w:rsidRPr="00385B22" w:rsidDel="00385B22">
              <w:rPr>
                <w:rFonts w:ascii="Calibri" w:eastAsia="Calibri" w:hAnsi="Calibri" w:cs="Calibri"/>
                <w:color w:val="000000"/>
                <w:sz w:val="16"/>
                <w:szCs w:val="16"/>
              </w:rPr>
              <w:fldChar w:fldCharType="separate"/>
            </w:r>
            <w:r w:rsidR="00F27F90" w:rsidRPr="00385B22" w:rsidDel="00385B22">
              <w:rPr>
                <w:b/>
                <w:bCs/>
                <w:color w:val="00558C"/>
                <w:sz w:val="24"/>
                <w:szCs w:val="24"/>
              </w:rPr>
              <w:delText>8</w:delText>
            </w:r>
            <w:r w:rsidR="00F27F90" w:rsidRPr="00385B22" w:rsidDel="00385B22">
              <w:rPr>
                <w:rFonts w:ascii="Calibri" w:eastAsia="Calibri" w:hAnsi="Calibri" w:cs="Calibri"/>
                <w:b/>
                <w:bCs/>
                <w:color w:val="00558C"/>
                <w:sz w:val="24"/>
                <w:szCs w:val="24"/>
              </w:rPr>
              <w:fldChar w:fldCharType="end"/>
            </w:r>
          </w:del>
        </w:p>
        <w:p w14:paraId="251E65CB" w14:textId="7C00589A" w:rsidR="00F27F90" w:rsidRPr="00385B22" w:rsidDel="00385B22" w:rsidRDefault="00DE6361">
          <w:pPr>
            <w:pStyle w:val="BodyText"/>
            <w:tabs>
              <w:tab w:val="right" w:leader="dot" w:pos="9665"/>
            </w:tabs>
            <w:spacing w:before="119" w:line="179" w:lineRule="auto"/>
            <w:ind w:left="38"/>
            <w:rPr>
              <w:del w:id="172" w:author="Alan Grant" w:date="2025-04-01T09:05:00Z"/>
              <w:sz w:val="24"/>
              <w:szCs w:val="24"/>
            </w:rPr>
          </w:pPr>
          <w:del w:id="173" w:author="Alan Grant" w:date="2025-04-01T09:05:00Z">
            <w:r w:rsidRPr="00385B22" w:rsidDel="00385B22">
              <w:rPr>
                <w:b/>
                <w:bCs/>
                <w:color w:val="00558C"/>
                <w:spacing w:val="-3"/>
                <w:sz w:val="24"/>
                <w:szCs w:val="24"/>
              </w:rPr>
              <w:delText>7</w:delText>
            </w:r>
            <w:r w:rsidRPr="00385B22" w:rsidDel="00385B22">
              <w:rPr>
                <w:b/>
                <w:bCs/>
                <w:color w:val="00558C"/>
                <w:spacing w:val="4"/>
                <w:sz w:val="24"/>
                <w:szCs w:val="24"/>
              </w:rPr>
              <w:delText xml:space="preserve">        </w:delText>
            </w:r>
            <w:r w:rsidRPr="00385B22" w:rsidDel="00385B22">
              <w:rPr>
                <w:b/>
                <w:bCs/>
                <w:color w:val="00558C"/>
                <w:spacing w:val="-3"/>
                <w:sz w:val="24"/>
                <w:szCs w:val="24"/>
              </w:rPr>
              <w:delText>REFERENCES</w:delText>
            </w:r>
            <w:r w:rsidRPr="00385B22" w:rsidDel="00385B22">
              <w:rPr>
                <w:b/>
                <w:bCs/>
                <w:color w:val="00558C"/>
                <w:sz w:val="24"/>
                <w:szCs w:val="24"/>
              </w:rPr>
              <w:tab/>
            </w:r>
            <w:r w:rsidRPr="00385B22" w:rsidDel="00385B22">
              <w:rPr>
                <w:b/>
                <w:bCs/>
                <w:color w:val="00558C"/>
                <w:spacing w:val="9"/>
                <w:sz w:val="24"/>
                <w:szCs w:val="24"/>
              </w:rPr>
              <w:delText xml:space="preserve"> </w:delText>
            </w:r>
            <w:r w:rsidR="00F27F90" w:rsidRPr="00385B22" w:rsidDel="00385B22">
              <w:rPr>
                <w:rFonts w:ascii="Calibri" w:eastAsia="Calibri" w:hAnsi="Calibri" w:cs="Calibri"/>
                <w:color w:val="000000"/>
                <w:sz w:val="16"/>
                <w:szCs w:val="16"/>
              </w:rPr>
              <w:fldChar w:fldCharType="begin"/>
            </w:r>
            <w:r w:rsidR="00F27F90" w:rsidRPr="00385B22" w:rsidDel="00385B22">
              <w:delInstrText>HYPERLINK \l "bookmark14"</w:delInstrText>
            </w:r>
            <w:r w:rsidR="00F27F90" w:rsidRPr="00385B22" w:rsidDel="00385B22">
              <w:rPr>
                <w:rFonts w:ascii="Calibri" w:eastAsia="Calibri" w:hAnsi="Calibri" w:cs="Calibri"/>
                <w:color w:val="000000"/>
                <w:sz w:val="16"/>
                <w:szCs w:val="16"/>
              </w:rPr>
            </w:r>
            <w:r w:rsidR="00F27F90" w:rsidRPr="00385B22" w:rsidDel="00385B22">
              <w:rPr>
                <w:rFonts w:ascii="Calibri" w:eastAsia="Calibri" w:hAnsi="Calibri" w:cs="Calibri"/>
                <w:color w:val="000000"/>
                <w:sz w:val="16"/>
                <w:szCs w:val="16"/>
              </w:rPr>
              <w:fldChar w:fldCharType="separate"/>
            </w:r>
            <w:r w:rsidR="00F27F90" w:rsidRPr="00385B22" w:rsidDel="00385B22">
              <w:rPr>
                <w:b/>
                <w:bCs/>
                <w:color w:val="00558C"/>
                <w:sz w:val="24"/>
                <w:szCs w:val="24"/>
              </w:rPr>
              <w:delText>8</w:delText>
            </w:r>
            <w:r w:rsidR="00F27F90" w:rsidRPr="00385B22" w:rsidDel="00385B22">
              <w:rPr>
                <w:rFonts w:ascii="Calibri" w:eastAsia="Calibri" w:hAnsi="Calibri" w:cs="Calibri"/>
                <w:b/>
                <w:bCs/>
                <w:color w:val="00558C"/>
                <w:sz w:val="24"/>
                <w:szCs w:val="24"/>
              </w:rPr>
              <w:fldChar w:fldCharType="end"/>
            </w:r>
          </w:del>
        </w:p>
        <w:p w14:paraId="1A33D9E4" w14:textId="34540687" w:rsidR="00F27F90" w:rsidRPr="00385B22" w:rsidDel="00385B22" w:rsidRDefault="00F27F90">
          <w:pPr>
            <w:spacing w:line="366" w:lineRule="auto"/>
            <w:rPr>
              <w:del w:id="174" w:author="Alan Grant" w:date="2025-04-01T09:05:00Z"/>
            </w:rPr>
          </w:pPr>
        </w:p>
        <w:p w14:paraId="523ABBB2" w14:textId="78831EE8" w:rsidR="00F27F90" w:rsidRPr="00385B22" w:rsidDel="00385B22" w:rsidRDefault="00DE6361">
          <w:pPr>
            <w:pStyle w:val="BodyText"/>
            <w:spacing w:before="123" w:line="187" w:lineRule="auto"/>
            <w:ind w:left="56"/>
            <w:rPr>
              <w:del w:id="175" w:author="Alan Grant" w:date="2025-04-01T09:05:00Z"/>
              <w:sz w:val="40"/>
              <w:szCs w:val="40"/>
            </w:rPr>
          </w:pPr>
          <w:del w:id="176" w:author="Alan Grant" w:date="2025-04-01T09:05:00Z">
            <w:r w:rsidRPr="00385B22" w:rsidDel="00385B22">
              <w:rPr>
                <w:b/>
                <w:bCs/>
                <w:color w:val="009FE3"/>
                <w:spacing w:val="-2"/>
                <w:sz w:val="40"/>
                <w:szCs w:val="40"/>
              </w:rPr>
              <w:delText>List of Tables</w:delText>
            </w:r>
          </w:del>
        </w:p>
        <w:p w14:paraId="323F7A86" w14:textId="5945A922" w:rsidR="00F27F90" w:rsidRPr="00385B22" w:rsidDel="00385B22" w:rsidRDefault="00F27F90">
          <w:pPr>
            <w:spacing w:line="258" w:lineRule="auto"/>
            <w:rPr>
              <w:del w:id="177" w:author="Alan Grant" w:date="2025-04-01T09:05:00Z"/>
            </w:rPr>
          </w:pPr>
        </w:p>
        <w:p w14:paraId="484C3EDF" w14:textId="03922D23" w:rsidR="00F27F90" w:rsidRPr="00385B22" w:rsidDel="00385B22" w:rsidRDefault="00DE6361">
          <w:pPr>
            <w:pStyle w:val="BodyText"/>
            <w:tabs>
              <w:tab w:val="right" w:leader="dot" w:pos="9669"/>
            </w:tabs>
            <w:spacing w:before="67" w:line="188" w:lineRule="auto"/>
            <w:ind w:left="46"/>
            <w:rPr>
              <w:del w:id="178" w:author="Alan Grant" w:date="2025-04-01T09:05:00Z"/>
            </w:rPr>
          </w:pPr>
          <w:del w:id="179" w:author="Alan Grant" w:date="2025-04-01T09:05:00Z">
            <w:r w:rsidRPr="00385B22" w:rsidDel="00385B22">
              <w:rPr>
                <w:i/>
                <w:iCs/>
                <w:color w:val="00558C"/>
              </w:rPr>
              <w:delText>Table 1                Comparison of</w:delText>
            </w:r>
            <w:r w:rsidRPr="00385B22" w:rsidDel="00385B22">
              <w:rPr>
                <w:i/>
                <w:iCs/>
                <w:color w:val="00558C"/>
                <w:spacing w:val="-12"/>
              </w:rPr>
              <w:delText xml:space="preserve"> </w:delText>
            </w:r>
            <w:r w:rsidRPr="00385B22" w:rsidDel="00385B22">
              <w:rPr>
                <w:i/>
                <w:iCs/>
                <w:color w:val="00558C"/>
              </w:rPr>
              <w:delText>characteristics of</w:delText>
            </w:r>
            <w:r w:rsidRPr="00385B22" w:rsidDel="00385B22">
              <w:rPr>
                <w:i/>
                <w:iCs/>
                <w:color w:val="00558C"/>
                <w:spacing w:val="-12"/>
              </w:rPr>
              <w:delText xml:space="preserve"> </w:delText>
            </w:r>
            <w:r w:rsidRPr="00385B22" w:rsidDel="00385B22">
              <w:rPr>
                <w:i/>
                <w:iCs/>
                <w:color w:val="00558C"/>
              </w:rPr>
              <w:delText>conventional and typ</w:delText>
            </w:r>
            <w:r w:rsidRPr="00385B22" w:rsidDel="00385B22">
              <w:rPr>
                <w:i/>
                <w:iCs/>
                <w:color w:val="00558C"/>
                <w:spacing w:val="-1"/>
              </w:rPr>
              <w:delText xml:space="preserve">ical NT radars </w:delText>
            </w:r>
            <w:r w:rsidRPr="00385B22" w:rsidDel="00385B22">
              <w:rPr>
                <w:color w:val="00558C"/>
              </w:rPr>
              <w:tab/>
            </w:r>
            <w:r w:rsidR="00F27F90" w:rsidRPr="00385B22" w:rsidDel="00385B22">
              <w:rPr>
                <w:rFonts w:ascii="Calibri" w:eastAsia="Calibri" w:hAnsi="Calibri" w:cs="Calibri"/>
                <w:color w:val="000000"/>
                <w:sz w:val="16"/>
                <w:szCs w:val="16"/>
              </w:rPr>
              <w:fldChar w:fldCharType="begin"/>
            </w:r>
            <w:r w:rsidR="00F27F90" w:rsidRPr="00385B22" w:rsidDel="00385B22">
              <w:delInstrText>HYPERLINK \l "bookmark15"</w:delInstrText>
            </w:r>
            <w:r w:rsidR="00F27F90" w:rsidRPr="00385B22" w:rsidDel="00385B22">
              <w:rPr>
                <w:rFonts w:ascii="Calibri" w:eastAsia="Calibri" w:hAnsi="Calibri" w:cs="Calibri"/>
                <w:color w:val="000000"/>
                <w:sz w:val="16"/>
                <w:szCs w:val="16"/>
              </w:rPr>
            </w:r>
            <w:r w:rsidR="00F27F90" w:rsidRPr="00385B22" w:rsidDel="00385B22">
              <w:rPr>
                <w:rFonts w:ascii="Calibri" w:eastAsia="Calibri" w:hAnsi="Calibri" w:cs="Calibri"/>
                <w:color w:val="000000"/>
                <w:sz w:val="16"/>
                <w:szCs w:val="16"/>
              </w:rPr>
              <w:fldChar w:fldCharType="separate"/>
            </w:r>
            <w:r w:rsidR="00F27F90" w:rsidRPr="00385B22" w:rsidDel="00385B22">
              <w:rPr>
                <w:i/>
                <w:iCs/>
                <w:color w:val="00558C"/>
                <w:spacing w:val="3"/>
              </w:rPr>
              <w:delText>6</w:delText>
            </w:r>
            <w:r w:rsidR="00F27F90" w:rsidRPr="00385B22" w:rsidDel="00385B22">
              <w:rPr>
                <w:rFonts w:ascii="Calibri" w:eastAsia="Calibri" w:hAnsi="Calibri" w:cs="Calibri"/>
                <w:i/>
                <w:iCs/>
                <w:color w:val="00558C"/>
                <w:spacing w:val="3"/>
              </w:rPr>
              <w:fldChar w:fldCharType="end"/>
            </w:r>
          </w:del>
        </w:p>
        <w:customXmlDelRangeStart w:id="180" w:author="Alan Grant" w:date="2025-04-01T09:05:00Z"/>
      </w:sdtContent>
    </w:sdt>
    <w:customXmlDelRangeEnd w:id="180"/>
    <w:p w14:paraId="3014C2D6" w14:textId="77777777" w:rsidR="00F27F90" w:rsidRPr="00385B22" w:rsidRDefault="00F27F90">
      <w:pPr>
        <w:spacing w:line="188" w:lineRule="auto"/>
        <w:rPr>
          <w:sz w:val="22"/>
        </w:rPr>
        <w:sectPr w:rsidR="00F27F90" w:rsidRPr="00385B22">
          <w:headerReference w:type="default" r:id="rId23"/>
          <w:footerReference w:type="default" r:id="rId24"/>
          <w:pgSz w:w="11907" w:h="16839"/>
          <w:pgMar w:top="2394" w:right="0" w:bottom="1495" w:left="878" w:header="0" w:footer="850" w:gutter="0"/>
          <w:cols w:space="720"/>
        </w:sectPr>
      </w:pPr>
    </w:p>
    <w:p w14:paraId="27834CB5" w14:textId="77777777" w:rsidR="00F27F90" w:rsidRPr="00385B22" w:rsidRDefault="00DE6361">
      <w:pPr>
        <w:pStyle w:val="BodyText"/>
        <w:spacing w:before="36" w:line="179" w:lineRule="auto"/>
        <w:ind w:left="31"/>
        <w:rPr>
          <w:sz w:val="28"/>
          <w:szCs w:val="28"/>
        </w:rPr>
      </w:pPr>
      <w:bookmarkStart w:id="189" w:name="bookmark3"/>
      <w:bookmarkStart w:id="190" w:name="bookmark2"/>
      <w:bookmarkStart w:id="191" w:name="bookmark1"/>
      <w:bookmarkStart w:id="192" w:name="bookmark4"/>
      <w:bookmarkEnd w:id="189"/>
      <w:bookmarkEnd w:id="190"/>
      <w:bookmarkEnd w:id="191"/>
      <w:bookmarkEnd w:id="192"/>
      <w:r w:rsidRPr="00385B22">
        <w:rPr>
          <w:b/>
          <w:bCs/>
          <w:color w:val="00558C"/>
          <w:sz w:val="28"/>
          <w:szCs w:val="28"/>
        </w:rPr>
        <w:lastRenderedPageBreak/>
        <w:t>ANNEX A     STRATEGY</w:t>
      </w:r>
      <w:r w:rsidRPr="00385B22">
        <w:rPr>
          <w:b/>
          <w:bCs/>
          <w:color w:val="00558C"/>
          <w:spacing w:val="19"/>
          <w:sz w:val="28"/>
          <w:szCs w:val="28"/>
        </w:rPr>
        <w:t xml:space="preserve"> </w:t>
      </w:r>
      <w:r w:rsidRPr="00385B22">
        <w:rPr>
          <w:b/>
          <w:bCs/>
          <w:color w:val="00558C"/>
          <w:sz w:val="28"/>
          <w:szCs w:val="28"/>
        </w:rPr>
        <w:t>FOR</w:t>
      </w:r>
      <w:r w:rsidRPr="00385B22">
        <w:rPr>
          <w:b/>
          <w:bCs/>
          <w:color w:val="00558C"/>
          <w:spacing w:val="18"/>
          <w:w w:val="101"/>
          <w:sz w:val="28"/>
          <w:szCs w:val="28"/>
        </w:rPr>
        <w:t xml:space="preserve"> </w:t>
      </w:r>
      <w:r w:rsidRPr="00385B22">
        <w:rPr>
          <w:b/>
          <w:bCs/>
          <w:color w:val="00558C"/>
          <w:sz w:val="28"/>
          <w:szCs w:val="28"/>
        </w:rPr>
        <w:t>MAI</w:t>
      </w:r>
      <w:r w:rsidRPr="00385B22">
        <w:rPr>
          <w:b/>
          <w:bCs/>
          <w:color w:val="00558C"/>
          <w:spacing w:val="-1"/>
          <w:sz w:val="28"/>
          <w:szCs w:val="28"/>
        </w:rPr>
        <w:t>NTAINING</w:t>
      </w:r>
      <w:r w:rsidRPr="00385B22">
        <w:rPr>
          <w:b/>
          <w:bCs/>
          <w:color w:val="00558C"/>
          <w:spacing w:val="19"/>
          <w:w w:val="101"/>
          <w:sz w:val="28"/>
          <w:szCs w:val="28"/>
        </w:rPr>
        <w:t xml:space="preserve"> </w:t>
      </w:r>
      <w:r w:rsidRPr="00385B22">
        <w:rPr>
          <w:b/>
          <w:bCs/>
          <w:color w:val="00558C"/>
          <w:spacing w:val="-1"/>
          <w:sz w:val="28"/>
          <w:szCs w:val="28"/>
        </w:rPr>
        <w:t>RACON SERVICE</w:t>
      </w:r>
      <w:r w:rsidRPr="00385B22">
        <w:rPr>
          <w:b/>
          <w:bCs/>
          <w:color w:val="00558C"/>
          <w:spacing w:val="9"/>
          <w:sz w:val="28"/>
          <w:szCs w:val="28"/>
        </w:rPr>
        <w:t xml:space="preserve"> </w:t>
      </w:r>
      <w:r w:rsidRPr="00385B22">
        <w:rPr>
          <w:b/>
          <w:bCs/>
          <w:color w:val="00558C"/>
          <w:spacing w:val="-1"/>
          <w:sz w:val="28"/>
          <w:szCs w:val="28"/>
        </w:rPr>
        <w:t>CAPABILITY</w:t>
      </w:r>
    </w:p>
    <w:p w14:paraId="732281BC" w14:textId="77777777" w:rsidR="00F27F90" w:rsidRPr="00385B22" w:rsidRDefault="00F27F90">
      <w:pPr>
        <w:spacing w:line="360" w:lineRule="auto"/>
      </w:pPr>
    </w:p>
    <w:p w14:paraId="0DD7FC2A" w14:textId="77777777" w:rsidR="00F27F90" w:rsidRPr="00385B22" w:rsidRDefault="00DE6361">
      <w:pPr>
        <w:pStyle w:val="BodyText"/>
        <w:spacing w:before="85" w:line="179" w:lineRule="auto"/>
        <w:ind w:left="48"/>
        <w:outlineLvl w:val="0"/>
        <w:rPr>
          <w:sz w:val="28"/>
          <w:szCs w:val="28"/>
        </w:rPr>
      </w:pPr>
      <w:r w:rsidRPr="00385B22">
        <w:rPr>
          <w:noProof/>
        </w:rPr>
        <w:drawing>
          <wp:anchor distT="0" distB="0" distL="0" distR="0" simplePos="0" relativeHeight="251662336" behindDoc="0" locked="0" layoutInCell="1" allowOverlap="1" wp14:anchorId="7369DD3B" wp14:editId="3F5910E7">
            <wp:simplePos x="0" y="0"/>
            <wp:positionH relativeFrom="column">
              <wp:posOffset>0</wp:posOffset>
            </wp:positionH>
            <wp:positionV relativeFrom="paragraph">
              <wp:posOffset>285115</wp:posOffset>
            </wp:positionV>
            <wp:extent cx="937260" cy="12065"/>
            <wp:effectExtent l="0" t="0" r="0" b="0"/>
            <wp:wrapNone/>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25"/>
                    <a:stretch>
                      <a:fillRect/>
                    </a:stretch>
                  </pic:blipFill>
                  <pic:spPr>
                    <a:xfrm>
                      <a:off x="0" y="0"/>
                      <a:ext cx="937260" cy="12179"/>
                    </a:xfrm>
                    <a:prstGeom prst="rect">
                      <a:avLst/>
                    </a:prstGeom>
                  </pic:spPr>
                </pic:pic>
              </a:graphicData>
            </a:graphic>
          </wp:anchor>
        </w:drawing>
      </w:r>
      <w:r w:rsidRPr="00385B22">
        <w:rPr>
          <w:b/>
          <w:bCs/>
          <w:color w:val="00558C"/>
          <w:spacing w:val="-3"/>
          <w:sz w:val="28"/>
          <w:szCs w:val="28"/>
        </w:rPr>
        <w:t>1</w:t>
      </w:r>
      <w:r w:rsidRPr="00385B22">
        <w:rPr>
          <w:b/>
          <w:bCs/>
          <w:color w:val="00558C"/>
          <w:spacing w:val="1"/>
          <w:sz w:val="28"/>
          <w:szCs w:val="28"/>
        </w:rPr>
        <w:t xml:space="preserve">         </w:t>
      </w:r>
      <w:r w:rsidRPr="00385B22">
        <w:rPr>
          <w:b/>
          <w:bCs/>
          <w:color w:val="00558C"/>
          <w:spacing w:val="-3"/>
          <w:sz w:val="28"/>
          <w:szCs w:val="28"/>
        </w:rPr>
        <w:t>INTRODUCTION</w:t>
      </w:r>
    </w:p>
    <w:p w14:paraId="31F19C45" w14:textId="1AF063E4" w:rsidR="00F27F90" w:rsidRPr="00385B22" w:rsidDel="00B362DC" w:rsidRDefault="00DE6361">
      <w:pPr>
        <w:pStyle w:val="BodyText"/>
        <w:spacing w:before="304" w:line="233" w:lineRule="auto"/>
        <w:ind w:left="32" w:right="792" w:hanging="2"/>
        <w:rPr>
          <w:del w:id="193" w:author="Alan Grant" w:date="2025-03-31T15:25:00Z"/>
        </w:rPr>
      </w:pPr>
      <w:del w:id="194" w:author="Alan Grant" w:date="2025-03-31T15:25:00Z">
        <w:r w:rsidRPr="00385B22" w:rsidDel="00B362DC">
          <w:rPr>
            <w:spacing w:val="-1"/>
          </w:rPr>
          <w:delText>This strategy deals with the anticipated developments in</w:delText>
        </w:r>
        <w:r w:rsidRPr="00385B22" w:rsidDel="00B362DC">
          <w:rPr>
            <w:spacing w:val="14"/>
            <w:w w:val="101"/>
          </w:rPr>
          <w:delText xml:space="preserve"> </w:delText>
        </w:r>
      </w:del>
      <w:ins w:id="195" w:author="Paul Mueller" w:date="2024-10-22T09:17:00Z">
        <w:del w:id="196" w:author="Alan Grant" w:date="2025-03-31T15:25:00Z">
          <w:r w:rsidR="00C55BA1" w:rsidRPr="00385B22" w:rsidDel="00B362DC">
            <w:rPr>
              <w:spacing w:val="14"/>
              <w:w w:val="101"/>
            </w:rPr>
            <w:delText xml:space="preserve">solid-state </w:delText>
          </w:r>
        </w:del>
      </w:ins>
      <w:del w:id="197" w:author="Alan Grant" w:date="2025-03-31T15:25:00Z">
        <w:r w:rsidRPr="00385B22" w:rsidDel="00B362DC">
          <w:rPr>
            <w:spacing w:val="-1"/>
          </w:rPr>
          <w:delText>radar</w:delText>
        </w:r>
        <w:r w:rsidRPr="00385B22" w:rsidDel="00B362DC">
          <w:rPr>
            <w:spacing w:val="7"/>
          </w:rPr>
          <w:delText xml:space="preserve"> </w:delText>
        </w:r>
        <w:r w:rsidRPr="00385B22" w:rsidDel="00B362DC">
          <w:rPr>
            <w:spacing w:val="-1"/>
          </w:rPr>
          <w:delText>over the</w:delText>
        </w:r>
        <w:r w:rsidRPr="00385B22" w:rsidDel="00B362DC">
          <w:rPr>
            <w:spacing w:val="16"/>
          </w:rPr>
          <w:delText xml:space="preserve"> </w:delText>
        </w:r>
        <w:r w:rsidRPr="00385B22" w:rsidDel="00B362DC">
          <w:rPr>
            <w:spacing w:val="-1"/>
          </w:rPr>
          <w:delText>next</w:delText>
        </w:r>
        <w:r w:rsidRPr="00385B22" w:rsidDel="00B362DC">
          <w:rPr>
            <w:spacing w:val="9"/>
          </w:rPr>
          <w:delText xml:space="preserve"> </w:delText>
        </w:r>
        <w:r w:rsidRPr="00385B22" w:rsidDel="00B362DC">
          <w:rPr>
            <w:spacing w:val="-1"/>
          </w:rPr>
          <w:delText>decade</w:delText>
        </w:r>
      </w:del>
      <w:ins w:id="198" w:author="Paul Mueller" w:date="2024-10-22T09:17:00Z">
        <w:del w:id="199" w:author="Alan Grant" w:date="2025-03-31T15:25:00Z">
          <w:r w:rsidR="00C55BA1" w:rsidRPr="00385B22" w:rsidDel="00B362DC">
            <w:rPr>
              <w:spacing w:val="-1"/>
            </w:rPr>
            <w:delText>s</w:delText>
          </w:r>
        </w:del>
      </w:ins>
      <w:del w:id="200" w:author="Alan Grant" w:date="2025-03-31T15:25:00Z">
        <w:r w:rsidRPr="00385B22" w:rsidDel="00B362DC">
          <w:rPr>
            <w:spacing w:val="13"/>
          </w:rPr>
          <w:delText xml:space="preserve"> </w:delText>
        </w:r>
        <w:r w:rsidRPr="00385B22" w:rsidDel="00B362DC">
          <w:rPr>
            <w:spacing w:val="-1"/>
          </w:rPr>
          <w:delText>(NT</w:delText>
        </w:r>
        <w:r w:rsidRPr="00385B22" w:rsidDel="00B362DC">
          <w:rPr>
            <w:spacing w:val="17"/>
          </w:rPr>
          <w:delText xml:space="preserve"> </w:delText>
        </w:r>
        <w:r w:rsidRPr="00385B22" w:rsidDel="00B362DC">
          <w:rPr>
            <w:spacing w:val="-1"/>
          </w:rPr>
          <w:delText>Ra</w:delText>
        </w:r>
        <w:r w:rsidRPr="00385B22" w:rsidDel="00B362DC">
          <w:rPr>
            <w:spacing w:val="-2"/>
          </w:rPr>
          <w:delText>dar),</w:delText>
        </w:r>
        <w:r w:rsidRPr="00385B22" w:rsidDel="00B362DC">
          <w:rPr>
            <w:spacing w:val="1"/>
          </w:rPr>
          <w:delText xml:space="preserve"> </w:delText>
        </w:r>
        <w:r w:rsidRPr="00385B22" w:rsidDel="00B362DC">
          <w:rPr>
            <w:spacing w:val="-2"/>
          </w:rPr>
          <w:delText>the</w:delText>
        </w:r>
        <w:r w:rsidRPr="00385B22" w:rsidDel="00B362DC">
          <w:rPr>
            <w:spacing w:val="6"/>
          </w:rPr>
          <w:delText xml:space="preserve"> </w:delText>
        </w:r>
        <w:r w:rsidRPr="00385B22" w:rsidDel="00B362DC">
          <w:rPr>
            <w:spacing w:val="-2"/>
          </w:rPr>
          <w:delText>consequences</w:delText>
        </w:r>
        <w:r w:rsidRPr="00385B22" w:rsidDel="00B362DC">
          <w:delText xml:space="preserve"> </w:delText>
        </w:r>
        <w:r w:rsidRPr="00385B22" w:rsidDel="00B362DC">
          <w:rPr>
            <w:spacing w:val="-1"/>
          </w:rPr>
          <w:delText>for existing</w:delText>
        </w:r>
        <w:r w:rsidRPr="00385B22" w:rsidDel="00B362DC">
          <w:rPr>
            <w:spacing w:val="16"/>
            <w:w w:val="101"/>
          </w:rPr>
          <w:delText xml:space="preserve"> </w:delText>
        </w:r>
      </w:del>
      <w:ins w:id="201" w:author="Paul Mueller" w:date="2024-10-22T09:12:00Z">
        <w:del w:id="202" w:author="Alan Grant" w:date="2025-03-31T15:25:00Z">
          <w:r w:rsidR="00C55BA1" w:rsidRPr="00385B22" w:rsidDel="00B362DC">
            <w:rPr>
              <w:spacing w:val="-1"/>
            </w:rPr>
            <w:delText>r</w:delText>
          </w:r>
        </w:del>
      </w:ins>
      <w:del w:id="203" w:author="Alan Grant" w:date="2025-03-31T15:25:00Z">
        <w:r w:rsidRPr="00385B22" w:rsidDel="00B362DC">
          <w:rPr>
            <w:spacing w:val="-1"/>
          </w:rPr>
          <w:delText>Racon</w:delText>
        </w:r>
        <w:r w:rsidRPr="00385B22" w:rsidDel="00B362DC">
          <w:rPr>
            <w:spacing w:val="14"/>
          </w:rPr>
          <w:delText xml:space="preserve"> </w:delText>
        </w:r>
        <w:r w:rsidRPr="00385B22" w:rsidDel="00B362DC">
          <w:rPr>
            <w:spacing w:val="-1"/>
          </w:rPr>
          <w:delText>performance with a</w:delText>
        </w:r>
        <w:r w:rsidRPr="00385B22" w:rsidDel="00B362DC">
          <w:rPr>
            <w:spacing w:val="17"/>
          </w:rPr>
          <w:delText xml:space="preserve"> </w:delText>
        </w:r>
        <w:r w:rsidRPr="00385B22" w:rsidDel="00B362DC">
          <w:rPr>
            <w:spacing w:val="-1"/>
          </w:rPr>
          <w:delText>potential</w:delText>
        </w:r>
        <w:r w:rsidRPr="00385B22" w:rsidDel="00B362DC">
          <w:rPr>
            <w:spacing w:val="17"/>
          </w:rPr>
          <w:delText xml:space="preserve"> </w:delText>
        </w:r>
        <w:r w:rsidRPr="00385B22" w:rsidDel="00B362DC">
          <w:rPr>
            <w:spacing w:val="-1"/>
          </w:rPr>
          <w:delText>reduction</w:delText>
        </w:r>
        <w:r w:rsidRPr="00385B22" w:rsidDel="00B362DC">
          <w:rPr>
            <w:spacing w:val="14"/>
          </w:rPr>
          <w:delText xml:space="preserve"> </w:delText>
        </w:r>
        <w:r w:rsidRPr="00385B22" w:rsidDel="00B362DC">
          <w:rPr>
            <w:spacing w:val="-1"/>
          </w:rPr>
          <w:delText>in the</w:delText>
        </w:r>
        <w:r w:rsidRPr="00385B22" w:rsidDel="00B362DC">
          <w:rPr>
            <w:spacing w:val="17"/>
            <w:w w:val="101"/>
          </w:rPr>
          <w:delText xml:space="preserve"> </w:delText>
        </w:r>
      </w:del>
      <w:ins w:id="204" w:author="Paul Mueller" w:date="2024-10-22T09:12:00Z">
        <w:del w:id="205" w:author="Alan Grant" w:date="2025-03-31T15:25:00Z">
          <w:r w:rsidR="00C55BA1" w:rsidRPr="00385B22" w:rsidDel="00B362DC">
            <w:rPr>
              <w:spacing w:val="-1"/>
            </w:rPr>
            <w:delText>r</w:delText>
          </w:r>
        </w:del>
      </w:ins>
      <w:del w:id="206" w:author="Alan Grant" w:date="2025-03-31T15:25:00Z">
        <w:r w:rsidRPr="00385B22" w:rsidDel="00B362DC">
          <w:rPr>
            <w:spacing w:val="-1"/>
          </w:rPr>
          <w:delText>Rac</w:delText>
        </w:r>
        <w:r w:rsidRPr="00385B22" w:rsidDel="00B362DC">
          <w:rPr>
            <w:spacing w:val="-2"/>
          </w:rPr>
          <w:delText>on service capability,</w:delText>
        </w:r>
        <w:r w:rsidRPr="00385B22" w:rsidDel="00B362DC">
          <w:rPr>
            <w:spacing w:val="11"/>
          </w:rPr>
          <w:delText xml:space="preserve"> </w:delText>
        </w:r>
        <w:r w:rsidRPr="00385B22" w:rsidDel="00B362DC">
          <w:rPr>
            <w:spacing w:val="-2"/>
          </w:rPr>
          <w:delText>and the</w:delText>
        </w:r>
        <w:r w:rsidRPr="00385B22" w:rsidDel="00B362DC">
          <w:rPr>
            <w:spacing w:val="15"/>
          </w:rPr>
          <w:delText xml:space="preserve"> </w:delText>
        </w:r>
      </w:del>
      <w:ins w:id="207" w:author="刘春海" w:date="2024-07-03T19:56:00Z">
        <w:del w:id="208" w:author="Alan Grant" w:date="2025-03-31T15:25:00Z">
          <w:r w:rsidRPr="00385B22" w:rsidDel="00B362DC">
            <w:rPr>
              <w:rFonts w:eastAsia="SimSun" w:hint="eastAsia"/>
              <w:spacing w:val="15"/>
              <w:lang w:eastAsia="zh-CN"/>
            </w:rPr>
            <w:delText>requirement</w:delText>
          </w:r>
        </w:del>
      </w:ins>
      <w:ins w:id="209" w:author="刘春海" w:date="2024-07-03T19:57:00Z">
        <w:del w:id="210" w:author="Alan Grant" w:date="2025-03-31T15:25:00Z">
          <w:r w:rsidRPr="00385B22" w:rsidDel="00B362DC">
            <w:rPr>
              <w:rFonts w:eastAsia="SimSun" w:hint="eastAsia"/>
              <w:spacing w:val="15"/>
              <w:lang w:eastAsia="zh-CN"/>
            </w:rPr>
            <w:delText xml:space="preserve"> to update </w:delText>
          </w:r>
        </w:del>
      </w:ins>
      <w:ins w:id="211" w:author="Paul Mueller" w:date="2024-10-22T09:12:00Z">
        <w:del w:id="212" w:author="Alan Grant" w:date="2025-03-31T15:25:00Z">
          <w:r w:rsidR="00C55BA1" w:rsidRPr="00385B22" w:rsidDel="00B362DC">
            <w:rPr>
              <w:rFonts w:eastAsia="SimSun"/>
              <w:spacing w:val="15"/>
              <w:lang w:eastAsia="zh-CN"/>
            </w:rPr>
            <w:delText>r</w:delText>
          </w:r>
        </w:del>
      </w:ins>
      <w:ins w:id="213" w:author="刘春海" w:date="2024-07-03T19:57:00Z">
        <w:del w:id="214" w:author="Alan Grant" w:date="2025-03-31T15:25:00Z">
          <w:r w:rsidRPr="00385B22" w:rsidDel="00B362DC">
            <w:rPr>
              <w:rFonts w:eastAsia="SimSun" w:hint="eastAsia"/>
              <w:spacing w:val="15"/>
              <w:lang w:eastAsia="zh-CN"/>
            </w:rPr>
            <w:delText xml:space="preserve">Racon </w:delText>
          </w:r>
        </w:del>
      </w:ins>
      <w:del w:id="215" w:author="Alan Grant" w:date="2025-03-31T15:25:00Z">
        <w:r w:rsidRPr="00385B22" w:rsidDel="00B362DC">
          <w:rPr>
            <w:spacing w:val="-2"/>
          </w:rPr>
          <w:delText>possible</w:delText>
        </w:r>
        <w:r w:rsidRPr="00385B22" w:rsidDel="00B362DC">
          <w:rPr>
            <w:spacing w:val="8"/>
          </w:rPr>
          <w:delText xml:space="preserve"> </w:delText>
        </w:r>
        <w:r w:rsidRPr="00385B22" w:rsidDel="00B362DC">
          <w:rPr>
            <w:spacing w:val="-2"/>
          </w:rPr>
          <w:delText>options</w:delText>
        </w:r>
        <w:r w:rsidRPr="00385B22" w:rsidDel="00B362DC">
          <w:delText xml:space="preserve"> </w:delText>
        </w:r>
        <w:r w:rsidRPr="00385B22" w:rsidDel="00B362DC">
          <w:rPr>
            <w:spacing w:val="-1"/>
          </w:rPr>
          <w:delText>for</w:delText>
        </w:r>
        <w:r w:rsidRPr="00385B22" w:rsidDel="00B362DC">
          <w:rPr>
            <w:spacing w:val="34"/>
          </w:rPr>
          <w:delText xml:space="preserve"> </w:delText>
        </w:r>
        <w:r w:rsidRPr="00385B22" w:rsidDel="00B362DC">
          <w:rPr>
            <w:spacing w:val="-1"/>
          </w:rPr>
          <w:delText>meeting</w:delText>
        </w:r>
        <w:r w:rsidRPr="00385B22" w:rsidDel="00B362DC">
          <w:rPr>
            <w:spacing w:val="20"/>
            <w:w w:val="101"/>
          </w:rPr>
          <w:delText xml:space="preserve"> </w:delText>
        </w:r>
        <w:r w:rsidRPr="00385B22" w:rsidDel="00B362DC">
          <w:rPr>
            <w:spacing w:val="-1"/>
          </w:rPr>
          <w:delText>this</w:delText>
        </w:r>
        <w:r w:rsidRPr="00385B22" w:rsidDel="00B362DC">
          <w:rPr>
            <w:spacing w:val="27"/>
          </w:rPr>
          <w:delText xml:space="preserve"> </w:delText>
        </w:r>
        <w:r w:rsidRPr="00385B22" w:rsidDel="00B362DC">
          <w:rPr>
            <w:spacing w:val="-1"/>
          </w:rPr>
          <w:delText>challenge.</w:delText>
        </w:r>
        <w:r w:rsidRPr="00385B22" w:rsidDel="00B362DC">
          <w:rPr>
            <w:spacing w:val="16"/>
            <w:w w:val="101"/>
          </w:rPr>
          <w:delText xml:space="preserve">  </w:delText>
        </w:r>
        <w:r w:rsidRPr="00385B22" w:rsidDel="00B362DC">
          <w:rPr>
            <w:spacing w:val="-1"/>
          </w:rPr>
          <w:delText>The</w:delText>
        </w:r>
        <w:r w:rsidRPr="00385B22" w:rsidDel="00B362DC">
          <w:rPr>
            <w:spacing w:val="27"/>
          </w:rPr>
          <w:delText xml:space="preserve"> </w:delText>
        </w:r>
        <w:r w:rsidRPr="00385B22" w:rsidDel="00B362DC">
          <w:rPr>
            <w:spacing w:val="-1"/>
          </w:rPr>
          <w:delText>str</w:delText>
        </w:r>
        <w:r w:rsidRPr="00385B22" w:rsidDel="00B362DC">
          <w:rPr>
            <w:spacing w:val="-2"/>
          </w:rPr>
          <w:delText>ategy</w:delText>
        </w:r>
        <w:r w:rsidRPr="00385B22" w:rsidDel="00B362DC">
          <w:rPr>
            <w:spacing w:val="35"/>
          </w:rPr>
          <w:delText xml:space="preserve"> </w:delText>
        </w:r>
        <w:r w:rsidRPr="00385B22" w:rsidDel="00B362DC">
          <w:rPr>
            <w:spacing w:val="-2"/>
          </w:rPr>
          <w:delText>reflects</w:delText>
        </w:r>
        <w:r w:rsidRPr="00385B22" w:rsidDel="00B362DC">
          <w:rPr>
            <w:spacing w:val="27"/>
            <w:w w:val="101"/>
          </w:rPr>
          <w:delText xml:space="preserve"> </w:delText>
        </w:r>
        <w:r w:rsidRPr="00385B22" w:rsidDel="00B362DC">
          <w:rPr>
            <w:spacing w:val="-2"/>
          </w:rPr>
          <w:delText>discussions</w:delText>
        </w:r>
        <w:r w:rsidRPr="00385B22" w:rsidDel="00B362DC">
          <w:rPr>
            <w:spacing w:val="32"/>
          </w:rPr>
          <w:delText xml:space="preserve"> </w:delText>
        </w:r>
        <w:r w:rsidRPr="00385B22" w:rsidDel="00B362DC">
          <w:rPr>
            <w:spacing w:val="-2"/>
          </w:rPr>
          <w:delText>in</w:delText>
        </w:r>
        <w:r w:rsidRPr="00385B22" w:rsidDel="00B362DC">
          <w:rPr>
            <w:spacing w:val="35"/>
          </w:rPr>
          <w:delText xml:space="preserve"> </w:delText>
        </w:r>
        <w:r w:rsidRPr="00385B22" w:rsidDel="00B362DC">
          <w:rPr>
            <w:spacing w:val="-2"/>
          </w:rPr>
          <w:delText>IALA</w:delText>
        </w:r>
        <w:r w:rsidRPr="00385B22" w:rsidDel="00B362DC">
          <w:rPr>
            <w:spacing w:val="27"/>
          </w:rPr>
          <w:delText xml:space="preserve"> </w:delText>
        </w:r>
        <w:r w:rsidRPr="00385B22" w:rsidDel="00B362DC">
          <w:rPr>
            <w:spacing w:val="-2"/>
          </w:rPr>
          <w:delText>and</w:delText>
        </w:r>
        <w:r w:rsidRPr="00385B22" w:rsidDel="00B362DC">
          <w:rPr>
            <w:spacing w:val="26"/>
          </w:rPr>
          <w:delText xml:space="preserve"> </w:delText>
        </w:r>
        <w:r w:rsidRPr="00385B22" w:rsidDel="00B362DC">
          <w:rPr>
            <w:spacing w:val="-2"/>
          </w:rPr>
          <w:delText>consultation</w:delText>
        </w:r>
        <w:r w:rsidRPr="00385B22" w:rsidDel="00B362DC">
          <w:rPr>
            <w:spacing w:val="20"/>
            <w:w w:val="101"/>
          </w:rPr>
          <w:delText xml:space="preserve"> </w:delText>
        </w:r>
        <w:r w:rsidRPr="00385B22" w:rsidDel="00B362DC">
          <w:rPr>
            <w:spacing w:val="-2"/>
          </w:rPr>
          <w:delText>with</w:delText>
        </w:r>
        <w:r w:rsidRPr="00385B22" w:rsidDel="00B362DC">
          <w:rPr>
            <w:spacing w:val="26"/>
          </w:rPr>
          <w:delText xml:space="preserve"> </w:delText>
        </w:r>
        <w:r w:rsidRPr="00385B22" w:rsidDel="00B362DC">
          <w:rPr>
            <w:spacing w:val="-2"/>
          </w:rPr>
          <w:delText>other</w:delText>
        </w:r>
        <w:r w:rsidRPr="00385B22" w:rsidDel="00B362DC">
          <w:rPr>
            <w:spacing w:val="34"/>
          </w:rPr>
          <w:delText xml:space="preserve"> </w:delText>
        </w:r>
        <w:r w:rsidRPr="00385B22" w:rsidDel="00B362DC">
          <w:rPr>
            <w:spacing w:val="-2"/>
          </w:rPr>
          <w:delText>bodies</w:delText>
        </w:r>
        <w:r w:rsidRPr="00385B22" w:rsidDel="00B362DC">
          <w:rPr>
            <w:spacing w:val="24"/>
          </w:rPr>
          <w:delText xml:space="preserve"> </w:delText>
        </w:r>
        <w:r w:rsidRPr="00385B22" w:rsidDel="00B362DC">
          <w:rPr>
            <w:spacing w:val="-2"/>
          </w:rPr>
          <w:delText>such</w:delText>
        </w:r>
        <w:r w:rsidRPr="00385B22" w:rsidDel="00B362DC">
          <w:rPr>
            <w:spacing w:val="26"/>
            <w:w w:val="101"/>
          </w:rPr>
          <w:delText xml:space="preserve"> </w:delText>
        </w:r>
        <w:r w:rsidRPr="00385B22" w:rsidDel="00B362DC">
          <w:rPr>
            <w:spacing w:val="-2"/>
          </w:rPr>
          <w:delText>as</w:delText>
        </w:r>
        <w:r w:rsidRPr="00385B22" w:rsidDel="00B362DC">
          <w:delText xml:space="preserve"> </w:delText>
        </w:r>
        <w:r w:rsidRPr="00385B22" w:rsidDel="00B362DC">
          <w:rPr>
            <w:spacing w:val="-1"/>
          </w:rPr>
          <w:delText>CIRM.  Any</w:delText>
        </w:r>
        <w:r w:rsidRPr="00385B22" w:rsidDel="00B362DC">
          <w:rPr>
            <w:spacing w:val="25"/>
          </w:rPr>
          <w:delText xml:space="preserve"> </w:delText>
        </w:r>
        <w:r w:rsidRPr="00385B22" w:rsidDel="00B362DC">
          <w:rPr>
            <w:spacing w:val="-1"/>
          </w:rPr>
          <w:delText>regulatory</w:delText>
        </w:r>
        <w:r w:rsidRPr="00385B22" w:rsidDel="00B362DC">
          <w:rPr>
            <w:spacing w:val="18"/>
            <w:w w:val="101"/>
          </w:rPr>
          <w:delText xml:space="preserve"> </w:delText>
        </w:r>
        <w:r w:rsidRPr="00385B22" w:rsidDel="00B362DC">
          <w:rPr>
            <w:spacing w:val="-1"/>
          </w:rPr>
          <w:delText>changes</w:delText>
        </w:r>
        <w:r w:rsidRPr="00385B22" w:rsidDel="00B362DC">
          <w:rPr>
            <w:spacing w:val="17"/>
            <w:w w:val="101"/>
          </w:rPr>
          <w:delText xml:space="preserve"> </w:delText>
        </w:r>
        <w:r w:rsidRPr="00385B22" w:rsidDel="00B362DC">
          <w:rPr>
            <w:spacing w:val="-1"/>
          </w:rPr>
          <w:delText>considered</w:delText>
        </w:r>
        <w:r w:rsidRPr="00385B22" w:rsidDel="00B362DC">
          <w:rPr>
            <w:spacing w:val="24"/>
          </w:rPr>
          <w:delText xml:space="preserve"> </w:delText>
        </w:r>
        <w:r w:rsidRPr="00385B22" w:rsidDel="00B362DC">
          <w:rPr>
            <w:spacing w:val="-1"/>
          </w:rPr>
          <w:delText>necessary</w:delText>
        </w:r>
        <w:r w:rsidRPr="00385B22" w:rsidDel="00B362DC">
          <w:rPr>
            <w:spacing w:val="12"/>
          </w:rPr>
          <w:delText xml:space="preserve"> </w:delText>
        </w:r>
        <w:r w:rsidRPr="00385B22" w:rsidDel="00B362DC">
          <w:rPr>
            <w:spacing w:val="-1"/>
          </w:rPr>
          <w:delText>will</w:delText>
        </w:r>
        <w:r w:rsidRPr="00385B22" w:rsidDel="00B362DC">
          <w:rPr>
            <w:spacing w:val="24"/>
            <w:w w:val="101"/>
          </w:rPr>
          <w:delText xml:space="preserve"> </w:delText>
        </w:r>
        <w:r w:rsidRPr="00385B22" w:rsidDel="00B362DC">
          <w:rPr>
            <w:spacing w:val="-1"/>
          </w:rPr>
          <w:delText>need to</w:delText>
        </w:r>
        <w:r w:rsidRPr="00385B22" w:rsidDel="00B362DC">
          <w:rPr>
            <w:spacing w:val="25"/>
            <w:w w:val="101"/>
          </w:rPr>
          <w:delText xml:space="preserve"> </w:delText>
        </w:r>
        <w:r w:rsidRPr="00385B22" w:rsidDel="00B362DC">
          <w:rPr>
            <w:spacing w:val="-1"/>
          </w:rPr>
          <w:delText>be</w:delText>
        </w:r>
        <w:r w:rsidRPr="00385B22" w:rsidDel="00B362DC">
          <w:rPr>
            <w:spacing w:val="18"/>
          </w:rPr>
          <w:delText xml:space="preserve"> </w:delText>
        </w:r>
        <w:r w:rsidRPr="00385B22" w:rsidDel="00B362DC">
          <w:rPr>
            <w:spacing w:val="-1"/>
          </w:rPr>
          <w:delText>coord</w:delText>
        </w:r>
        <w:r w:rsidRPr="00385B22" w:rsidDel="00B362DC">
          <w:rPr>
            <w:spacing w:val="-2"/>
          </w:rPr>
          <w:delText>inated through</w:delText>
        </w:r>
        <w:r w:rsidRPr="00385B22" w:rsidDel="00B362DC">
          <w:rPr>
            <w:spacing w:val="25"/>
            <w:w w:val="101"/>
          </w:rPr>
          <w:delText xml:space="preserve"> </w:delText>
        </w:r>
        <w:r w:rsidRPr="00385B22" w:rsidDel="00B362DC">
          <w:rPr>
            <w:spacing w:val="-2"/>
          </w:rPr>
          <w:delText>IALA</w:delText>
        </w:r>
        <w:r w:rsidRPr="00385B22" w:rsidDel="00B362DC">
          <w:rPr>
            <w:spacing w:val="17"/>
            <w:w w:val="101"/>
          </w:rPr>
          <w:delText xml:space="preserve"> </w:delText>
        </w:r>
        <w:r w:rsidRPr="00385B22" w:rsidDel="00B362DC">
          <w:rPr>
            <w:spacing w:val="-2"/>
          </w:rPr>
          <w:delText>and</w:delText>
        </w:r>
        <w:r w:rsidRPr="00385B22" w:rsidDel="00B362DC">
          <w:rPr>
            <w:spacing w:val="23"/>
            <w:w w:val="101"/>
          </w:rPr>
          <w:delText xml:space="preserve"> </w:delText>
        </w:r>
        <w:r w:rsidRPr="00385B22" w:rsidDel="00B362DC">
          <w:rPr>
            <w:spacing w:val="-2"/>
          </w:rPr>
          <w:delText>progressed</w:delText>
        </w:r>
        <w:r w:rsidRPr="00385B22" w:rsidDel="00B362DC">
          <w:rPr>
            <w:spacing w:val="21"/>
            <w:w w:val="101"/>
          </w:rPr>
          <w:delText xml:space="preserve"> </w:delText>
        </w:r>
        <w:r w:rsidRPr="00385B22" w:rsidDel="00B362DC">
          <w:rPr>
            <w:spacing w:val="-2"/>
          </w:rPr>
          <w:delText>in</w:delText>
        </w:r>
        <w:r w:rsidRPr="00385B22" w:rsidDel="00B362DC">
          <w:delText xml:space="preserve"> </w:delText>
        </w:r>
        <w:r w:rsidRPr="00385B22" w:rsidDel="00B362DC">
          <w:rPr>
            <w:spacing w:val="-2"/>
          </w:rPr>
          <w:delText>IMO,</w:delText>
        </w:r>
        <w:r w:rsidRPr="00385B22" w:rsidDel="00B362DC">
          <w:rPr>
            <w:spacing w:val="26"/>
          </w:rPr>
          <w:delText xml:space="preserve"> </w:delText>
        </w:r>
        <w:r w:rsidRPr="00385B22" w:rsidDel="00B362DC">
          <w:rPr>
            <w:spacing w:val="-2"/>
          </w:rPr>
          <w:delText>ITU and</w:delText>
        </w:r>
        <w:r w:rsidRPr="00385B22" w:rsidDel="00B362DC">
          <w:rPr>
            <w:spacing w:val="18"/>
            <w:w w:val="101"/>
          </w:rPr>
          <w:delText xml:space="preserve"> </w:delText>
        </w:r>
        <w:r w:rsidRPr="00385B22" w:rsidDel="00B362DC">
          <w:rPr>
            <w:spacing w:val="-2"/>
          </w:rPr>
          <w:delText>IEC, as</w:delText>
        </w:r>
        <w:r w:rsidRPr="00385B22" w:rsidDel="00B362DC">
          <w:rPr>
            <w:spacing w:val="10"/>
          </w:rPr>
          <w:delText xml:space="preserve"> </w:delText>
        </w:r>
        <w:r w:rsidRPr="00385B22" w:rsidDel="00B362DC">
          <w:rPr>
            <w:spacing w:val="-2"/>
          </w:rPr>
          <w:delText>appropriate.</w:delText>
        </w:r>
      </w:del>
    </w:p>
    <w:p w14:paraId="1D04C1B5" w14:textId="023692F0" w:rsidR="00F27F90" w:rsidRPr="00385B22" w:rsidDel="00B362DC" w:rsidRDefault="00DE6361">
      <w:pPr>
        <w:pStyle w:val="BodyText"/>
        <w:spacing w:before="311" w:line="179" w:lineRule="auto"/>
        <w:ind w:left="40"/>
        <w:outlineLvl w:val="0"/>
        <w:rPr>
          <w:del w:id="216" w:author="Alan Grant" w:date="2025-03-31T15:25:00Z"/>
          <w:sz w:val="28"/>
          <w:szCs w:val="28"/>
        </w:rPr>
      </w:pPr>
      <w:del w:id="217" w:author="Alan Grant" w:date="2025-03-31T15:25:00Z">
        <w:r w:rsidRPr="00385B22" w:rsidDel="00B362DC">
          <w:rPr>
            <w:b/>
            <w:bCs/>
            <w:color w:val="00558C"/>
            <w:spacing w:val="-1"/>
            <w:sz w:val="28"/>
            <w:szCs w:val="28"/>
            <w:u w:val="single"/>
          </w:rPr>
          <w:delText>2         PRESE</w:delText>
        </w:r>
        <w:r w:rsidRPr="00385B22" w:rsidDel="00B362DC">
          <w:rPr>
            <w:b/>
            <w:bCs/>
            <w:color w:val="00558C"/>
            <w:spacing w:val="-1"/>
            <w:sz w:val="28"/>
            <w:szCs w:val="28"/>
          </w:rPr>
          <w:delText>NT</w:delText>
        </w:r>
        <w:r w:rsidRPr="00385B22" w:rsidDel="00B362DC">
          <w:rPr>
            <w:b/>
            <w:bCs/>
            <w:color w:val="00558C"/>
            <w:spacing w:val="11"/>
            <w:sz w:val="28"/>
            <w:szCs w:val="28"/>
          </w:rPr>
          <w:delText xml:space="preserve"> </w:delText>
        </w:r>
        <w:r w:rsidRPr="00385B22" w:rsidDel="00B362DC">
          <w:rPr>
            <w:b/>
            <w:bCs/>
            <w:color w:val="00558C"/>
            <w:spacing w:val="-1"/>
            <w:sz w:val="28"/>
            <w:szCs w:val="28"/>
          </w:rPr>
          <w:delText>SITUATION</w:delText>
        </w:r>
      </w:del>
    </w:p>
    <w:p w14:paraId="5A8810E6" w14:textId="0368F5F0" w:rsidR="00F27F90" w:rsidRPr="00385B22" w:rsidDel="00B362DC" w:rsidRDefault="00DE6361">
      <w:pPr>
        <w:pStyle w:val="BodyText"/>
        <w:spacing w:before="306" w:line="222" w:lineRule="auto"/>
        <w:ind w:left="31" w:right="792" w:hanging="1"/>
        <w:rPr>
          <w:del w:id="218" w:author="Alan Grant" w:date="2025-03-31T15:25:00Z"/>
        </w:rPr>
      </w:pPr>
      <w:del w:id="219" w:author="Alan Grant" w:date="2025-03-31T15:25:00Z">
        <w:r w:rsidRPr="00385B22" w:rsidDel="00B362DC">
          <w:rPr>
            <w:spacing w:val="-1"/>
          </w:rPr>
          <w:delText>The</w:delText>
        </w:r>
        <w:r w:rsidRPr="00385B22" w:rsidDel="00B362DC">
          <w:rPr>
            <w:spacing w:val="26"/>
          </w:rPr>
          <w:delText xml:space="preserve"> </w:delText>
        </w:r>
        <w:r w:rsidRPr="00385B22" w:rsidDel="00B362DC">
          <w:rPr>
            <w:spacing w:val="-1"/>
          </w:rPr>
          <w:delText>advent</w:delText>
        </w:r>
        <w:r w:rsidRPr="00385B22" w:rsidDel="00B362DC">
          <w:rPr>
            <w:spacing w:val="20"/>
            <w:w w:val="101"/>
          </w:rPr>
          <w:delText xml:space="preserve"> </w:delText>
        </w:r>
        <w:r w:rsidRPr="00385B22" w:rsidDel="00B362DC">
          <w:rPr>
            <w:spacing w:val="-1"/>
          </w:rPr>
          <w:delText>of</w:delText>
        </w:r>
        <w:r w:rsidRPr="00385B22" w:rsidDel="00B362DC">
          <w:rPr>
            <w:spacing w:val="29"/>
          </w:rPr>
          <w:delText xml:space="preserve"> </w:delText>
        </w:r>
      </w:del>
      <w:ins w:id="220" w:author="Paul Mueller" w:date="2024-10-22T09:13:00Z">
        <w:del w:id="221" w:author="Alan Grant" w:date="2025-03-31T15:25:00Z">
          <w:r w:rsidR="00C55BA1" w:rsidRPr="00385B22" w:rsidDel="00B362DC">
            <w:rPr>
              <w:spacing w:val="29"/>
            </w:rPr>
            <w:delText>solid-state</w:delText>
          </w:r>
        </w:del>
      </w:ins>
      <w:del w:id="222" w:author="Alan Grant" w:date="2025-03-31T15:25:00Z">
        <w:r w:rsidRPr="00385B22" w:rsidDel="00B362DC">
          <w:rPr>
            <w:spacing w:val="-1"/>
          </w:rPr>
          <w:delText>new</w:delText>
        </w:r>
        <w:r w:rsidRPr="00385B22" w:rsidDel="00B362DC">
          <w:rPr>
            <w:spacing w:val="16"/>
            <w:w w:val="101"/>
          </w:rPr>
          <w:delText xml:space="preserve"> </w:delText>
        </w:r>
        <w:r w:rsidRPr="00385B22" w:rsidDel="00B362DC">
          <w:rPr>
            <w:spacing w:val="-1"/>
          </w:rPr>
          <w:delText>technology</w:delText>
        </w:r>
        <w:r w:rsidRPr="00385B22" w:rsidDel="00B362DC">
          <w:rPr>
            <w:spacing w:val="28"/>
          </w:rPr>
          <w:delText xml:space="preserve"> </w:delText>
        </w:r>
        <w:r w:rsidRPr="00385B22" w:rsidDel="00B362DC">
          <w:rPr>
            <w:spacing w:val="-1"/>
          </w:rPr>
          <w:delText>(NT</w:delText>
        </w:r>
        <w:r w:rsidRPr="00385B22" w:rsidDel="00B362DC">
          <w:rPr>
            <w:spacing w:val="-2"/>
          </w:rPr>
          <w:delText>)</w:delText>
        </w:r>
        <w:r w:rsidRPr="00385B22" w:rsidDel="00B362DC">
          <w:rPr>
            <w:spacing w:val="29"/>
          </w:rPr>
          <w:delText xml:space="preserve"> </w:delText>
        </w:r>
        <w:r w:rsidRPr="00385B22" w:rsidDel="00B362DC">
          <w:rPr>
            <w:spacing w:val="-2"/>
          </w:rPr>
          <w:delText>radar,</w:delText>
        </w:r>
        <w:r w:rsidRPr="00385B22" w:rsidDel="00B362DC">
          <w:rPr>
            <w:spacing w:val="18"/>
            <w:w w:val="101"/>
          </w:rPr>
          <w:delText xml:space="preserve"> </w:delText>
        </w:r>
        <w:r w:rsidRPr="00385B22" w:rsidDel="00B362DC">
          <w:rPr>
            <w:spacing w:val="-2"/>
          </w:rPr>
          <w:delText>with</w:delText>
        </w:r>
        <w:r w:rsidRPr="00385B22" w:rsidDel="00B362DC">
          <w:rPr>
            <w:spacing w:val="31"/>
          </w:rPr>
          <w:delText xml:space="preserve"> </w:delText>
        </w:r>
        <w:r w:rsidRPr="00385B22" w:rsidDel="00B362DC">
          <w:rPr>
            <w:spacing w:val="-2"/>
          </w:rPr>
          <w:delText>low</w:delText>
        </w:r>
        <w:r w:rsidRPr="00385B22" w:rsidDel="00B362DC">
          <w:rPr>
            <w:spacing w:val="29"/>
            <w:w w:val="101"/>
          </w:rPr>
          <w:delText xml:space="preserve"> </w:delText>
        </w:r>
        <w:r w:rsidRPr="00385B22" w:rsidDel="00B362DC">
          <w:rPr>
            <w:spacing w:val="-2"/>
          </w:rPr>
          <w:delText>power,</w:delText>
        </w:r>
        <w:r w:rsidRPr="00385B22" w:rsidDel="00B362DC">
          <w:rPr>
            <w:spacing w:val="21"/>
            <w:w w:val="101"/>
          </w:rPr>
          <w:delText xml:space="preserve"> </w:delText>
        </w:r>
        <w:r w:rsidRPr="00385B22" w:rsidDel="00B362DC">
          <w:rPr>
            <w:spacing w:val="-2"/>
          </w:rPr>
          <w:delText>solid-state</w:delText>
        </w:r>
        <w:r w:rsidRPr="00385B22" w:rsidDel="00B362DC">
          <w:rPr>
            <w:spacing w:val="16"/>
            <w:w w:val="101"/>
          </w:rPr>
          <w:delText xml:space="preserve"> </w:delText>
        </w:r>
        <w:r w:rsidRPr="00385B22" w:rsidDel="00B362DC">
          <w:rPr>
            <w:spacing w:val="-2"/>
          </w:rPr>
          <w:delText>transmitters</w:delText>
        </w:r>
        <w:r w:rsidRPr="00385B22" w:rsidDel="00B362DC">
          <w:rPr>
            <w:spacing w:val="29"/>
            <w:w w:val="101"/>
          </w:rPr>
          <w:delText xml:space="preserve"> </w:delText>
        </w:r>
        <w:r w:rsidRPr="00385B22" w:rsidDel="00B362DC">
          <w:rPr>
            <w:spacing w:val="-2"/>
          </w:rPr>
          <w:delText>introduces</w:delText>
        </w:r>
        <w:r w:rsidRPr="00385B22" w:rsidDel="00B362DC">
          <w:rPr>
            <w:spacing w:val="31"/>
          </w:rPr>
          <w:delText xml:space="preserve"> </w:delText>
        </w:r>
        <w:r w:rsidRPr="00385B22" w:rsidDel="00B362DC">
          <w:rPr>
            <w:spacing w:val="-2"/>
          </w:rPr>
          <w:delText>uncertainty</w:delText>
        </w:r>
        <w:r w:rsidRPr="00385B22" w:rsidDel="00B362DC">
          <w:rPr>
            <w:spacing w:val="23"/>
          </w:rPr>
          <w:delText xml:space="preserve"> </w:delText>
        </w:r>
        <w:r w:rsidRPr="00385B22" w:rsidDel="00B362DC">
          <w:rPr>
            <w:spacing w:val="-2"/>
          </w:rPr>
          <w:delText>about</w:delText>
        </w:r>
        <w:r w:rsidRPr="00385B22" w:rsidDel="00B362DC">
          <w:delText xml:space="preserve"> </w:delText>
        </w:r>
        <w:r w:rsidRPr="00385B22" w:rsidDel="00B362DC">
          <w:rPr>
            <w:spacing w:val="-1"/>
          </w:rPr>
          <w:delText>the future of</w:delText>
        </w:r>
        <w:r w:rsidRPr="00385B22" w:rsidDel="00B362DC">
          <w:rPr>
            <w:spacing w:val="17"/>
          </w:rPr>
          <w:delText xml:space="preserve"> </w:delText>
        </w:r>
        <w:r w:rsidRPr="00385B22" w:rsidDel="00B362DC">
          <w:rPr>
            <w:spacing w:val="-1"/>
          </w:rPr>
          <w:delText>Racons.</w:delText>
        </w:r>
      </w:del>
    </w:p>
    <w:p w14:paraId="30FD20B8" w14:textId="70822B54" w:rsidR="00F27F90" w:rsidRPr="00385B22" w:rsidDel="00B362DC" w:rsidRDefault="00DE6361">
      <w:pPr>
        <w:pStyle w:val="BodyText"/>
        <w:spacing w:before="159" w:line="233" w:lineRule="auto"/>
        <w:ind w:left="38" w:right="787" w:firstLine="8"/>
        <w:rPr>
          <w:del w:id="223" w:author="Alan Grant" w:date="2025-03-31T15:25:00Z"/>
        </w:rPr>
      </w:pPr>
      <w:del w:id="224" w:author="Alan Grant" w:date="2025-03-31T15:25:00Z">
        <w:r w:rsidRPr="00385B22" w:rsidDel="00B362DC">
          <w:rPr>
            <w:spacing w:val="-2"/>
          </w:rPr>
          <w:delText>In</w:delText>
        </w:r>
        <w:r w:rsidRPr="00385B22" w:rsidDel="00B362DC">
          <w:rPr>
            <w:spacing w:val="27"/>
            <w:w w:val="101"/>
          </w:rPr>
          <w:delText xml:space="preserve"> </w:delText>
        </w:r>
        <w:r w:rsidRPr="00385B22" w:rsidDel="00B362DC">
          <w:rPr>
            <w:spacing w:val="-2"/>
          </w:rPr>
          <w:delText>2004,</w:delText>
        </w:r>
        <w:r w:rsidRPr="00385B22" w:rsidDel="00B362DC">
          <w:rPr>
            <w:spacing w:val="33"/>
            <w:w w:val="101"/>
          </w:rPr>
          <w:delText xml:space="preserve"> </w:delText>
        </w:r>
        <w:r w:rsidRPr="00385B22" w:rsidDel="00B362DC">
          <w:rPr>
            <w:spacing w:val="-2"/>
          </w:rPr>
          <w:delText>IMO</w:delText>
        </w:r>
        <w:r w:rsidRPr="00385B22" w:rsidDel="00B362DC">
          <w:rPr>
            <w:spacing w:val="31"/>
            <w:w w:val="101"/>
          </w:rPr>
          <w:delText xml:space="preserve"> </w:delText>
        </w:r>
        <w:r w:rsidRPr="00385B22" w:rsidDel="00B362DC">
          <w:rPr>
            <w:spacing w:val="-2"/>
          </w:rPr>
          <w:delText>MSC79</w:delText>
        </w:r>
        <w:r w:rsidRPr="00385B22" w:rsidDel="00B362DC">
          <w:rPr>
            <w:spacing w:val="25"/>
            <w:w w:val="101"/>
          </w:rPr>
          <w:delText xml:space="preserve"> </w:delText>
        </w:r>
        <w:r w:rsidRPr="00385B22" w:rsidDel="00B362DC">
          <w:rPr>
            <w:spacing w:val="-2"/>
          </w:rPr>
          <w:delText>approved</w:delText>
        </w:r>
        <w:r w:rsidRPr="00385B22" w:rsidDel="00B362DC">
          <w:rPr>
            <w:spacing w:val="31"/>
          </w:rPr>
          <w:delText xml:space="preserve"> </w:delText>
        </w:r>
        <w:r w:rsidRPr="00385B22" w:rsidDel="00B362DC">
          <w:rPr>
            <w:spacing w:val="-2"/>
          </w:rPr>
          <w:delText>new</w:delText>
        </w:r>
        <w:r w:rsidRPr="00385B22" w:rsidDel="00B362DC">
          <w:rPr>
            <w:spacing w:val="32"/>
          </w:rPr>
          <w:delText xml:space="preserve"> </w:delText>
        </w:r>
        <w:r w:rsidRPr="00385B22" w:rsidDel="00B362DC">
          <w:rPr>
            <w:spacing w:val="-2"/>
          </w:rPr>
          <w:delText>radar</w:delText>
        </w:r>
        <w:r w:rsidRPr="00385B22" w:rsidDel="00B362DC">
          <w:rPr>
            <w:spacing w:val="31"/>
          </w:rPr>
          <w:delText xml:space="preserve"> </w:delText>
        </w:r>
        <w:r w:rsidRPr="00385B22" w:rsidDel="00B362DC">
          <w:rPr>
            <w:spacing w:val="-2"/>
          </w:rPr>
          <w:delText>performance</w:delText>
        </w:r>
        <w:r w:rsidRPr="00385B22" w:rsidDel="00B362DC">
          <w:rPr>
            <w:spacing w:val="24"/>
            <w:w w:val="101"/>
          </w:rPr>
          <w:delText xml:space="preserve"> </w:delText>
        </w:r>
        <w:r w:rsidRPr="00385B22" w:rsidDel="00B362DC">
          <w:rPr>
            <w:spacing w:val="-3"/>
          </w:rPr>
          <w:delText>standards</w:delText>
        </w:r>
        <w:r w:rsidRPr="00385B22" w:rsidDel="00B362DC">
          <w:rPr>
            <w:spacing w:val="29"/>
            <w:w w:val="101"/>
          </w:rPr>
          <w:delText xml:space="preserve"> </w:delText>
        </w:r>
        <w:r w:rsidRPr="00385B22" w:rsidDel="00B362DC">
          <w:rPr>
            <w:spacing w:val="-3"/>
          </w:rPr>
          <w:delText>in</w:delText>
        </w:r>
        <w:r w:rsidRPr="00385B22" w:rsidDel="00B362DC">
          <w:rPr>
            <w:spacing w:val="32"/>
            <w:w w:val="101"/>
          </w:rPr>
          <w:delText xml:space="preserve"> </w:delText>
        </w:r>
        <w:r w:rsidRPr="00385B22" w:rsidDel="00B362DC">
          <w:rPr>
            <w:spacing w:val="-3"/>
          </w:rPr>
          <w:delText>Resolution</w:delText>
        </w:r>
        <w:r w:rsidRPr="00385B22" w:rsidDel="00B362DC">
          <w:rPr>
            <w:spacing w:val="30"/>
            <w:w w:val="101"/>
          </w:rPr>
          <w:delText xml:space="preserve"> </w:delText>
        </w:r>
        <w:r w:rsidRPr="00385B22" w:rsidDel="00B362DC">
          <w:rPr>
            <w:spacing w:val="-3"/>
          </w:rPr>
          <w:delText>192(79),</w:delText>
        </w:r>
        <w:r w:rsidRPr="00385B22" w:rsidDel="00B362DC">
          <w:rPr>
            <w:spacing w:val="18"/>
            <w:w w:val="101"/>
          </w:rPr>
          <w:delText xml:space="preserve"> </w:delText>
        </w:r>
        <w:r w:rsidRPr="00385B22" w:rsidDel="00B362DC">
          <w:rPr>
            <w:spacing w:val="-3"/>
          </w:rPr>
          <w:delText>which</w:delText>
        </w:r>
        <w:r w:rsidRPr="00385B22" w:rsidDel="00B362DC">
          <w:rPr>
            <w:spacing w:val="18"/>
            <w:w w:val="101"/>
          </w:rPr>
          <w:delText xml:space="preserve"> </w:delText>
        </w:r>
        <w:r w:rsidRPr="00385B22" w:rsidDel="00B362DC">
          <w:rPr>
            <w:spacing w:val="-3"/>
          </w:rPr>
          <w:delText>from</w:delText>
        </w:r>
        <w:r w:rsidRPr="00385B22" w:rsidDel="00B362DC">
          <w:rPr>
            <w:spacing w:val="32"/>
            <w:w w:val="101"/>
          </w:rPr>
          <w:delText xml:space="preserve"> </w:delText>
        </w:r>
        <w:r w:rsidRPr="00385B22" w:rsidDel="00B362DC">
          <w:rPr>
            <w:spacing w:val="-3"/>
          </w:rPr>
          <w:delText>1</w:delText>
        </w:r>
        <w:r w:rsidRPr="00385B22" w:rsidDel="00B362DC">
          <w:rPr>
            <w:spacing w:val="16"/>
            <w:w w:val="101"/>
          </w:rPr>
          <w:delText xml:space="preserve"> </w:delText>
        </w:r>
        <w:r w:rsidRPr="00385B22" w:rsidDel="00B362DC">
          <w:rPr>
            <w:spacing w:val="-3"/>
          </w:rPr>
          <w:delText>July</w:delText>
        </w:r>
        <w:r w:rsidRPr="00385B22" w:rsidDel="00B362DC">
          <w:rPr>
            <w:spacing w:val="28"/>
          </w:rPr>
          <w:delText xml:space="preserve"> </w:delText>
        </w:r>
        <w:r w:rsidRPr="00385B22" w:rsidDel="00B362DC">
          <w:rPr>
            <w:spacing w:val="-3"/>
          </w:rPr>
          <w:delText>2008</w:delText>
        </w:r>
        <w:r w:rsidRPr="00385B22" w:rsidDel="00B362DC">
          <w:delText xml:space="preserve"> </w:delText>
        </w:r>
        <w:r w:rsidRPr="00385B22" w:rsidDel="00B362DC">
          <w:rPr>
            <w:spacing w:val="-1"/>
          </w:rPr>
          <w:delText>removed the</w:delText>
        </w:r>
        <w:r w:rsidRPr="00385B22" w:rsidDel="00B362DC">
          <w:rPr>
            <w:spacing w:val="33"/>
            <w:w w:val="101"/>
          </w:rPr>
          <w:delText xml:space="preserve"> </w:delText>
        </w:r>
        <w:r w:rsidRPr="00385B22" w:rsidDel="00B362DC">
          <w:rPr>
            <w:spacing w:val="-1"/>
          </w:rPr>
          <w:delText>requirement for</w:delText>
        </w:r>
        <w:r w:rsidRPr="00385B22" w:rsidDel="00B362DC">
          <w:rPr>
            <w:spacing w:val="15"/>
            <w:w w:val="101"/>
          </w:rPr>
          <w:delText xml:space="preserve"> </w:delText>
        </w:r>
        <w:r w:rsidRPr="00385B22" w:rsidDel="00B362DC">
          <w:rPr>
            <w:spacing w:val="-1"/>
          </w:rPr>
          <w:delText>S-Band</w:delText>
        </w:r>
        <w:r w:rsidRPr="00385B22" w:rsidDel="00B362DC">
          <w:rPr>
            <w:spacing w:val="23"/>
            <w:w w:val="101"/>
          </w:rPr>
          <w:delText xml:space="preserve"> </w:delText>
        </w:r>
        <w:r w:rsidRPr="00385B22" w:rsidDel="00B362DC">
          <w:rPr>
            <w:spacing w:val="-1"/>
          </w:rPr>
          <w:delText>radars to</w:delText>
        </w:r>
        <w:r w:rsidRPr="00385B22" w:rsidDel="00B362DC">
          <w:rPr>
            <w:spacing w:val="12"/>
            <w:w w:val="101"/>
          </w:rPr>
          <w:delText xml:space="preserve"> </w:delText>
        </w:r>
        <w:r w:rsidRPr="00385B22" w:rsidDel="00B362DC">
          <w:rPr>
            <w:spacing w:val="-1"/>
          </w:rPr>
          <w:delText>trigger</w:delText>
        </w:r>
        <w:r w:rsidRPr="00385B22" w:rsidDel="00B362DC">
          <w:rPr>
            <w:spacing w:val="26"/>
            <w:w w:val="101"/>
          </w:rPr>
          <w:delText xml:space="preserve"> </w:delText>
        </w:r>
        <w:r w:rsidRPr="00385B22" w:rsidDel="00B362DC">
          <w:rPr>
            <w:spacing w:val="-1"/>
          </w:rPr>
          <w:delText>Racons.</w:delText>
        </w:r>
        <w:r w:rsidRPr="00385B22" w:rsidDel="00B362DC">
          <w:rPr>
            <w:spacing w:val="7"/>
          </w:rPr>
          <w:delText xml:space="preserve">  </w:delText>
        </w:r>
        <w:r w:rsidRPr="00385B22" w:rsidDel="00B362DC">
          <w:rPr>
            <w:spacing w:val="-1"/>
          </w:rPr>
          <w:delText>This</w:delText>
        </w:r>
        <w:r w:rsidRPr="00385B22" w:rsidDel="00B362DC">
          <w:rPr>
            <w:spacing w:val="14"/>
          </w:rPr>
          <w:delText xml:space="preserve"> </w:delText>
        </w:r>
        <w:r w:rsidRPr="00385B22" w:rsidDel="00B362DC">
          <w:rPr>
            <w:spacing w:val="-1"/>
          </w:rPr>
          <w:delText>was</w:delText>
        </w:r>
        <w:r w:rsidRPr="00385B22" w:rsidDel="00B362DC">
          <w:rPr>
            <w:spacing w:val="22"/>
            <w:w w:val="101"/>
          </w:rPr>
          <w:delText xml:space="preserve"> </w:delText>
        </w:r>
        <w:r w:rsidRPr="00385B22" w:rsidDel="00B362DC">
          <w:rPr>
            <w:spacing w:val="-1"/>
          </w:rPr>
          <w:delText>intended to</w:delText>
        </w:r>
        <w:r w:rsidRPr="00385B22" w:rsidDel="00B362DC">
          <w:rPr>
            <w:spacing w:val="13"/>
          </w:rPr>
          <w:delText xml:space="preserve"> </w:delText>
        </w:r>
        <w:r w:rsidRPr="00385B22" w:rsidDel="00B362DC">
          <w:rPr>
            <w:spacing w:val="-1"/>
          </w:rPr>
          <w:delText>facilitate</w:delText>
        </w:r>
        <w:r w:rsidRPr="00385B22" w:rsidDel="00B362DC">
          <w:rPr>
            <w:spacing w:val="9"/>
          </w:rPr>
          <w:delText xml:space="preserve"> </w:delText>
        </w:r>
        <w:r w:rsidRPr="00385B22" w:rsidDel="00B362DC">
          <w:rPr>
            <w:spacing w:val="-1"/>
          </w:rPr>
          <w:delText>the</w:delText>
        </w:r>
        <w:r w:rsidRPr="00385B22" w:rsidDel="00B362DC">
          <w:rPr>
            <w:spacing w:val="23"/>
          </w:rPr>
          <w:delText xml:space="preserve"> </w:delText>
        </w:r>
        <w:r w:rsidRPr="00385B22" w:rsidDel="00B362DC">
          <w:rPr>
            <w:spacing w:val="-1"/>
          </w:rPr>
          <w:delText>introduction</w:delText>
        </w:r>
        <w:r w:rsidRPr="00385B22" w:rsidDel="00B362DC">
          <w:rPr>
            <w:spacing w:val="17"/>
          </w:rPr>
          <w:delText xml:space="preserve"> </w:delText>
        </w:r>
        <w:r w:rsidRPr="00385B22" w:rsidDel="00B362DC">
          <w:rPr>
            <w:spacing w:val="-1"/>
          </w:rPr>
          <w:delText>of</w:delText>
        </w:r>
        <w:r w:rsidRPr="00385B22" w:rsidDel="00B362DC">
          <w:delText xml:space="preserve"> </w:delText>
        </w:r>
        <w:r w:rsidRPr="00385B22" w:rsidDel="00B362DC">
          <w:rPr>
            <w:spacing w:val="-1"/>
          </w:rPr>
          <w:delText>cost</w:delText>
        </w:r>
        <w:r w:rsidRPr="00385B22" w:rsidDel="00B362DC">
          <w:rPr>
            <w:spacing w:val="16"/>
          </w:rPr>
          <w:delText xml:space="preserve"> </w:delText>
        </w:r>
        <w:r w:rsidRPr="00385B22" w:rsidDel="00B362DC">
          <w:rPr>
            <w:spacing w:val="-1"/>
          </w:rPr>
          <w:delText>effective</w:delText>
        </w:r>
        <w:r w:rsidRPr="00385B22" w:rsidDel="00B362DC">
          <w:rPr>
            <w:spacing w:val="18"/>
          </w:rPr>
          <w:delText xml:space="preserve"> </w:delText>
        </w:r>
        <w:r w:rsidRPr="00385B22" w:rsidDel="00B362DC">
          <w:rPr>
            <w:spacing w:val="-1"/>
          </w:rPr>
          <w:delText>coherent</w:delText>
        </w:r>
        <w:r w:rsidRPr="00385B22" w:rsidDel="00B362DC">
          <w:rPr>
            <w:spacing w:val="25"/>
          </w:rPr>
          <w:delText xml:space="preserve"> </w:delText>
        </w:r>
        <w:r w:rsidRPr="00385B22" w:rsidDel="00B362DC">
          <w:rPr>
            <w:spacing w:val="-1"/>
          </w:rPr>
          <w:delText>processing techniques that would</w:delText>
        </w:r>
        <w:r w:rsidRPr="00385B22" w:rsidDel="00B362DC">
          <w:rPr>
            <w:spacing w:val="17"/>
          </w:rPr>
          <w:delText xml:space="preserve"> </w:delText>
        </w:r>
        <w:r w:rsidRPr="00385B22" w:rsidDel="00B362DC">
          <w:rPr>
            <w:spacing w:val="-1"/>
          </w:rPr>
          <w:delText>enable</w:delText>
        </w:r>
        <w:r w:rsidRPr="00385B22" w:rsidDel="00B362DC">
          <w:rPr>
            <w:spacing w:val="12"/>
            <w:w w:val="101"/>
          </w:rPr>
          <w:delText xml:space="preserve"> </w:delText>
        </w:r>
        <w:r w:rsidRPr="00385B22" w:rsidDel="00B362DC">
          <w:rPr>
            <w:spacing w:val="-1"/>
          </w:rPr>
          <w:delText>future</w:delText>
        </w:r>
        <w:r w:rsidRPr="00385B22" w:rsidDel="00B362DC">
          <w:rPr>
            <w:spacing w:val="25"/>
          </w:rPr>
          <w:delText xml:space="preserve"> </w:delText>
        </w:r>
        <w:r w:rsidRPr="00385B22" w:rsidDel="00B362DC">
          <w:rPr>
            <w:spacing w:val="-1"/>
          </w:rPr>
          <w:delText>radars to</w:delText>
        </w:r>
        <w:r w:rsidRPr="00385B22" w:rsidDel="00B362DC">
          <w:rPr>
            <w:spacing w:val="23"/>
          </w:rPr>
          <w:delText xml:space="preserve"> </w:delText>
        </w:r>
        <w:r w:rsidRPr="00385B22" w:rsidDel="00B362DC">
          <w:rPr>
            <w:spacing w:val="-1"/>
          </w:rPr>
          <w:delText>have</w:delText>
        </w:r>
        <w:r w:rsidRPr="00385B22" w:rsidDel="00B362DC">
          <w:rPr>
            <w:spacing w:val="16"/>
          </w:rPr>
          <w:delText xml:space="preserve"> </w:delText>
        </w:r>
        <w:r w:rsidRPr="00385B22" w:rsidDel="00B362DC">
          <w:rPr>
            <w:spacing w:val="-1"/>
          </w:rPr>
          <w:delText>an</w:delText>
        </w:r>
        <w:r w:rsidRPr="00385B22" w:rsidDel="00B362DC">
          <w:rPr>
            <w:spacing w:val="21"/>
            <w:w w:val="101"/>
          </w:rPr>
          <w:delText xml:space="preserve"> </w:delText>
        </w:r>
        <w:r w:rsidRPr="00385B22" w:rsidDel="00B362DC">
          <w:rPr>
            <w:spacing w:val="-1"/>
          </w:rPr>
          <w:delText>improved</w:delText>
        </w:r>
        <w:r w:rsidRPr="00385B22" w:rsidDel="00B362DC">
          <w:rPr>
            <w:spacing w:val="24"/>
          </w:rPr>
          <w:delText xml:space="preserve"> </w:delText>
        </w:r>
        <w:r w:rsidRPr="00385B22" w:rsidDel="00B362DC">
          <w:rPr>
            <w:spacing w:val="-1"/>
          </w:rPr>
          <w:delText>perf</w:delText>
        </w:r>
        <w:r w:rsidRPr="00385B22" w:rsidDel="00B362DC">
          <w:rPr>
            <w:spacing w:val="-2"/>
          </w:rPr>
          <w:delText>ormance</w:delText>
        </w:r>
        <w:r w:rsidRPr="00385B22" w:rsidDel="00B362DC">
          <w:delText xml:space="preserve"> </w:delText>
        </w:r>
        <w:r w:rsidRPr="00385B22" w:rsidDel="00B362DC">
          <w:rPr>
            <w:spacing w:val="-2"/>
          </w:rPr>
          <w:delText>in</w:delText>
        </w:r>
        <w:r w:rsidRPr="00385B22" w:rsidDel="00B362DC">
          <w:rPr>
            <w:spacing w:val="19"/>
          </w:rPr>
          <w:delText xml:space="preserve"> </w:delText>
        </w:r>
        <w:r w:rsidRPr="00385B22" w:rsidDel="00B362DC">
          <w:rPr>
            <w:spacing w:val="-2"/>
          </w:rPr>
          <w:delText>sea</w:delText>
        </w:r>
        <w:r w:rsidRPr="00385B22" w:rsidDel="00B362DC">
          <w:rPr>
            <w:spacing w:val="20"/>
          </w:rPr>
          <w:delText xml:space="preserve"> </w:delText>
        </w:r>
        <w:r w:rsidRPr="00385B22" w:rsidDel="00B362DC">
          <w:rPr>
            <w:spacing w:val="-2"/>
          </w:rPr>
          <w:delText>and</w:delText>
        </w:r>
        <w:r w:rsidRPr="00385B22" w:rsidDel="00B362DC">
          <w:rPr>
            <w:spacing w:val="26"/>
          </w:rPr>
          <w:delText xml:space="preserve"> </w:delText>
        </w:r>
        <w:r w:rsidRPr="00385B22" w:rsidDel="00B362DC">
          <w:rPr>
            <w:spacing w:val="-2"/>
          </w:rPr>
          <w:delText>rain</w:delText>
        </w:r>
        <w:r w:rsidRPr="00385B22" w:rsidDel="00B362DC">
          <w:rPr>
            <w:spacing w:val="17"/>
          </w:rPr>
          <w:delText xml:space="preserve"> </w:delText>
        </w:r>
        <w:r w:rsidRPr="00385B22" w:rsidDel="00B362DC">
          <w:rPr>
            <w:spacing w:val="-2"/>
          </w:rPr>
          <w:delText>clutter.</w:delText>
        </w:r>
        <w:r w:rsidRPr="00385B22" w:rsidDel="00B362DC">
          <w:rPr>
            <w:spacing w:val="18"/>
          </w:rPr>
          <w:delText xml:space="preserve">  </w:delText>
        </w:r>
        <w:r w:rsidRPr="00385B22" w:rsidDel="00B362DC">
          <w:rPr>
            <w:spacing w:val="-2"/>
          </w:rPr>
          <w:delText>Potentially,</w:delText>
        </w:r>
        <w:r w:rsidRPr="00385B22" w:rsidDel="00B362DC">
          <w:rPr>
            <w:spacing w:val="22"/>
            <w:w w:val="101"/>
          </w:rPr>
          <w:delText xml:space="preserve"> </w:delText>
        </w:r>
        <w:r w:rsidRPr="00385B22" w:rsidDel="00B362DC">
          <w:rPr>
            <w:spacing w:val="-2"/>
          </w:rPr>
          <w:delText>it</w:delText>
        </w:r>
        <w:r w:rsidRPr="00385B22" w:rsidDel="00B362DC">
          <w:rPr>
            <w:spacing w:val="20"/>
            <w:w w:val="101"/>
          </w:rPr>
          <w:delText xml:space="preserve"> </w:delText>
        </w:r>
        <w:r w:rsidRPr="00385B22" w:rsidDel="00B362DC">
          <w:rPr>
            <w:spacing w:val="-2"/>
          </w:rPr>
          <w:delText>also</w:delText>
        </w:r>
        <w:r w:rsidRPr="00385B22" w:rsidDel="00B362DC">
          <w:rPr>
            <w:spacing w:val="19"/>
          </w:rPr>
          <w:delText xml:space="preserve"> </w:delText>
        </w:r>
        <w:r w:rsidRPr="00385B22" w:rsidDel="00B362DC">
          <w:rPr>
            <w:spacing w:val="-2"/>
          </w:rPr>
          <w:delText>allowed</w:delText>
        </w:r>
        <w:r w:rsidRPr="00385B22" w:rsidDel="00B362DC">
          <w:rPr>
            <w:spacing w:val="24"/>
          </w:rPr>
          <w:delText xml:space="preserve"> </w:delText>
        </w:r>
        <w:r w:rsidRPr="00385B22" w:rsidDel="00B362DC">
          <w:rPr>
            <w:spacing w:val="-2"/>
          </w:rPr>
          <w:delText>mor</w:delText>
        </w:r>
        <w:r w:rsidRPr="00385B22" w:rsidDel="00B362DC">
          <w:rPr>
            <w:spacing w:val="-3"/>
          </w:rPr>
          <w:delText>e</w:delText>
        </w:r>
        <w:r w:rsidRPr="00385B22" w:rsidDel="00B362DC">
          <w:rPr>
            <w:spacing w:val="17"/>
          </w:rPr>
          <w:delText xml:space="preserve"> </w:delText>
        </w:r>
        <w:r w:rsidRPr="00385B22" w:rsidDel="00B362DC">
          <w:rPr>
            <w:spacing w:val="-3"/>
          </w:rPr>
          <w:delText>stringent</w:delText>
        </w:r>
        <w:r w:rsidRPr="00385B22" w:rsidDel="00B362DC">
          <w:rPr>
            <w:spacing w:val="27"/>
            <w:w w:val="101"/>
          </w:rPr>
          <w:delText xml:space="preserve"> </w:delText>
        </w:r>
        <w:r w:rsidRPr="00385B22" w:rsidDel="00B362DC">
          <w:rPr>
            <w:spacing w:val="-3"/>
          </w:rPr>
          <w:delText>limits</w:delText>
        </w:r>
        <w:r w:rsidRPr="00385B22" w:rsidDel="00B362DC">
          <w:rPr>
            <w:spacing w:val="14"/>
          </w:rPr>
          <w:delText xml:space="preserve"> </w:delText>
        </w:r>
        <w:r w:rsidRPr="00385B22" w:rsidDel="00B362DC">
          <w:rPr>
            <w:spacing w:val="-3"/>
          </w:rPr>
          <w:delText>to</w:delText>
        </w:r>
        <w:r w:rsidRPr="00385B22" w:rsidDel="00B362DC">
          <w:rPr>
            <w:spacing w:val="28"/>
          </w:rPr>
          <w:delText xml:space="preserve"> </w:delText>
        </w:r>
        <w:r w:rsidRPr="00385B22" w:rsidDel="00B362DC">
          <w:rPr>
            <w:spacing w:val="-3"/>
          </w:rPr>
          <w:delText>be</w:delText>
        </w:r>
        <w:r w:rsidRPr="00385B22" w:rsidDel="00B362DC">
          <w:rPr>
            <w:spacing w:val="18"/>
          </w:rPr>
          <w:delText xml:space="preserve"> </w:delText>
        </w:r>
        <w:r w:rsidRPr="00385B22" w:rsidDel="00B362DC">
          <w:rPr>
            <w:spacing w:val="-3"/>
          </w:rPr>
          <w:delText>considered</w:delText>
        </w:r>
        <w:r w:rsidRPr="00385B22" w:rsidDel="00B362DC">
          <w:rPr>
            <w:spacing w:val="26"/>
          </w:rPr>
          <w:delText xml:space="preserve"> </w:delText>
        </w:r>
        <w:r w:rsidRPr="00385B22" w:rsidDel="00B362DC">
          <w:rPr>
            <w:spacing w:val="-3"/>
          </w:rPr>
          <w:delText>by</w:delText>
        </w:r>
        <w:r w:rsidRPr="00385B22" w:rsidDel="00B362DC">
          <w:rPr>
            <w:spacing w:val="30"/>
          </w:rPr>
          <w:delText xml:space="preserve"> </w:delText>
        </w:r>
        <w:r w:rsidRPr="00385B22" w:rsidDel="00B362DC">
          <w:rPr>
            <w:spacing w:val="-3"/>
          </w:rPr>
          <w:delText>ITU</w:delText>
        </w:r>
        <w:r w:rsidRPr="00385B22" w:rsidDel="00B362DC">
          <w:rPr>
            <w:spacing w:val="17"/>
          </w:rPr>
          <w:delText xml:space="preserve"> </w:delText>
        </w:r>
        <w:r w:rsidRPr="00385B22" w:rsidDel="00B362DC">
          <w:rPr>
            <w:spacing w:val="-3"/>
          </w:rPr>
          <w:delText>on</w:delText>
        </w:r>
        <w:r w:rsidRPr="00385B22" w:rsidDel="00B362DC">
          <w:rPr>
            <w:spacing w:val="18"/>
            <w:w w:val="101"/>
          </w:rPr>
          <w:delText xml:space="preserve"> </w:delText>
        </w:r>
        <w:r w:rsidRPr="00385B22" w:rsidDel="00B362DC">
          <w:rPr>
            <w:spacing w:val="-3"/>
          </w:rPr>
          <w:delText>spurious</w:delText>
        </w:r>
        <w:r w:rsidRPr="00385B22" w:rsidDel="00B362DC">
          <w:rPr>
            <w:spacing w:val="20"/>
            <w:w w:val="101"/>
          </w:rPr>
          <w:delText xml:space="preserve"> </w:delText>
        </w:r>
        <w:r w:rsidRPr="00385B22" w:rsidDel="00B362DC">
          <w:rPr>
            <w:spacing w:val="-3"/>
          </w:rPr>
          <w:delText>and</w:delText>
        </w:r>
        <w:r w:rsidRPr="00385B22" w:rsidDel="00B362DC">
          <w:delText xml:space="preserve"> </w:delText>
        </w:r>
        <w:r w:rsidRPr="00385B22" w:rsidDel="00B362DC">
          <w:rPr>
            <w:spacing w:val="-1"/>
          </w:rPr>
          <w:delText>out of</w:delText>
        </w:r>
        <w:r w:rsidRPr="00385B22" w:rsidDel="00B362DC">
          <w:rPr>
            <w:spacing w:val="15"/>
            <w:w w:val="101"/>
          </w:rPr>
          <w:delText xml:space="preserve"> </w:delText>
        </w:r>
        <w:r w:rsidRPr="00385B22" w:rsidDel="00B362DC">
          <w:rPr>
            <w:spacing w:val="-1"/>
          </w:rPr>
          <w:delText>band emissions of</w:delText>
        </w:r>
        <w:r w:rsidRPr="00385B22" w:rsidDel="00B362DC">
          <w:rPr>
            <w:spacing w:val="12"/>
          </w:rPr>
          <w:delText xml:space="preserve"> </w:delText>
        </w:r>
        <w:r w:rsidRPr="00385B22" w:rsidDel="00B362DC">
          <w:rPr>
            <w:spacing w:val="-1"/>
          </w:rPr>
          <w:delText>marine</w:delText>
        </w:r>
        <w:r w:rsidRPr="00385B22" w:rsidDel="00B362DC">
          <w:rPr>
            <w:spacing w:val="18"/>
          </w:rPr>
          <w:delText xml:space="preserve"> </w:delText>
        </w:r>
        <w:r w:rsidRPr="00385B22" w:rsidDel="00B362DC">
          <w:rPr>
            <w:spacing w:val="-1"/>
          </w:rPr>
          <w:delText>radars</w:delText>
        </w:r>
        <w:r w:rsidRPr="00385B22" w:rsidDel="00B362DC">
          <w:rPr>
            <w:spacing w:val="15"/>
          </w:rPr>
          <w:delText xml:space="preserve"> </w:delText>
        </w:r>
        <w:r w:rsidRPr="00385B22" w:rsidDel="00B362DC">
          <w:rPr>
            <w:spacing w:val="-1"/>
          </w:rPr>
          <w:delText>in order to</w:delText>
        </w:r>
        <w:r w:rsidRPr="00385B22" w:rsidDel="00B362DC">
          <w:rPr>
            <w:spacing w:val="13"/>
            <w:w w:val="101"/>
          </w:rPr>
          <w:delText xml:space="preserve"> </w:delText>
        </w:r>
        <w:r w:rsidRPr="00385B22" w:rsidDel="00B362DC">
          <w:rPr>
            <w:spacing w:val="-1"/>
          </w:rPr>
          <w:delText xml:space="preserve">improve </w:delText>
        </w:r>
        <w:r w:rsidRPr="00385B22" w:rsidDel="00B362DC">
          <w:rPr>
            <w:spacing w:val="-2"/>
          </w:rPr>
          <w:delText>the</w:delText>
        </w:r>
        <w:r w:rsidRPr="00385B22" w:rsidDel="00B362DC">
          <w:rPr>
            <w:spacing w:val="14"/>
            <w:w w:val="101"/>
          </w:rPr>
          <w:delText xml:space="preserve"> </w:delText>
        </w:r>
        <w:r w:rsidRPr="00385B22" w:rsidDel="00B362DC">
          <w:rPr>
            <w:spacing w:val="-2"/>
          </w:rPr>
          <w:delText>utilisation</w:delText>
        </w:r>
        <w:r w:rsidRPr="00385B22" w:rsidDel="00B362DC">
          <w:rPr>
            <w:spacing w:val="10"/>
          </w:rPr>
          <w:delText xml:space="preserve"> </w:delText>
        </w:r>
        <w:r w:rsidRPr="00385B22" w:rsidDel="00B362DC">
          <w:rPr>
            <w:spacing w:val="-2"/>
          </w:rPr>
          <w:delText>efficiency</w:delText>
        </w:r>
        <w:r w:rsidRPr="00385B22" w:rsidDel="00B362DC">
          <w:rPr>
            <w:spacing w:val="9"/>
          </w:rPr>
          <w:delText xml:space="preserve"> </w:delText>
        </w:r>
        <w:r w:rsidRPr="00385B22" w:rsidDel="00B362DC">
          <w:rPr>
            <w:spacing w:val="-2"/>
          </w:rPr>
          <w:delText>of the</w:delText>
        </w:r>
        <w:r w:rsidRPr="00385B22" w:rsidDel="00B362DC">
          <w:rPr>
            <w:spacing w:val="15"/>
          </w:rPr>
          <w:delText xml:space="preserve"> </w:delText>
        </w:r>
        <w:r w:rsidRPr="00385B22" w:rsidDel="00B362DC">
          <w:rPr>
            <w:spacing w:val="-2"/>
          </w:rPr>
          <w:delText>radar</w:delText>
        </w:r>
        <w:r w:rsidRPr="00385B22" w:rsidDel="00B362DC">
          <w:rPr>
            <w:spacing w:val="9"/>
          </w:rPr>
          <w:delText xml:space="preserve"> </w:delText>
        </w:r>
        <w:r w:rsidRPr="00385B22" w:rsidDel="00B362DC">
          <w:rPr>
            <w:spacing w:val="-2"/>
          </w:rPr>
          <w:delText>spectrum.</w:delText>
        </w:r>
      </w:del>
    </w:p>
    <w:p w14:paraId="79DD1286" w14:textId="10CA2F13" w:rsidR="00F27F90" w:rsidRPr="00385B22" w:rsidDel="00B362DC" w:rsidRDefault="00DE6361">
      <w:pPr>
        <w:pStyle w:val="BodyText"/>
        <w:spacing w:before="163" w:line="235" w:lineRule="auto"/>
        <w:ind w:left="34" w:right="791" w:firstLine="1"/>
        <w:rPr>
          <w:del w:id="225" w:author="Alan Grant" w:date="2025-03-31T15:25:00Z"/>
        </w:rPr>
      </w:pPr>
      <w:del w:id="226" w:author="Alan Grant" w:date="2025-03-31T15:25:00Z">
        <w:r w:rsidRPr="00385B22" w:rsidDel="00B362DC">
          <w:rPr>
            <w:spacing w:val="-2"/>
          </w:rPr>
          <w:delText>S-Band</w:delText>
        </w:r>
        <w:r w:rsidRPr="00385B22" w:rsidDel="00B362DC">
          <w:rPr>
            <w:spacing w:val="24"/>
            <w:w w:val="101"/>
          </w:rPr>
          <w:delText xml:space="preserve"> </w:delText>
        </w:r>
        <w:r w:rsidRPr="00385B22" w:rsidDel="00B362DC">
          <w:rPr>
            <w:spacing w:val="-2"/>
          </w:rPr>
          <w:delText>radar</w:delText>
        </w:r>
        <w:r w:rsidRPr="00385B22" w:rsidDel="00B362DC">
          <w:rPr>
            <w:spacing w:val="22"/>
          </w:rPr>
          <w:delText xml:space="preserve"> </w:delText>
        </w:r>
        <w:r w:rsidRPr="00385B22" w:rsidDel="00B362DC">
          <w:rPr>
            <w:spacing w:val="-2"/>
          </w:rPr>
          <w:delText>is</w:delText>
        </w:r>
        <w:r w:rsidRPr="00385B22" w:rsidDel="00B362DC">
          <w:rPr>
            <w:spacing w:val="22"/>
          </w:rPr>
          <w:delText xml:space="preserve"> </w:delText>
        </w:r>
        <w:r w:rsidRPr="00385B22" w:rsidDel="00B362DC">
          <w:rPr>
            <w:spacing w:val="-2"/>
          </w:rPr>
          <w:delText>normally the</w:delText>
        </w:r>
        <w:r w:rsidRPr="00385B22" w:rsidDel="00B362DC">
          <w:rPr>
            <w:spacing w:val="25"/>
          </w:rPr>
          <w:delText xml:space="preserve"> </w:delText>
        </w:r>
        <w:r w:rsidRPr="00385B22" w:rsidDel="00B362DC">
          <w:rPr>
            <w:spacing w:val="-2"/>
          </w:rPr>
          <w:delText>preferred</w:delText>
        </w:r>
        <w:r w:rsidRPr="00385B22" w:rsidDel="00B362DC">
          <w:rPr>
            <w:spacing w:val="14"/>
            <w:w w:val="101"/>
          </w:rPr>
          <w:delText xml:space="preserve"> </w:delText>
        </w:r>
        <w:r w:rsidRPr="00385B22" w:rsidDel="00B362DC">
          <w:rPr>
            <w:spacing w:val="-2"/>
          </w:rPr>
          <w:delText>choice</w:delText>
        </w:r>
        <w:r w:rsidRPr="00385B22" w:rsidDel="00B362DC">
          <w:rPr>
            <w:spacing w:val="22"/>
            <w:w w:val="101"/>
          </w:rPr>
          <w:delText xml:space="preserve"> </w:delText>
        </w:r>
        <w:r w:rsidRPr="00385B22" w:rsidDel="00B362DC">
          <w:rPr>
            <w:spacing w:val="-2"/>
          </w:rPr>
          <w:delText>by</w:delText>
        </w:r>
        <w:r w:rsidRPr="00385B22" w:rsidDel="00B362DC">
          <w:rPr>
            <w:spacing w:val="22"/>
          </w:rPr>
          <w:delText xml:space="preserve"> </w:delText>
        </w:r>
        <w:r w:rsidRPr="00385B22" w:rsidDel="00B362DC">
          <w:rPr>
            <w:spacing w:val="-2"/>
          </w:rPr>
          <w:delText>users</w:delText>
        </w:r>
        <w:r w:rsidRPr="00385B22" w:rsidDel="00B362DC">
          <w:rPr>
            <w:spacing w:val="13"/>
            <w:w w:val="101"/>
          </w:rPr>
          <w:delText xml:space="preserve"> </w:delText>
        </w:r>
        <w:r w:rsidRPr="00385B22" w:rsidDel="00B362DC">
          <w:rPr>
            <w:spacing w:val="-2"/>
          </w:rPr>
          <w:delText>when</w:delText>
        </w:r>
        <w:r w:rsidRPr="00385B22" w:rsidDel="00B362DC">
          <w:rPr>
            <w:spacing w:val="12"/>
            <w:w w:val="101"/>
          </w:rPr>
          <w:delText xml:space="preserve"> </w:delText>
        </w:r>
        <w:r w:rsidRPr="00385B22" w:rsidDel="00B362DC">
          <w:rPr>
            <w:spacing w:val="-2"/>
          </w:rPr>
          <w:delText>operating</w:delText>
        </w:r>
        <w:r w:rsidRPr="00385B22" w:rsidDel="00B362DC">
          <w:rPr>
            <w:spacing w:val="19"/>
          </w:rPr>
          <w:delText xml:space="preserve"> </w:delText>
        </w:r>
        <w:r w:rsidRPr="00385B22" w:rsidDel="00B362DC">
          <w:rPr>
            <w:spacing w:val="-2"/>
          </w:rPr>
          <w:delText>in</w:delText>
        </w:r>
        <w:r w:rsidRPr="00385B22" w:rsidDel="00B362DC">
          <w:rPr>
            <w:spacing w:val="17"/>
          </w:rPr>
          <w:delText xml:space="preserve"> </w:delText>
        </w:r>
        <w:r w:rsidRPr="00385B22" w:rsidDel="00B362DC">
          <w:rPr>
            <w:spacing w:val="-2"/>
          </w:rPr>
          <w:delText>adverse</w:delText>
        </w:r>
        <w:r w:rsidRPr="00385B22" w:rsidDel="00B362DC">
          <w:rPr>
            <w:spacing w:val="18"/>
          </w:rPr>
          <w:delText xml:space="preserve"> </w:delText>
        </w:r>
        <w:r w:rsidRPr="00385B22" w:rsidDel="00B362DC">
          <w:rPr>
            <w:spacing w:val="-2"/>
          </w:rPr>
          <w:delText>conditions,</w:delText>
        </w:r>
        <w:r w:rsidRPr="00385B22" w:rsidDel="00B362DC">
          <w:rPr>
            <w:spacing w:val="24"/>
            <w:w w:val="101"/>
          </w:rPr>
          <w:delText xml:space="preserve"> </w:delText>
        </w:r>
        <w:r w:rsidRPr="00385B22" w:rsidDel="00B362DC">
          <w:rPr>
            <w:spacing w:val="-2"/>
          </w:rPr>
          <w:delText>particularly</w:delText>
        </w:r>
        <w:r w:rsidRPr="00385B22" w:rsidDel="00B362DC">
          <w:rPr>
            <w:spacing w:val="20"/>
            <w:w w:val="101"/>
          </w:rPr>
          <w:delText xml:space="preserve"> </w:delText>
        </w:r>
        <w:r w:rsidRPr="00385B22" w:rsidDel="00B362DC">
          <w:rPr>
            <w:spacing w:val="-2"/>
          </w:rPr>
          <w:delText>in</w:delText>
        </w:r>
        <w:r w:rsidRPr="00385B22" w:rsidDel="00B362DC">
          <w:rPr>
            <w:spacing w:val="14"/>
            <w:w w:val="101"/>
          </w:rPr>
          <w:delText xml:space="preserve"> </w:delText>
        </w:r>
        <w:r w:rsidRPr="00385B22" w:rsidDel="00B362DC">
          <w:rPr>
            <w:spacing w:val="-2"/>
          </w:rPr>
          <w:delText>op</w:delText>
        </w:r>
        <w:r w:rsidRPr="00385B22" w:rsidDel="00B362DC">
          <w:rPr>
            <w:spacing w:val="-3"/>
          </w:rPr>
          <w:delText>en</w:delText>
        </w:r>
        <w:r w:rsidRPr="00385B22" w:rsidDel="00B362DC">
          <w:delText xml:space="preserve"> </w:delText>
        </w:r>
        <w:r w:rsidRPr="00385B22" w:rsidDel="00B362DC">
          <w:rPr>
            <w:spacing w:val="-2"/>
          </w:rPr>
          <w:delText>waters,</w:delText>
        </w:r>
        <w:r w:rsidRPr="00385B22" w:rsidDel="00B362DC">
          <w:rPr>
            <w:spacing w:val="20"/>
            <w:w w:val="101"/>
          </w:rPr>
          <w:delText xml:space="preserve"> </w:delText>
        </w:r>
        <w:r w:rsidRPr="00385B22" w:rsidDel="00B362DC">
          <w:rPr>
            <w:spacing w:val="-2"/>
          </w:rPr>
          <w:delText>when</w:delText>
        </w:r>
        <w:r w:rsidRPr="00385B22" w:rsidDel="00B362DC">
          <w:rPr>
            <w:spacing w:val="18"/>
          </w:rPr>
          <w:delText xml:space="preserve"> </w:delText>
        </w:r>
        <w:r w:rsidRPr="00385B22" w:rsidDel="00B362DC">
          <w:rPr>
            <w:spacing w:val="-2"/>
          </w:rPr>
          <w:delText>the</w:delText>
        </w:r>
        <w:r w:rsidRPr="00385B22" w:rsidDel="00B362DC">
          <w:rPr>
            <w:spacing w:val="25"/>
            <w:w w:val="101"/>
          </w:rPr>
          <w:delText xml:space="preserve"> </w:delText>
        </w:r>
        <w:r w:rsidRPr="00385B22" w:rsidDel="00B362DC">
          <w:rPr>
            <w:spacing w:val="-2"/>
          </w:rPr>
          <w:delText>extra</w:delText>
        </w:r>
        <w:r w:rsidRPr="00385B22" w:rsidDel="00B362DC">
          <w:rPr>
            <w:spacing w:val="25"/>
          </w:rPr>
          <w:delText xml:space="preserve"> </w:delText>
        </w:r>
        <w:r w:rsidRPr="00385B22" w:rsidDel="00B362DC">
          <w:rPr>
            <w:spacing w:val="-2"/>
          </w:rPr>
          <w:delText>angular</w:delText>
        </w:r>
        <w:r w:rsidRPr="00385B22" w:rsidDel="00B362DC">
          <w:rPr>
            <w:spacing w:val="33"/>
            <w:w w:val="101"/>
          </w:rPr>
          <w:delText xml:space="preserve"> </w:delText>
        </w:r>
        <w:r w:rsidRPr="00385B22" w:rsidDel="00B362DC">
          <w:rPr>
            <w:spacing w:val="-2"/>
          </w:rPr>
          <w:delText>resolution</w:delText>
        </w:r>
        <w:r w:rsidRPr="00385B22" w:rsidDel="00B362DC">
          <w:rPr>
            <w:spacing w:val="24"/>
          </w:rPr>
          <w:delText xml:space="preserve"> </w:delText>
        </w:r>
        <w:r w:rsidRPr="00385B22" w:rsidDel="00B362DC">
          <w:rPr>
            <w:spacing w:val="-2"/>
          </w:rPr>
          <w:delText>of</w:delText>
        </w:r>
        <w:r w:rsidRPr="00385B22" w:rsidDel="00B362DC">
          <w:rPr>
            <w:spacing w:val="18"/>
          </w:rPr>
          <w:delText xml:space="preserve"> </w:delText>
        </w:r>
        <w:r w:rsidRPr="00385B22" w:rsidDel="00B362DC">
          <w:rPr>
            <w:spacing w:val="-2"/>
          </w:rPr>
          <w:delText>X-Band</w:delText>
        </w:r>
        <w:r w:rsidRPr="00385B22" w:rsidDel="00B362DC">
          <w:rPr>
            <w:spacing w:val="30"/>
            <w:w w:val="101"/>
          </w:rPr>
          <w:delText xml:space="preserve"> </w:delText>
        </w:r>
        <w:r w:rsidRPr="00385B22" w:rsidDel="00B362DC">
          <w:rPr>
            <w:spacing w:val="-2"/>
          </w:rPr>
          <w:delText>radar</w:delText>
        </w:r>
        <w:r w:rsidRPr="00385B22" w:rsidDel="00B362DC">
          <w:rPr>
            <w:spacing w:val="31"/>
            <w:w w:val="101"/>
          </w:rPr>
          <w:delText xml:space="preserve"> </w:delText>
        </w:r>
        <w:r w:rsidRPr="00385B22" w:rsidDel="00B362DC">
          <w:rPr>
            <w:spacing w:val="-2"/>
          </w:rPr>
          <w:delText>is</w:delText>
        </w:r>
        <w:r w:rsidRPr="00385B22" w:rsidDel="00B362DC">
          <w:rPr>
            <w:spacing w:val="34"/>
          </w:rPr>
          <w:delText xml:space="preserve"> </w:delText>
        </w:r>
        <w:r w:rsidRPr="00385B22" w:rsidDel="00B362DC">
          <w:rPr>
            <w:spacing w:val="-2"/>
          </w:rPr>
          <w:delText>not</w:delText>
        </w:r>
        <w:r w:rsidRPr="00385B22" w:rsidDel="00B362DC">
          <w:rPr>
            <w:spacing w:val="24"/>
            <w:w w:val="101"/>
          </w:rPr>
          <w:delText xml:space="preserve"> </w:delText>
        </w:r>
        <w:r w:rsidRPr="00385B22" w:rsidDel="00B362DC">
          <w:rPr>
            <w:spacing w:val="-2"/>
          </w:rPr>
          <w:delText>so</w:delText>
        </w:r>
        <w:r w:rsidRPr="00385B22" w:rsidDel="00B362DC">
          <w:rPr>
            <w:spacing w:val="33"/>
          </w:rPr>
          <w:delText xml:space="preserve"> </w:delText>
        </w:r>
        <w:r w:rsidRPr="00385B22" w:rsidDel="00B362DC">
          <w:rPr>
            <w:spacing w:val="-2"/>
          </w:rPr>
          <w:delText>import</w:delText>
        </w:r>
        <w:r w:rsidRPr="00385B22" w:rsidDel="00B362DC">
          <w:rPr>
            <w:spacing w:val="-3"/>
          </w:rPr>
          <w:delText>ant.</w:delText>
        </w:r>
        <w:r w:rsidRPr="00385B22" w:rsidDel="00B362DC">
          <w:rPr>
            <w:spacing w:val="19"/>
            <w:w w:val="101"/>
          </w:rPr>
          <w:delText xml:space="preserve">  </w:delText>
        </w:r>
        <w:r w:rsidRPr="00385B22" w:rsidDel="00B362DC">
          <w:rPr>
            <w:spacing w:val="-3"/>
          </w:rPr>
          <w:delText>S-Band</w:delText>
        </w:r>
        <w:r w:rsidRPr="00385B22" w:rsidDel="00B362DC">
          <w:rPr>
            <w:spacing w:val="32"/>
          </w:rPr>
          <w:delText xml:space="preserve"> </w:delText>
        </w:r>
        <w:r w:rsidRPr="00385B22" w:rsidDel="00B362DC">
          <w:rPr>
            <w:spacing w:val="-3"/>
          </w:rPr>
          <w:delText>is</w:delText>
        </w:r>
        <w:r w:rsidRPr="00385B22" w:rsidDel="00B362DC">
          <w:rPr>
            <w:spacing w:val="31"/>
            <w:w w:val="101"/>
          </w:rPr>
          <w:delText xml:space="preserve"> </w:delText>
        </w:r>
        <w:r w:rsidRPr="00385B22" w:rsidDel="00B362DC">
          <w:rPr>
            <w:spacing w:val="-3"/>
          </w:rPr>
          <w:delText>much</w:delText>
        </w:r>
        <w:r w:rsidRPr="00385B22" w:rsidDel="00B362DC">
          <w:rPr>
            <w:spacing w:val="30"/>
            <w:w w:val="101"/>
          </w:rPr>
          <w:delText xml:space="preserve"> </w:delText>
        </w:r>
        <w:r w:rsidRPr="00385B22" w:rsidDel="00B362DC">
          <w:rPr>
            <w:spacing w:val="-3"/>
          </w:rPr>
          <w:delText>less</w:delText>
        </w:r>
        <w:r w:rsidRPr="00385B22" w:rsidDel="00B362DC">
          <w:rPr>
            <w:spacing w:val="27"/>
            <w:w w:val="101"/>
          </w:rPr>
          <w:delText xml:space="preserve"> </w:delText>
        </w:r>
        <w:r w:rsidRPr="00385B22" w:rsidDel="00B362DC">
          <w:rPr>
            <w:spacing w:val="-3"/>
          </w:rPr>
          <w:delText>affected</w:delText>
        </w:r>
        <w:r w:rsidRPr="00385B22" w:rsidDel="00B362DC">
          <w:rPr>
            <w:spacing w:val="33"/>
            <w:w w:val="101"/>
          </w:rPr>
          <w:delText xml:space="preserve"> </w:delText>
        </w:r>
        <w:r w:rsidRPr="00385B22" w:rsidDel="00B362DC">
          <w:rPr>
            <w:spacing w:val="-3"/>
          </w:rPr>
          <w:delText>by</w:delText>
        </w:r>
        <w:r w:rsidRPr="00385B22" w:rsidDel="00B362DC">
          <w:delText xml:space="preserve"> </w:delText>
        </w:r>
        <w:r w:rsidRPr="00385B22" w:rsidDel="00B362DC">
          <w:rPr>
            <w:spacing w:val="-1"/>
          </w:rPr>
          <w:delText>precipitation</w:delText>
        </w:r>
        <w:r w:rsidRPr="00385B22" w:rsidDel="00B362DC">
          <w:rPr>
            <w:spacing w:val="21"/>
          </w:rPr>
          <w:delText xml:space="preserve"> </w:delText>
        </w:r>
        <w:r w:rsidRPr="00385B22" w:rsidDel="00B362DC">
          <w:rPr>
            <w:spacing w:val="-1"/>
          </w:rPr>
          <w:delText>clutter than X-Band.</w:delText>
        </w:r>
        <w:r w:rsidRPr="00385B22" w:rsidDel="00B362DC">
          <w:rPr>
            <w:spacing w:val="12"/>
          </w:rPr>
          <w:delText xml:space="preserve">  </w:delText>
        </w:r>
        <w:r w:rsidRPr="00385B22" w:rsidDel="00B362DC">
          <w:rPr>
            <w:spacing w:val="-1"/>
          </w:rPr>
          <w:delText>IMO</w:delText>
        </w:r>
        <w:r w:rsidRPr="00385B22" w:rsidDel="00B362DC">
          <w:rPr>
            <w:spacing w:val="12"/>
          </w:rPr>
          <w:delText xml:space="preserve"> </w:delText>
        </w:r>
        <w:r w:rsidRPr="00385B22" w:rsidDel="00B362DC">
          <w:rPr>
            <w:spacing w:val="-1"/>
          </w:rPr>
          <w:delText>saw that the</w:delText>
        </w:r>
        <w:r w:rsidRPr="00385B22" w:rsidDel="00B362DC">
          <w:rPr>
            <w:spacing w:val="20"/>
          </w:rPr>
          <w:delText xml:space="preserve"> </w:delText>
        </w:r>
        <w:r w:rsidRPr="00385B22" w:rsidDel="00B362DC">
          <w:rPr>
            <w:spacing w:val="-1"/>
          </w:rPr>
          <w:delText>potential</w:delText>
        </w:r>
        <w:r w:rsidRPr="00385B22" w:rsidDel="00B362DC">
          <w:rPr>
            <w:spacing w:val="19"/>
            <w:w w:val="101"/>
          </w:rPr>
          <w:delText xml:space="preserve"> </w:delText>
        </w:r>
        <w:r w:rsidRPr="00385B22" w:rsidDel="00B362DC">
          <w:rPr>
            <w:spacing w:val="-1"/>
          </w:rPr>
          <w:delText>performance</w:delText>
        </w:r>
        <w:r w:rsidRPr="00385B22" w:rsidDel="00B362DC">
          <w:rPr>
            <w:spacing w:val="18"/>
          </w:rPr>
          <w:delText xml:space="preserve"> </w:delText>
        </w:r>
        <w:r w:rsidRPr="00385B22" w:rsidDel="00B362DC">
          <w:rPr>
            <w:spacing w:val="-1"/>
          </w:rPr>
          <w:delText>improvements that could</w:delText>
        </w:r>
        <w:r w:rsidRPr="00385B22" w:rsidDel="00B362DC">
          <w:rPr>
            <w:spacing w:val="19"/>
          </w:rPr>
          <w:delText xml:space="preserve"> </w:delText>
        </w:r>
        <w:r w:rsidRPr="00385B22" w:rsidDel="00B362DC">
          <w:rPr>
            <w:spacing w:val="-1"/>
          </w:rPr>
          <w:delText>be</w:delText>
        </w:r>
        <w:r w:rsidRPr="00385B22" w:rsidDel="00B362DC">
          <w:rPr>
            <w:spacing w:val="13"/>
          </w:rPr>
          <w:delText xml:space="preserve"> </w:delText>
        </w:r>
        <w:r w:rsidRPr="00385B22" w:rsidDel="00B362DC">
          <w:rPr>
            <w:spacing w:val="-1"/>
          </w:rPr>
          <w:delText>obtained</w:delText>
        </w:r>
        <w:r w:rsidRPr="00385B22" w:rsidDel="00B362DC">
          <w:delText xml:space="preserve"> </w:delText>
        </w:r>
        <w:r w:rsidRPr="00385B22" w:rsidDel="00B362DC">
          <w:rPr>
            <w:spacing w:val="-1"/>
          </w:rPr>
          <w:delText>by</w:delText>
        </w:r>
        <w:r w:rsidRPr="00385B22" w:rsidDel="00B362DC">
          <w:rPr>
            <w:spacing w:val="39"/>
            <w:w w:val="101"/>
          </w:rPr>
          <w:delText xml:space="preserve"> </w:delText>
        </w:r>
        <w:r w:rsidRPr="00385B22" w:rsidDel="00B362DC">
          <w:rPr>
            <w:spacing w:val="-1"/>
          </w:rPr>
          <w:delText>using</w:delText>
        </w:r>
        <w:r w:rsidRPr="00385B22" w:rsidDel="00B362DC">
          <w:rPr>
            <w:spacing w:val="38"/>
          </w:rPr>
          <w:delText xml:space="preserve"> </w:delText>
        </w:r>
        <w:r w:rsidRPr="00385B22" w:rsidDel="00B362DC">
          <w:rPr>
            <w:spacing w:val="-1"/>
          </w:rPr>
          <w:delText>new</w:delText>
        </w:r>
        <w:r w:rsidRPr="00385B22" w:rsidDel="00B362DC">
          <w:rPr>
            <w:spacing w:val="24"/>
          </w:rPr>
          <w:delText xml:space="preserve"> </w:delText>
        </w:r>
        <w:r w:rsidRPr="00385B22" w:rsidDel="00B362DC">
          <w:rPr>
            <w:spacing w:val="-1"/>
          </w:rPr>
          <w:delText>technology</w:delText>
        </w:r>
        <w:r w:rsidRPr="00385B22" w:rsidDel="00B362DC">
          <w:rPr>
            <w:spacing w:val="37"/>
            <w:w w:val="101"/>
          </w:rPr>
          <w:delText xml:space="preserve"> </w:delText>
        </w:r>
        <w:r w:rsidRPr="00385B22" w:rsidDel="00B362DC">
          <w:rPr>
            <w:spacing w:val="-1"/>
          </w:rPr>
          <w:delText>(</w:delText>
        </w:r>
        <w:r w:rsidRPr="00385B22" w:rsidDel="00B362DC">
          <w:rPr>
            <w:spacing w:val="-2"/>
          </w:rPr>
          <w:delText>NT)</w:delText>
        </w:r>
        <w:r w:rsidRPr="00385B22" w:rsidDel="00B362DC">
          <w:rPr>
            <w:spacing w:val="28"/>
          </w:rPr>
          <w:delText xml:space="preserve"> </w:delText>
        </w:r>
        <w:r w:rsidRPr="00385B22" w:rsidDel="00B362DC">
          <w:rPr>
            <w:spacing w:val="-2"/>
          </w:rPr>
          <w:delText>would</w:delText>
        </w:r>
        <w:r w:rsidRPr="00385B22" w:rsidDel="00B362DC">
          <w:rPr>
            <w:spacing w:val="25"/>
          </w:rPr>
          <w:delText xml:space="preserve"> </w:delText>
        </w:r>
        <w:r w:rsidRPr="00385B22" w:rsidDel="00B362DC">
          <w:rPr>
            <w:spacing w:val="-2"/>
          </w:rPr>
          <w:delText>therefore</w:delText>
        </w:r>
        <w:r w:rsidRPr="00385B22" w:rsidDel="00B362DC">
          <w:rPr>
            <w:spacing w:val="39"/>
            <w:w w:val="101"/>
          </w:rPr>
          <w:delText xml:space="preserve"> </w:delText>
        </w:r>
        <w:r w:rsidRPr="00385B22" w:rsidDel="00B362DC">
          <w:rPr>
            <w:spacing w:val="-2"/>
          </w:rPr>
          <w:delText>be</w:delText>
        </w:r>
        <w:r w:rsidRPr="00385B22" w:rsidDel="00B362DC">
          <w:rPr>
            <w:spacing w:val="39"/>
          </w:rPr>
          <w:delText xml:space="preserve"> </w:delText>
        </w:r>
        <w:r w:rsidRPr="00385B22" w:rsidDel="00B362DC">
          <w:rPr>
            <w:spacing w:val="-2"/>
          </w:rPr>
          <w:delText>particularly</w:delText>
        </w:r>
        <w:r w:rsidRPr="00385B22" w:rsidDel="00B362DC">
          <w:rPr>
            <w:spacing w:val="39"/>
            <w:w w:val="101"/>
          </w:rPr>
          <w:delText xml:space="preserve"> </w:delText>
        </w:r>
        <w:r w:rsidRPr="00385B22" w:rsidDel="00B362DC">
          <w:rPr>
            <w:spacing w:val="-2"/>
          </w:rPr>
          <w:delText>beneficial</w:delText>
        </w:r>
        <w:r w:rsidRPr="00385B22" w:rsidDel="00B362DC">
          <w:rPr>
            <w:spacing w:val="32"/>
          </w:rPr>
          <w:delText xml:space="preserve"> </w:delText>
        </w:r>
        <w:r w:rsidRPr="00385B22" w:rsidDel="00B362DC">
          <w:rPr>
            <w:spacing w:val="-2"/>
          </w:rPr>
          <w:delText>at</w:delText>
        </w:r>
        <w:r w:rsidRPr="00385B22" w:rsidDel="00B362DC">
          <w:rPr>
            <w:spacing w:val="30"/>
            <w:w w:val="101"/>
          </w:rPr>
          <w:delText xml:space="preserve"> </w:delText>
        </w:r>
        <w:r w:rsidRPr="00385B22" w:rsidDel="00B362DC">
          <w:rPr>
            <w:spacing w:val="-2"/>
          </w:rPr>
          <w:delText>S-Band.</w:delText>
        </w:r>
        <w:r w:rsidRPr="00385B22" w:rsidDel="00B362DC">
          <w:rPr>
            <w:spacing w:val="22"/>
            <w:w w:val="101"/>
          </w:rPr>
          <w:delText xml:space="preserve">  </w:delText>
        </w:r>
        <w:r w:rsidRPr="00385B22" w:rsidDel="00B362DC">
          <w:rPr>
            <w:spacing w:val="-2"/>
          </w:rPr>
          <w:delText>The</w:delText>
        </w:r>
        <w:r w:rsidRPr="00385B22" w:rsidDel="00B362DC">
          <w:rPr>
            <w:spacing w:val="40"/>
          </w:rPr>
          <w:delText xml:space="preserve"> </w:delText>
        </w:r>
        <w:r w:rsidRPr="00385B22" w:rsidDel="00B362DC">
          <w:rPr>
            <w:spacing w:val="-2"/>
          </w:rPr>
          <w:delText>requirement</w:delText>
        </w:r>
        <w:r w:rsidRPr="00385B22" w:rsidDel="00B362DC">
          <w:rPr>
            <w:spacing w:val="26"/>
          </w:rPr>
          <w:delText xml:space="preserve"> </w:delText>
        </w:r>
        <w:r w:rsidRPr="00385B22" w:rsidDel="00B362DC">
          <w:rPr>
            <w:spacing w:val="-2"/>
          </w:rPr>
          <w:delText>to</w:delText>
        </w:r>
        <w:r w:rsidRPr="00385B22" w:rsidDel="00B362DC">
          <w:rPr>
            <w:spacing w:val="25"/>
          </w:rPr>
          <w:delText xml:space="preserve"> </w:delText>
        </w:r>
        <w:r w:rsidRPr="00385B22" w:rsidDel="00B362DC">
          <w:rPr>
            <w:spacing w:val="-2"/>
          </w:rPr>
          <w:delText>trigger</w:delText>
        </w:r>
        <w:r w:rsidRPr="00385B22" w:rsidDel="00B362DC">
          <w:delText xml:space="preserve"> </w:delText>
        </w:r>
        <w:r w:rsidRPr="00385B22" w:rsidDel="00B362DC">
          <w:rPr>
            <w:spacing w:val="-1"/>
          </w:rPr>
          <w:delText>Racons was dropped in order not to</w:delText>
        </w:r>
        <w:r w:rsidRPr="00385B22" w:rsidDel="00B362DC">
          <w:rPr>
            <w:spacing w:val="11"/>
          </w:rPr>
          <w:delText xml:space="preserve"> </w:delText>
        </w:r>
        <w:r w:rsidRPr="00385B22" w:rsidDel="00B362DC">
          <w:rPr>
            <w:spacing w:val="-1"/>
          </w:rPr>
          <w:delText xml:space="preserve">limit </w:delText>
        </w:r>
        <w:r w:rsidRPr="00385B22" w:rsidDel="00B362DC">
          <w:rPr>
            <w:spacing w:val="-2"/>
          </w:rPr>
          <w:delText>the possibilities of improving radar</w:delText>
        </w:r>
        <w:r w:rsidRPr="00385B22" w:rsidDel="00B362DC">
          <w:rPr>
            <w:spacing w:val="7"/>
          </w:rPr>
          <w:delText xml:space="preserve"> </w:delText>
        </w:r>
        <w:r w:rsidRPr="00385B22" w:rsidDel="00B362DC">
          <w:rPr>
            <w:spacing w:val="-2"/>
          </w:rPr>
          <w:delText>performance</w:delText>
        </w:r>
        <w:r w:rsidRPr="00385B22" w:rsidDel="00B362DC">
          <w:rPr>
            <w:spacing w:val="6"/>
          </w:rPr>
          <w:delText xml:space="preserve"> </w:delText>
        </w:r>
        <w:r w:rsidRPr="00385B22" w:rsidDel="00B362DC">
          <w:rPr>
            <w:spacing w:val="-2"/>
          </w:rPr>
          <w:delText>in</w:delText>
        </w:r>
        <w:r w:rsidRPr="00385B22" w:rsidDel="00B362DC">
          <w:rPr>
            <w:spacing w:val="3"/>
          </w:rPr>
          <w:delText xml:space="preserve"> </w:delText>
        </w:r>
        <w:r w:rsidRPr="00385B22" w:rsidDel="00B362DC">
          <w:rPr>
            <w:spacing w:val="-2"/>
          </w:rPr>
          <w:delText>clutter.</w:delText>
        </w:r>
        <w:r w:rsidRPr="00385B22" w:rsidDel="00B362DC">
          <w:rPr>
            <w:spacing w:val="2"/>
          </w:rPr>
          <w:delText xml:space="preserve">  </w:delText>
        </w:r>
        <w:r w:rsidRPr="00385B22" w:rsidDel="00B362DC">
          <w:rPr>
            <w:spacing w:val="-2"/>
          </w:rPr>
          <w:delText>However,</w:delText>
        </w:r>
        <w:r w:rsidRPr="00385B22" w:rsidDel="00B362DC">
          <w:rPr>
            <w:spacing w:val="13"/>
            <w:w w:val="101"/>
          </w:rPr>
          <w:delText xml:space="preserve"> </w:delText>
        </w:r>
        <w:r w:rsidRPr="00385B22" w:rsidDel="00B362DC">
          <w:rPr>
            <w:spacing w:val="-2"/>
          </w:rPr>
          <w:delText>IMO</w:delText>
        </w:r>
        <w:r w:rsidRPr="00385B22" w:rsidDel="00B362DC">
          <w:delText xml:space="preserve"> </w:delText>
        </w:r>
        <w:r w:rsidRPr="00385B22" w:rsidDel="00B362DC">
          <w:rPr>
            <w:spacing w:val="-1"/>
          </w:rPr>
          <w:delText>continues to</w:delText>
        </w:r>
        <w:r w:rsidRPr="00385B22" w:rsidDel="00B362DC">
          <w:rPr>
            <w:spacing w:val="16"/>
            <w:w w:val="101"/>
          </w:rPr>
          <w:delText xml:space="preserve"> </w:delText>
        </w:r>
        <w:r w:rsidRPr="00385B22" w:rsidDel="00B362DC">
          <w:rPr>
            <w:spacing w:val="-1"/>
          </w:rPr>
          <w:delText>recognize the importance of</w:delText>
        </w:r>
        <w:r w:rsidRPr="00385B22" w:rsidDel="00B362DC">
          <w:rPr>
            <w:spacing w:val="17"/>
            <w:w w:val="101"/>
          </w:rPr>
          <w:delText xml:space="preserve"> </w:delText>
        </w:r>
        <w:r w:rsidRPr="00385B22" w:rsidDel="00B362DC">
          <w:rPr>
            <w:spacing w:val="-1"/>
          </w:rPr>
          <w:delText>Racons as</w:delText>
        </w:r>
        <w:r w:rsidRPr="00385B22" w:rsidDel="00B362DC">
          <w:rPr>
            <w:spacing w:val="10"/>
          </w:rPr>
          <w:delText xml:space="preserve"> </w:delText>
        </w:r>
        <w:r w:rsidRPr="00385B22" w:rsidDel="00B362DC">
          <w:rPr>
            <w:spacing w:val="-1"/>
          </w:rPr>
          <w:delText>an</w:delText>
        </w:r>
        <w:r w:rsidRPr="00385B22" w:rsidDel="00B362DC">
          <w:rPr>
            <w:spacing w:val="10"/>
          </w:rPr>
          <w:delText xml:space="preserve"> </w:delText>
        </w:r>
        <w:r w:rsidRPr="00385B22" w:rsidDel="00B362DC">
          <w:rPr>
            <w:spacing w:val="-1"/>
          </w:rPr>
          <w:delText>aid to</w:delText>
        </w:r>
        <w:r w:rsidRPr="00385B22" w:rsidDel="00B362DC">
          <w:rPr>
            <w:spacing w:val="18"/>
            <w:w w:val="101"/>
          </w:rPr>
          <w:delText xml:space="preserve"> </w:delText>
        </w:r>
        <w:r w:rsidRPr="00385B22" w:rsidDel="00B362DC">
          <w:rPr>
            <w:spacing w:val="-1"/>
          </w:rPr>
          <w:delText>na</w:delText>
        </w:r>
        <w:r w:rsidRPr="00385B22" w:rsidDel="00B362DC">
          <w:rPr>
            <w:spacing w:val="-2"/>
          </w:rPr>
          <w:delText>vigation,</w:delText>
        </w:r>
        <w:r w:rsidRPr="00385B22" w:rsidDel="00B362DC">
          <w:rPr>
            <w:spacing w:val="9"/>
          </w:rPr>
          <w:delText xml:space="preserve"> </w:delText>
        </w:r>
        <w:r w:rsidRPr="00385B22" w:rsidDel="00B362DC">
          <w:rPr>
            <w:spacing w:val="-2"/>
          </w:rPr>
          <w:delText>since they</w:delText>
        </w:r>
        <w:r w:rsidRPr="00385B22" w:rsidDel="00B362DC">
          <w:rPr>
            <w:spacing w:val="18"/>
            <w:w w:val="101"/>
          </w:rPr>
          <w:delText xml:space="preserve"> </w:delText>
        </w:r>
        <w:r w:rsidRPr="00385B22" w:rsidDel="00B362DC">
          <w:rPr>
            <w:spacing w:val="-2"/>
          </w:rPr>
          <w:delText>provide</w:delText>
        </w:r>
        <w:r w:rsidRPr="00385B22" w:rsidDel="00B362DC">
          <w:rPr>
            <w:spacing w:val="8"/>
          </w:rPr>
          <w:delText xml:space="preserve"> </w:delText>
        </w:r>
        <w:r w:rsidRPr="00385B22" w:rsidDel="00B362DC">
          <w:rPr>
            <w:spacing w:val="-2"/>
          </w:rPr>
          <w:delText>a</w:delText>
        </w:r>
        <w:r w:rsidRPr="00385B22" w:rsidDel="00B362DC">
          <w:rPr>
            <w:spacing w:val="15"/>
          </w:rPr>
          <w:delText xml:space="preserve"> </w:delText>
        </w:r>
        <w:r w:rsidRPr="00385B22" w:rsidDel="00B362DC">
          <w:rPr>
            <w:spacing w:val="-2"/>
          </w:rPr>
          <w:delText>means</w:delText>
        </w:r>
        <w:r w:rsidRPr="00385B22" w:rsidDel="00B362DC">
          <w:rPr>
            <w:spacing w:val="8"/>
          </w:rPr>
          <w:delText xml:space="preserve"> </w:delText>
        </w:r>
        <w:r w:rsidRPr="00385B22" w:rsidDel="00B362DC">
          <w:rPr>
            <w:spacing w:val="-2"/>
          </w:rPr>
          <w:delText>of</w:delText>
        </w:r>
        <w:r w:rsidRPr="00385B22" w:rsidDel="00B362DC">
          <w:rPr>
            <w:spacing w:val="13"/>
          </w:rPr>
          <w:delText xml:space="preserve"> </w:delText>
        </w:r>
        <w:r w:rsidRPr="00385B22" w:rsidDel="00B362DC">
          <w:rPr>
            <w:spacing w:val="-2"/>
          </w:rPr>
          <w:delText>identifying</w:delText>
        </w:r>
        <w:r w:rsidRPr="00385B22" w:rsidDel="00B362DC">
          <w:delText xml:space="preserve"> </w:delText>
        </w:r>
        <w:r w:rsidRPr="00385B22" w:rsidDel="00B362DC">
          <w:rPr>
            <w:spacing w:val="-1"/>
          </w:rPr>
          <w:delText>and locating navigation marks in poor visibility without</w:delText>
        </w:r>
        <w:r w:rsidRPr="00385B22" w:rsidDel="00B362DC">
          <w:rPr>
            <w:spacing w:val="8"/>
          </w:rPr>
          <w:delText xml:space="preserve"> </w:delText>
        </w:r>
        <w:r w:rsidRPr="00385B22" w:rsidDel="00B362DC">
          <w:rPr>
            <w:spacing w:val="-1"/>
          </w:rPr>
          <w:delText>reliance on GNSS</w:delText>
        </w:r>
        <w:r w:rsidRPr="00385B22" w:rsidDel="00B362DC">
          <w:rPr>
            <w:spacing w:val="3"/>
          </w:rPr>
          <w:delText xml:space="preserve"> </w:delText>
        </w:r>
        <w:r w:rsidRPr="00385B22" w:rsidDel="00B362DC">
          <w:rPr>
            <w:spacing w:val="-1"/>
          </w:rPr>
          <w:delText>or other</w:delText>
        </w:r>
        <w:r w:rsidRPr="00385B22" w:rsidDel="00B362DC">
          <w:rPr>
            <w:spacing w:val="1"/>
          </w:rPr>
          <w:delText xml:space="preserve"> </w:delText>
        </w:r>
        <w:r w:rsidRPr="00385B22" w:rsidDel="00B362DC">
          <w:rPr>
            <w:spacing w:val="-1"/>
          </w:rPr>
          <w:delText>electronic</w:delText>
        </w:r>
        <w:r w:rsidRPr="00385B22" w:rsidDel="00B362DC">
          <w:rPr>
            <w:spacing w:val="10"/>
          </w:rPr>
          <w:delText xml:space="preserve"> </w:delText>
        </w:r>
        <w:r w:rsidRPr="00385B22" w:rsidDel="00B362DC">
          <w:rPr>
            <w:spacing w:val="-2"/>
          </w:rPr>
          <w:delText>position fixing systems.</w:delText>
        </w:r>
        <w:r w:rsidRPr="00385B22" w:rsidDel="00B362DC">
          <w:delText xml:space="preserve"> </w:delText>
        </w:r>
        <w:r w:rsidRPr="00385B22" w:rsidDel="00B362DC">
          <w:rPr>
            <w:spacing w:val="-1"/>
          </w:rPr>
          <w:delText>For this</w:delText>
        </w:r>
        <w:r w:rsidRPr="00385B22" w:rsidDel="00B362DC">
          <w:rPr>
            <w:spacing w:val="17"/>
            <w:w w:val="101"/>
          </w:rPr>
          <w:delText xml:space="preserve"> </w:delText>
        </w:r>
        <w:r w:rsidRPr="00385B22" w:rsidDel="00B362DC">
          <w:rPr>
            <w:spacing w:val="-1"/>
          </w:rPr>
          <w:delText>reason the</w:delText>
        </w:r>
        <w:r w:rsidRPr="00385B22" w:rsidDel="00B362DC">
          <w:rPr>
            <w:spacing w:val="15"/>
            <w:w w:val="101"/>
          </w:rPr>
          <w:delText xml:space="preserve"> </w:delText>
        </w:r>
        <w:r w:rsidRPr="00385B22" w:rsidDel="00B362DC">
          <w:rPr>
            <w:spacing w:val="-1"/>
          </w:rPr>
          <w:delText>requirement at X-Band on</w:delText>
        </w:r>
        <w:r w:rsidRPr="00385B22" w:rsidDel="00B362DC">
          <w:rPr>
            <w:spacing w:val="16"/>
          </w:rPr>
          <w:delText xml:space="preserve"> </w:delText>
        </w:r>
        <w:r w:rsidRPr="00385B22" w:rsidDel="00B362DC">
          <w:rPr>
            <w:spacing w:val="-1"/>
          </w:rPr>
          <w:delText>Raco</w:delText>
        </w:r>
        <w:r w:rsidRPr="00385B22" w:rsidDel="00B362DC">
          <w:rPr>
            <w:spacing w:val="-2"/>
          </w:rPr>
          <w:delText>n compatibility</w:delText>
        </w:r>
        <w:r w:rsidRPr="00385B22" w:rsidDel="00B362DC">
          <w:rPr>
            <w:spacing w:val="18"/>
          </w:rPr>
          <w:delText xml:space="preserve"> </w:delText>
        </w:r>
        <w:r w:rsidRPr="00385B22" w:rsidDel="00B362DC">
          <w:rPr>
            <w:spacing w:val="-2"/>
          </w:rPr>
          <w:delText>has</w:delText>
        </w:r>
        <w:r w:rsidRPr="00385B22" w:rsidDel="00B362DC">
          <w:rPr>
            <w:spacing w:val="14"/>
            <w:w w:val="101"/>
          </w:rPr>
          <w:delText xml:space="preserve"> </w:delText>
        </w:r>
        <w:r w:rsidRPr="00385B22" w:rsidDel="00B362DC">
          <w:rPr>
            <w:spacing w:val="-2"/>
          </w:rPr>
          <w:delText>not</w:delText>
        </w:r>
        <w:r w:rsidRPr="00385B22" w:rsidDel="00B362DC">
          <w:rPr>
            <w:spacing w:val="18"/>
          </w:rPr>
          <w:delText xml:space="preserve"> </w:delText>
        </w:r>
        <w:r w:rsidRPr="00385B22" w:rsidDel="00B362DC">
          <w:rPr>
            <w:spacing w:val="-2"/>
          </w:rPr>
          <w:delText>been</w:delText>
        </w:r>
        <w:r w:rsidRPr="00385B22" w:rsidDel="00B362DC">
          <w:rPr>
            <w:spacing w:val="7"/>
          </w:rPr>
          <w:delText xml:space="preserve"> </w:delText>
        </w:r>
        <w:r w:rsidRPr="00385B22" w:rsidDel="00B362DC">
          <w:rPr>
            <w:spacing w:val="-2"/>
          </w:rPr>
          <w:delText>altered.</w:delText>
        </w:r>
      </w:del>
    </w:p>
    <w:p w14:paraId="311C9D29" w14:textId="3879A16E" w:rsidR="00F27F90" w:rsidRPr="00385B22" w:rsidDel="00B362DC" w:rsidRDefault="00DE6361">
      <w:pPr>
        <w:pStyle w:val="BodyText"/>
        <w:spacing w:before="166" w:line="233" w:lineRule="auto"/>
        <w:ind w:left="31" w:right="792" w:firstLine="15"/>
        <w:rPr>
          <w:del w:id="227" w:author="Alan Grant" w:date="2025-03-31T15:25:00Z"/>
        </w:rPr>
      </w:pPr>
      <w:del w:id="228" w:author="Alan Grant" w:date="2025-03-31T15:25:00Z">
        <w:r w:rsidRPr="00385B22" w:rsidDel="00B362DC">
          <w:rPr>
            <w:spacing w:val="-1"/>
          </w:rPr>
          <w:delText>Prior to</w:delText>
        </w:r>
        <w:r w:rsidRPr="00385B22" w:rsidDel="00B362DC">
          <w:rPr>
            <w:spacing w:val="18"/>
          </w:rPr>
          <w:delText xml:space="preserve"> </w:delText>
        </w:r>
        <w:r w:rsidRPr="00385B22" w:rsidDel="00B362DC">
          <w:rPr>
            <w:spacing w:val="-1"/>
          </w:rPr>
          <w:delText>IMO’s decision, the</w:delText>
        </w:r>
        <w:r w:rsidRPr="00385B22" w:rsidDel="00B362DC">
          <w:rPr>
            <w:spacing w:val="14"/>
            <w:w w:val="101"/>
          </w:rPr>
          <w:delText xml:space="preserve"> </w:delText>
        </w:r>
        <w:r w:rsidRPr="00385B22" w:rsidDel="00B362DC">
          <w:rPr>
            <w:spacing w:val="-1"/>
          </w:rPr>
          <w:delText>Nautical</w:delText>
        </w:r>
        <w:r w:rsidRPr="00385B22" w:rsidDel="00B362DC">
          <w:rPr>
            <w:spacing w:val="16"/>
            <w:w w:val="101"/>
          </w:rPr>
          <w:delText xml:space="preserve"> </w:delText>
        </w:r>
        <w:r w:rsidRPr="00385B22" w:rsidDel="00B362DC">
          <w:rPr>
            <w:spacing w:val="-1"/>
          </w:rPr>
          <w:delText>Institute carried out a</w:delText>
        </w:r>
        <w:r w:rsidRPr="00385B22" w:rsidDel="00B362DC">
          <w:rPr>
            <w:spacing w:val="7"/>
          </w:rPr>
          <w:delText xml:space="preserve"> </w:delText>
        </w:r>
        <w:r w:rsidRPr="00385B22" w:rsidDel="00B362DC">
          <w:rPr>
            <w:spacing w:val="-1"/>
          </w:rPr>
          <w:delText>survey</w:delText>
        </w:r>
        <w:r w:rsidRPr="00385B22" w:rsidDel="00B362DC">
          <w:rPr>
            <w:spacing w:val="6"/>
          </w:rPr>
          <w:delText xml:space="preserve"> </w:delText>
        </w:r>
        <w:r w:rsidRPr="00385B22" w:rsidDel="00B362DC">
          <w:rPr>
            <w:spacing w:val="-1"/>
          </w:rPr>
          <w:delText>of</w:delText>
        </w:r>
        <w:r w:rsidRPr="00385B22" w:rsidDel="00B362DC">
          <w:rPr>
            <w:spacing w:val="12"/>
            <w:w w:val="101"/>
          </w:rPr>
          <w:delText xml:space="preserve"> </w:delText>
        </w:r>
        <w:r w:rsidRPr="00385B22" w:rsidDel="00B362DC">
          <w:rPr>
            <w:spacing w:val="-1"/>
          </w:rPr>
          <w:delText>br</w:delText>
        </w:r>
        <w:r w:rsidRPr="00385B22" w:rsidDel="00B362DC">
          <w:rPr>
            <w:spacing w:val="-2"/>
          </w:rPr>
          <w:delText>idge</w:delText>
        </w:r>
        <w:r w:rsidRPr="00385B22" w:rsidDel="00B362DC">
          <w:rPr>
            <w:spacing w:val="8"/>
          </w:rPr>
          <w:delText xml:space="preserve"> </w:delText>
        </w:r>
        <w:r w:rsidRPr="00385B22" w:rsidDel="00B362DC">
          <w:rPr>
            <w:spacing w:val="-2"/>
          </w:rPr>
          <w:delText>officers</w:delText>
        </w:r>
        <w:r w:rsidRPr="00385B22" w:rsidDel="00B362DC">
          <w:rPr>
            <w:spacing w:val="8"/>
          </w:rPr>
          <w:delText xml:space="preserve"> </w:delText>
        </w:r>
        <w:r w:rsidRPr="00385B22" w:rsidDel="00B362DC">
          <w:rPr>
            <w:spacing w:val="-2"/>
          </w:rPr>
          <w:delText>and</w:delText>
        </w:r>
        <w:r w:rsidRPr="00385B22" w:rsidDel="00B362DC">
          <w:rPr>
            <w:spacing w:val="8"/>
          </w:rPr>
          <w:delText xml:space="preserve"> </w:delText>
        </w:r>
        <w:r w:rsidRPr="00385B22" w:rsidDel="00B362DC">
          <w:rPr>
            <w:spacing w:val="-2"/>
          </w:rPr>
          <w:delText>established that there</w:delText>
        </w:r>
        <w:r w:rsidRPr="00385B22" w:rsidDel="00B362DC">
          <w:rPr>
            <w:spacing w:val="4"/>
          </w:rPr>
          <w:delText xml:space="preserve"> </w:delText>
        </w:r>
        <w:r w:rsidRPr="00385B22" w:rsidDel="00B362DC">
          <w:rPr>
            <w:spacing w:val="-2"/>
          </w:rPr>
          <w:delText>was</w:delText>
        </w:r>
        <w:r w:rsidRPr="00385B22" w:rsidDel="00B362DC">
          <w:delText xml:space="preserve"> </w:delText>
        </w:r>
        <w:r w:rsidRPr="00385B22" w:rsidDel="00B362DC">
          <w:rPr>
            <w:spacing w:val="-1"/>
          </w:rPr>
          <w:delText>a</w:delText>
        </w:r>
        <w:r w:rsidRPr="00385B22" w:rsidDel="00B362DC">
          <w:rPr>
            <w:spacing w:val="29"/>
          </w:rPr>
          <w:delText xml:space="preserve"> </w:delText>
        </w:r>
        <w:r w:rsidRPr="00385B22" w:rsidDel="00B362DC">
          <w:rPr>
            <w:spacing w:val="-1"/>
          </w:rPr>
          <w:delText>consensus</w:delText>
        </w:r>
        <w:r w:rsidRPr="00385B22" w:rsidDel="00B362DC">
          <w:rPr>
            <w:spacing w:val="27"/>
            <w:w w:val="101"/>
          </w:rPr>
          <w:delText xml:space="preserve"> </w:delText>
        </w:r>
        <w:r w:rsidRPr="00385B22" w:rsidDel="00B362DC">
          <w:rPr>
            <w:spacing w:val="-1"/>
          </w:rPr>
          <w:delText>on</w:delText>
        </w:r>
        <w:r w:rsidRPr="00385B22" w:rsidDel="00B362DC">
          <w:rPr>
            <w:spacing w:val="29"/>
          </w:rPr>
          <w:delText xml:space="preserve"> </w:delText>
        </w:r>
        <w:r w:rsidRPr="00385B22" w:rsidDel="00B362DC">
          <w:rPr>
            <w:spacing w:val="-1"/>
          </w:rPr>
          <w:delText>an</w:delText>
        </w:r>
        <w:r w:rsidRPr="00385B22" w:rsidDel="00B362DC">
          <w:rPr>
            <w:spacing w:val="29"/>
          </w:rPr>
          <w:delText xml:space="preserve"> </w:delText>
        </w:r>
        <w:r w:rsidRPr="00385B22" w:rsidDel="00B362DC">
          <w:rPr>
            <w:spacing w:val="-1"/>
          </w:rPr>
          <w:delText>approach</w:delText>
        </w:r>
        <w:r w:rsidRPr="00385B22" w:rsidDel="00B362DC">
          <w:rPr>
            <w:spacing w:val="22"/>
            <w:w w:val="101"/>
          </w:rPr>
          <w:delText xml:space="preserve"> </w:delText>
        </w:r>
        <w:r w:rsidRPr="00385B22" w:rsidDel="00B362DC">
          <w:rPr>
            <w:spacing w:val="-1"/>
          </w:rPr>
          <w:delText>that</w:delText>
        </w:r>
        <w:r w:rsidRPr="00385B22" w:rsidDel="00B362DC">
          <w:rPr>
            <w:spacing w:val="30"/>
            <w:w w:val="101"/>
          </w:rPr>
          <w:delText xml:space="preserve"> </w:delText>
        </w:r>
        <w:r w:rsidRPr="00385B22" w:rsidDel="00B362DC">
          <w:rPr>
            <w:spacing w:val="-1"/>
          </w:rPr>
          <w:delText>effectively</w:delText>
        </w:r>
        <w:r w:rsidRPr="00385B22" w:rsidDel="00B362DC">
          <w:rPr>
            <w:spacing w:val="24"/>
          </w:rPr>
          <w:delText xml:space="preserve"> </w:delText>
        </w:r>
        <w:r w:rsidRPr="00385B22" w:rsidDel="00B362DC">
          <w:rPr>
            <w:spacing w:val="-1"/>
          </w:rPr>
          <w:delText>trades</w:delText>
        </w:r>
        <w:r w:rsidRPr="00385B22" w:rsidDel="00B362DC">
          <w:rPr>
            <w:spacing w:val="27"/>
            <w:w w:val="101"/>
          </w:rPr>
          <w:delText xml:space="preserve"> </w:delText>
        </w:r>
        <w:r w:rsidRPr="00385B22" w:rsidDel="00B362DC">
          <w:rPr>
            <w:spacing w:val="-1"/>
          </w:rPr>
          <w:delText>S-B</w:delText>
        </w:r>
        <w:r w:rsidRPr="00385B22" w:rsidDel="00B362DC">
          <w:rPr>
            <w:spacing w:val="-2"/>
          </w:rPr>
          <w:delText>and</w:delText>
        </w:r>
        <w:r w:rsidRPr="00385B22" w:rsidDel="00B362DC">
          <w:rPr>
            <w:spacing w:val="38"/>
          </w:rPr>
          <w:delText xml:space="preserve"> </w:delText>
        </w:r>
        <w:r w:rsidRPr="00385B22" w:rsidDel="00B362DC">
          <w:rPr>
            <w:spacing w:val="-2"/>
          </w:rPr>
          <w:delText>Racon</w:delText>
        </w:r>
        <w:r w:rsidRPr="00385B22" w:rsidDel="00B362DC">
          <w:rPr>
            <w:spacing w:val="28"/>
            <w:w w:val="101"/>
          </w:rPr>
          <w:delText xml:space="preserve"> </w:delText>
        </w:r>
        <w:r w:rsidRPr="00385B22" w:rsidDel="00B362DC">
          <w:rPr>
            <w:spacing w:val="-2"/>
          </w:rPr>
          <w:delText>compatibility</w:delText>
        </w:r>
        <w:r w:rsidRPr="00385B22" w:rsidDel="00B362DC">
          <w:rPr>
            <w:spacing w:val="22"/>
            <w:w w:val="101"/>
          </w:rPr>
          <w:delText xml:space="preserve"> </w:delText>
        </w:r>
        <w:r w:rsidRPr="00385B22" w:rsidDel="00B362DC">
          <w:rPr>
            <w:spacing w:val="-2"/>
          </w:rPr>
          <w:delText>for</w:delText>
        </w:r>
        <w:r w:rsidRPr="00385B22" w:rsidDel="00B362DC">
          <w:rPr>
            <w:spacing w:val="34"/>
          </w:rPr>
          <w:delText xml:space="preserve"> </w:delText>
        </w:r>
        <w:r w:rsidRPr="00385B22" w:rsidDel="00B362DC">
          <w:rPr>
            <w:spacing w:val="-2"/>
          </w:rPr>
          <w:delText>improved</w:delText>
        </w:r>
        <w:r w:rsidRPr="00385B22" w:rsidDel="00B362DC">
          <w:rPr>
            <w:spacing w:val="35"/>
            <w:w w:val="101"/>
          </w:rPr>
          <w:delText xml:space="preserve"> </w:delText>
        </w:r>
        <w:r w:rsidRPr="00385B22" w:rsidDel="00B362DC">
          <w:rPr>
            <w:spacing w:val="-2"/>
          </w:rPr>
          <w:delText>radar</w:delText>
        </w:r>
        <w:r w:rsidRPr="00385B22" w:rsidDel="00B362DC">
          <w:rPr>
            <w:spacing w:val="30"/>
          </w:rPr>
          <w:delText xml:space="preserve"> </w:delText>
        </w:r>
        <w:r w:rsidRPr="00385B22" w:rsidDel="00B362DC">
          <w:rPr>
            <w:spacing w:val="-2"/>
          </w:rPr>
          <w:delText>detection</w:delText>
        </w:r>
        <w:r w:rsidRPr="00385B22" w:rsidDel="00B362DC">
          <w:rPr>
            <w:spacing w:val="33"/>
            <w:w w:val="101"/>
          </w:rPr>
          <w:delText xml:space="preserve"> </w:delText>
        </w:r>
        <w:r w:rsidRPr="00385B22" w:rsidDel="00B362DC">
          <w:rPr>
            <w:spacing w:val="-2"/>
          </w:rPr>
          <w:delText>in</w:delText>
        </w:r>
        <w:r w:rsidRPr="00385B22" w:rsidDel="00B362DC">
          <w:delText xml:space="preserve"> </w:delText>
        </w:r>
        <w:r w:rsidRPr="00385B22" w:rsidDel="00B362DC">
          <w:rPr>
            <w:spacing w:val="-1"/>
          </w:rPr>
          <w:delText>conditions</w:delText>
        </w:r>
        <w:r w:rsidRPr="00385B22" w:rsidDel="00B362DC">
          <w:rPr>
            <w:spacing w:val="13"/>
          </w:rPr>
          <w:delText xml:space="preserve"> </w:delText>
        </w:r>
        <w:r w:rsidRPr="00385B22" w:rsidDel="00B362DC">
          <w:rPr>
            <w:spacing w:val="-1"/>
          </w:rPr>
          <w:delText>of</w:delText>
        </w:r>
        <w:r w:rsidRPr="00385B22" w:rsidDel="00B362DC">
          <w:rPr>
            <w:spacing w:val="22"/>
          </w:rPr>
          <w:delText xml:space="preserve"> </w:delText>
        </w:r>
        <w:r w:rsidRPr="00385B22" w:rsidDel="00B362DC">
          <w:rPr>
            <w:spacing w:val="-1"/>
          </w:rPr>
          <w:delText>heavy</w:delText>
        </w:r>
        <w:r w:rsidRPr="00385B22" w:rsidDel="00B362DC">
          <w:rPr>
            <w:spacing w:val="16"/>
          </w:rPr>
          <w:delText xml:space="preserve"> </w:delText>
        </w:r>
        <w:r w:rsidRPr="00385B22" w:rsidDel="00B362DC">
          <w:rPr>
            <w:spacing w:val="-1"/>
          </w:rPr>
          <w:delText>clutter.</w:delText>
        </w:r>
        <w:r w:rsidRPr="00385B22" w:rsidDel="00B362DC">
          <w:rPr>
            <w:spacing w:val="17"/>
          </w:rPr>
          <w:delText xml:space="preserve">  </w:delText>
        </w:r>
        <w:r w:rsidRPr="00385B22" w:rsidDel="00B362DC">
          <w:rPr>
            <w:spacing w:val="-1"/>
          </w:rPr>
          <w:delText>New</w:delText>
        </w:r>
        <w:r w:rsidRPr="00385B22" w:rsidDel="00B362DC">
          <w:rPr>
            <w:spacing w:val="14"/>
            <w:w w:val="101"/>
          </w:rPr>
          <w:delText xml:space="preserve"> </w:delText>
        </w:r>
        <w:r w:rsidRPr="00385B22" w:rsidDel="00B362DC">
          <w:rPr>
            <w:spacing w:val="-1"/>
          </w:rPr>
          <w:delText>systems</w:delText>
        </w:r>
        <w:r w:rsidRPr="00385B22" w:rsidDel="00B362DC">
          <w:rPr>
            <w:spacing w:val="15"/>
            <w:w w:val="101"/>
          </w:rPr>
          <w:delText xml:space="preserve"> </w:delText>
        </w:r>
        <w:r w:rsidRPr="00385B22" w:rsidDel="00B362DC">
          <w:rPr>
            <w:spacing w:val="-1"/>
          </w:rPr>
          <w:delText>and</w:delText>
        </w:r>
        <w:r w:rsidRPr="00385B22" w:rsidDel="00B362DC">
          <w:rPr>
            <w:spacing w:val="16"/>
          </w:rPr>
          <w:delText xml:space="preserve"> </w:delText>
        </w:r>
        <w:r w:rsidRPr="00385B22" w:rsidDel="00B362DC">
          <w:rPr>
            <w:spacing w:val="-1"/>
          </w:rPr>
          <w:delText>services</w:delText>
        </w:r>
        <w:r w:rsidRPr="00385B22" w:rsidDel="00B362DC">
          <w:rPr>
            <w:spacing w:val="24"/>
            <w:w w:val="101"/>
          </w:rPr>
          <w:delText xml:space="preserve"> </w:delText>
        </w:r>
        <w:r w:rsidRPr="00385B22" w:rsidDel="00B362DC">
          <w:rPr>
            <w:spacing w:val="-1"/>
          </w:rPr>
          <w:delText>provide</w:delText>
        </w:r>
        <w:r w:rsidRPr="00385B22" w:rsidDel="00B362DC">
          <w:rPr>
            <w:spacing w:val="16"/>
          </w:rPr>
          <w:delText xml:space="preserve"> </w:delText>
        </w:r>
        <w:r w:rsidRPr="00385B22" w:rsidDel="00B362DC">
          <w:rPr>
            <w:spacing w:val="-1"/>
          </w:rPr>
          <w:delText>an</w:delText>
        </w:r>
        <w:r w:rsidRPr="00385B22" w:rsidDel="00B362DC">
          <w:rPr>
            <w:spacing w:val="14"/>
            <w:w w:val="101"/>
          </w:rPr>
          <w:delText xml:space="preserve"> </w:delText>
        </w:r>
        <w:r w:rsidRPr="00385B22" w:rsidDel="00B362DC">
          <w:rPr>
            <w:spacing w:val="-1"/>
          </w:rPr>
          <w:delText>ever-increa</w:delText>
        </w:r>
        <w:r w:rsidRPr="00385B22" w:rsidDel="00B362DC">
          <w:rPr>
            <w:spacing w:val="-2"/>
          </w:rPr>
          <w:delText>sing</w:delText>
        </w:r>
        <w:r w:rsidRPr="00385B22" w:rsidDel="00B362DC">
          <w:rPr>
            <w:spacing w:val="17"/>
          </w:rPr>
          <w:delText xml:space="preserve"> </w:delText>
        </w:r>
        <w:r w:rsidRPr="00385B22" w:rsidDel="00B362DC">
          <w:rPr>
            <w:spacing w:val="-2"/>
          </w:rPr>
          <w:delText>array</w:delText>
        </w:r>
        <w:r w:rsidRPr="00385B22" w:rsidDel="00B362DC">
          <w:rPr>
            <w:spacing w:val="13"/>
            <w:w w:val="101"/>
          </w:rPr>
          <w:delText xml:space="preserve"> </w:delText>
        </w:r>
        <w:r w:rsidRPr="00385B22" w:rsidDel="00B362DC">
          <w:rPr>
            <w:spacing w:val="-2"/>
          </w:rPr>
          <w:delText>of</w:delText>
        </w:r>
        <w:r w:rsidRPr="00385B22" w:rsidDel="00B362DC">
          <w:rPr>
            <w:spacing w:val="13"/>
          </w:rPr>
          <w:delText xml:space="preserve"> </w:delText>
        </w:r>
        <w:r w:rsidRPr="00385B22" w:rsidDel="00B362DC">
          <w:rPr>
            <w:spacing w:val="-2"/>
          </w:rPr>
          <w:delText>options through which</w:delText>
        </w:r>
        <w:r w:rsidRPr="00385B22" w:rsidDel="00B362DC">
          <w:delText xml:space="preserve"> </w:delText>
        </w:r>
        <w:r w:rsidRPr="00385B22" w:rsidDel="00B362DC">
          <w:rPr>
            <w:spacing w:val="-1"/>
          </w:rPr>
          <w:delText>to optimise service</w:delText>
        </w:r>
        <w:r w:rsidRPr="00385B22" w:rsidDel="00B362DC">
          <w:rPr>
            <w:spacing w:val="15"/>
          </w:rPr>
          <w:delText xml:space="preserve"> </w:delText>
        </w:r>
        <w:r w:rsidRPr="00385B22" w:rsidDel="00B362DC">
          <w:rPr>
            <w:spacing w:val="-1"/>
          </w:rPr>
          <w:delText>levels and</w:delText>
        </w:r>
        <w:r w:rsidRPr="00385B22" w:rsidDel="00B362DC">
          <w:rPr>
            <w:spacing w:val="14"/>
          </w:rPr>
          <w:delText xml:space="preserve"> </w:delText>
        </w:r>
        <w:r w:rsidRPr="00385B22" w:rsidDel="00B362DC">
          <w:rPr>
            <w:spacing w:val="-1"/>
          </w:rPr>
          <w:delText>reduce</w:delText>
        </w:r>
        <w:r w:rsidRPr="00385B22" w:rsidDel="00B362DC">
          <w:rPr>
            <w:spacing w:val="15"/>
            <w:w w:val="101"/>
          </w:rPr>
          <w:delText xml:space="preserve"> </w:delText>
        </w:r>
        <w:r w:rsidRPr="00385B22" w:rsidDel="00B362DC">
          <w:rPr>
            <w:spacing w:val="-1"/>
          </w:rPr>
          <w:delText>risk and cost.  At the</w:delText>
        </w:r>
        <w:r w:rsidRPr="00385B22" w:rsidDel="00B362DC">
          <w:rPr>
            <w:spacing w:val="7"/>
          </w:rPr>
          <w:delText xml:space="preserve"> </w:delText>
        </w:r>
        <w:r w:rsidRPr="00385B22" w:rsidDel="00B362DC">
          <w:rPr>
            <w:spacing w:val="-1"/>
          </w:rPr>
          <w:delText>same</w:delText>
        </w:r>
        <w:r w:rsidRPr="00385B22" w:rsidDel="00B362DC">
          <w:rPr>
            <w:spacing w:val="2"/>
          </w:rPr>
          <w:delText xml:space="preserve"> </w:delText>
        </w:r>
        <w:r w:rsidRPr="00385B22" w:rsidDel="00B362DC">
          <w:rPr>
            <w:spacing w:val="-1"/>
          </w:rPr>
          <w:delText>time, the</w:delText>
        </w:r>
        <w:r w:rsidRPr="00385B22" w:rsidDel="00B362DC">
          <w:rPr>
            <w:spacing w:val="15"/>
            <w:w w:val="101"/>
          </w:rPr>
          <w:delText xml:space="preserve"> </w:delText>
        </w:r>
        <w:r w:rsidRPr="00385B22" w:rsidDel="00B362DC">
          <w:rPr>
            <w:spacing w:val="-1"/>
          </w:rPr>
          <w:delText>ne</w:delText>
        </w:r>
        <w:r w:rsidRPr="00385B22" w:rsidDel="00B362DC">
          <w:rPr>
            <w:spacing w:val="-2"/>
          </w:rPr>
          <w:delText>ed for</w:delText>
        </w:r>
        <w:r w:rsidRPr="00385B22" w:rsidDel="00B362DC">
          <w:rPr>
            <w:spacing w:val="7"/>
          </w:rPr>
          <w:delText xml:space="preserve"> </w:delText>
        </w:r>
        <w:r w:rsidRPr="00385B22" w:rsidDel="00B362DC">
          <w:rPr>
            <w:spacing w:val="-2"/>
          </w:rPr>
          <w:delText>co-ordination</w:delText>
        </w:r>
        <w:r w:rsidRPr="00385B22" w:rsidDel="00B362DC">
          <w:rPr>
            <w:spacing w:val="1"/>
          </w:rPr>
          <w:delText xml:space="preserve"> </w:delText>
        </w:r>
        <w:r w:rsidRPr="00385B22" w:rsidDel="00B362DC">
          <w:rPr>
            <w:spacing w:val="-2"/>
          </w:rPr>
          <w:delText>through</w:delText>
        </w:r>
        <w:r w:rsidRPr="00385B22" w:rsidDel="00B362DC">
          <w:rPr>
            <w:spacing w:val="16"/>
            <w:w w:val="101"/>
          </w:rPr>
          <w:delText xml:space="preserve"> </w:delText>
        </w:r>
        <w:r w:rsidRPr="00385B22" w:rsidDel="00B362DC">
          <w:rPr>
            <w:spacing w:val="-2"/>
          </w:rPr>
          <w:delText>IALA</w:delText>
        </w:r>
        <w:r w:rsidRPr="00385B22" w:rsidDel="00B362DC">
          <w:rPr>
            <w:spacing w:val="7"/>
          </w:rPr>
          <w:delText xml:space="preserve"> </w:delText>
        </w:r>
        <w:r w:rsidRPr="00385B22" w:rsidDel="00B362DC">
          <w:rPr>
            <w:spacing w:val="-2"/>
          </w:rPr>
          <w:delText>and</w:delText>
        </w:r>
        <w:r w:rsidRPr="00385B22" w:rsidDel="00B362DC">
          <w:delText xml:space="preserve"> </w:delText>
        </w:r>
        <w:r w:rsidRPr="00385B22" w:rsidDel="00B362DC">
          <w:rPr>
            <w:spacing w:val="-2"/>
          </w:rPr>
          <w:delText>key</w:delText>
        </w:r>
        <w:r w:rsidRPr="00385B22" w:rsidDel="00B362DC">
          <w:rPr>
            <w:spacing w:val="27"/>
            <w:w w:val="101"/>
          </w:rPr>
          <w:delText xml:space="preserve"> </w:delText>
        </w:r>
        <w:r w:rsidRPr="00385B22" w:rsidDel="00B362DC">
          <w:rPr>
            <w:spacing w:val="-2"/>
          </w:rPr>
          <w:delText>stakeholders</w:delText>
        </w:r>
        <w:r w:rsidRPr="00385B22" w:rsidDel="00B362DC">
          <w:rPr>
            <w:spacing w:val="26"/>
            <w:w w:val="101"/>
          </w:rPr>
          <w:delText xml:space="preserve"> </w:delText>
        </w:r>
        <w:r w:rsidRPr="00385B22" w:rsidDel="00B362DC">
          <w:rPr>
            <w:spacing w:val="-2"/>
          </w:rPr>
          <w:delText>such</w:delText>
        </w:r>
        <w:r w:rsidRPr="00385B22" w:rsidDel="00B362DC">
          <w:rPr>
            <w:spacing w:val="26"/>
            <w:w w:val="101"/>
          </w:rPr>
          <w:delText xml:space="preserve"> </w:delText>
        </w:r>
        <w:r w:rsidRPr="00385B22" w:rsidDel="00B362DC">
          <w:rPr>
            <w:spacing w:val="-2"/>
          </w:rPr>
          <w:delText>as</w:delText>
        </w:r>
        <w:r w:rsidRPr="00385B22" w:rsidDel="00B362DC">
          <w:rPr>
            <w:spacing w:val="36"/>
          </w:rPr>
          <w:delText xml:space="preserve"> </w:delText>
        </w:r>
        <w:r w:rsidRPr="00385B22" w:rsidDel="00B362DC">
          <w:rPr>
            <w:spacing w:val="-2"/>
          </w:rPr>
          <w:delText>IMO</w:delText>
        </w:r>
        <w:r w:rsidRPr="00385B22" w:rsidDel="00B362DC">
          <w:rPr>
            <w:spacing w:val="27"/>
            <w:w w:val="101"/>
          </w:rPr>
          <w:delText xml:space="preserve"> </w:delText>
        </w:r>
        <w:r w:rsidRPr="00385B22" w:rsidDel="00B362DC">
          <w:rPr>
            <w:spacing w:val="-2"/>
          </w:rPr>
          <w:delText>and</w:delText>
        </w:r>
        <w:r w:rsidRPr="00385B22" w:rsidDel="00B362DC">
          <w:rPr>
            <w:spacing w:val="27"/>
          </w:rPr>
          <w:delText xml:space="preserve"> </w:delText>
        </w:r>
        <w:r w:rsidRPr="00385B22" w:rsidDel="00B362DC">
          <w:rPr>
            <w:spacing w:val="-2"/>
          </w:rPr>
          <w:delText>CIRM</w:delText>
        </w:r>
        <w:r w:rsidRPr="00385B22" w:rsidDel="00B362DC">
          <w:rPr>
            <w:spacing w:val="35"/>
          </w:rPr>
          <w:delText xml:space="preserve"> </w:delText>
        </w:r>
        <w:r w:rsidRPr="00385B22" w:rsidDel="00B362DC">
          <w:rPr>
            <w:spacing w:val="-2"/>
          </w:rPr>
          <w:delText>has</w:delText>
        </w:r>
        <w:r w:rsidRPr="00385B22" w:rsidDel="00B362DC">
          <w:rPr>
            <w:spacing w:val="34"/>
          </w:rPr>
          <w:delText xml:space="preserve"> </w:delText>
        </w:r>
        <w:r w:rsidRPr="00385B22" w:rsidDel="00B362DC">
          <w:rPr>
            <w:spacing w:val="-2"/>
          </w:rPr>
          <w:delText>never</w:delText>
        </w:r>
        <w:r w:rsidRPr="00385B22" w:rsidDel="00B362DC">
          <w:rPr>
            <w:spacing w:val="33"/>
            <w:w w:val="101"/>
          </w:rPr>
          <w:delText xml:space="preserve"> </w:delText>
        </w:r>
        <w:r w:rsidRPr="00385B22" w:rsidDel="00B362DC">
          <w:rPr>
            <w:spacing w:val="-2"/>
          </w:rPr>
          <w:delText>been</w:delText>
        </w:r>
        <w:r w:rsidRPr="00385B22" w:rsidDel="00B362DC">
          <w:rPr>
            <w:spacing w:val="33"/>
            <w:w w:val="101"/>
          </w:rPr>
          <w:delText xml:space="preserve"> </w:delText>
        </w:r>
        <w:r w:rsidRPr="00385B22" w:rsidDel="00B362DC">
          <w:rPr>
            <w:spacing w:val="-2"/>
          </w:rPr>
          <w:delText>more</w:delText>
        </w:r>
        <w:r w:rsidRPr="00385B22" w:rsidDel="00B362DC">
          <w:rPr>
            <w:spacing w:val="32"/>
          </w:rPr>
          <w:delText xml:space="preserve"> </w:delText>
        </w:r>
        <w:r w:rsidRPr="00385B22" w:rsidDel="00B362DC">
          <w:rPr>
            <w:spacing w:val="-2"/>
          </w:rPr>
          <w:delText>important</w:delText>
        </w:r>
        <w:r w:rsidRPr="00385B22" w:rsidDel="00B362DC">
          <w:rPr>
            <w:spacing w:val="32"/>
          </w:rPr>
          <w:delText xml:space="preserve"> </w:delText>
        </w:r>
        <w:r w:rsidRPr="00385B22" w:rsidDel="00B362DC">
          <w:rPr>
            <w:spacing w:val="-2"/>
          </w:rPr>
          <w:delText>in</w:delText>
        </w:r>
        <w:r w:rsidRPr="00385B22" w:rsidDel="00B362DC">
          <w:rPr>
            <w:spacing w:val="20"/>
            <w:w w:val="101"/>
          </w:rPr>
          <w:delText xml:space="preserve"> </w:delText>
        </w:r>
        <w:r w:rsidRPr="00385B22" w:rsidDel="00B362DC">
          <w:rPr>
            <w:spacing w:val="-2"/>
          </w:rPr>
          <w:delText>the</w:delText>
        </w:r>
        <w:r w:rsidRPr="00385B22" w:rsidDel="00B362DC">
          <w:rPr>
            <w:spacing w:val="25"/>
            <w:w w:val="101"/>
          </w:rPr>
          <w:delText xml:space="preserve"> </w:delText>
        </w:r>
        <w:r w:rsidRPr="00385B22" w:rsidDel="00B362DC">
          <w:rPr>
            <w:spacing w:val="-2"/>
          </w:rPr>
          <w:delText>endeavo</w:delText>
        </w:r>
        <w:r w:rsidRPr="00385B22" w:rsidDel="00B362DC">
          <w:rPr>
            <w:spacing w:val="-3"/>
          </w:rPr>
          <w:delText>ur</w:delText>
        </w:r>
        <w:r w:rsidRPr="00385B22" w:rsidDel="00B362DC">
          <w:rPr>
            <w:spacing w:val="20"/>
            <w:w w:val="101"/>
          </w:rPr>
          <w:delText xml:space="preserve"> </w:delText>
        </w:r>
        <w:r w:rsidRPr="00385B22" w:rsidDel="00B362DC">
          <w:rPr>
            <w:spacing w:val="-3"/>
          </w:rPr>
          <w:delText>to</w:delText>
        </w:r>
        <w:r w:rsidRPr="00385B22" w:rsidDel="00B362DC">
          <w:rPr>
            <w:spacing w:val="26"/>
          </w:rPr>
          <w:delText xml:space="preserve"> </w:delText>
        </w:r>
        <w:r w:rsidRPr="00385B22" w:rsidDel="00B362DC">
          <w:rPr>
            <w:spacing w:val="-3"/>
          </w:rPr>
          <w:delText>ensure</w:delText>
        </w:r>
        <w:r w:rsidRPr="00385B22" w:rsidDel="00B362DC">
          <w:rPr>
            <w:spacing w:val="27"/>
            <w:w w:val="102"/>
          </w:rPr>
          <w:delText xml:space="preserve"> </w:delText>
        </w:r>
        <w:r w:rsidRPr="00385B22" w:rsidDel="00B362DC">
          <w:rPr>
            <w:spacing w:val="-3"/>
          </w:rPr>
          <w:delText>consistent</w:delText>
        </w:r>
        <w:r w:rsidRPr="00385B22" w:rsidDel="00B362DC">
          <w:delText xml:space="preserve"> </w:delText>
        </w:r>
        <w:r w:rsidRPr="00385B22" w:rsidDel="00B362DC">
          <w:rPr>
            <w:spacing w:val="-1"/>
          </w:rPr>
          <w:delText>levels of service</w:delText>
        </w:r>
        <w:r w:rsidRPr="00385B22" w:rsidDel="00B362DC">
          <w:rPr>
            <w:spacing w:val="17"/>
            <w:w w:val="101"/>
          </w:rPr>
          <w:delText xml:space="preserve"> </w:delText>
        </w:r>
        <w:r w:rsidRPr="00385B22" w:rsidDel="00B362DC">
          <w:rPr>
            <w:spacing w:val="-1"/>
          </w:rPr>
          <w:delText>provision on an</w:delText>
        </w:r>
        <w:r w:rsidRPr="00385B22" w:rsidDel="00B362DC">
          <w:rPr>
            <w:spacing w:val="14"/>
          </w:rPr>
          <w:delText xml:space="preserve"> </w:delText>
        </w:r>
        <w:r w:rsidRPr="00385B22" w:rsidDel="00B362DC">
          <w:rPr>
            <w:spacing w:val="-1"/>
          </w:rPr>
          <w:delText>international</w:delText>
        </w:r>
        <w:r w:rsidRPr="00385B22" w:rsidDel="00B362DC">
          <w:rPr>
            <w:spacing w:val="17"/>
          </w:rPr>
          <w:delText xml:space="preserve"> </w:delText>
        </w:r>
        <w:r w:rsidRPr="00385B22" w:rsidDel="00B362DC">
          <w:rPr>
            <w:spacing w:val="-1"/>
          </w:rPr>
          <w:delText>basis.</w:delText>
        </w:r>
      </w:del>
    </w:p>
    <w:p w14:paraId="31C5F8C0" w14:textId="5834D230" w:rsidR="00F27F90" w:rsidRPr="00385B22" w:rsidDel="00B362DC" w:rsidRDefault="00DE6361">
      <w:pPr>
        <w:pStyle w:val="BodyText"/>
        <w:spacing w:before="164" w:line="227" w:lineRule="auto"/>
        <w:ind w:left="44" w:right="793" w:firstLine="1"/>
        <w:rPr>
          <w:del w:id="229" w:author="Alan Grant" w:date="2025-03-31T15:25:00Z"/>
        </w:rPr>
      </w:pPr>
      <w:del w:id="230" w:author="Alan Grant" w:date="2025-03-31T15:25:00Z">
        <w:r w:rsidRPr="00385B22" w:rsidDel="00B362DC">
          <w:rPr>
            <w:spacing w:val="-1"/>
          </w:rPr>
          <w:delText>Recognising the benefits of improved radar detection performanc</w:delText>
        </w:r>
        <w:r w:rsidRPr="00385B22" w:rsidDel="00B362DC">
          <w:rPr>
            <w:spacing w:val="-2"/>
          </w:rPr>
          <w:delText>e</w:delText>
        </w:r>
        <w:r w:rsidRPr="00385B22" w:rsidDel="00B362DC">
          <w:rPr>
            <w:spacing w:val="8"/>
          </w:rPr>
          <w:delText xml:space="preserve"> </w:delText>
        </w:r>
        <w:r w:rsidRPr="00385B22" w:rsidDel="00B362DC">
          <w:rPr>
            <w:spacing w:val="-2"/>
          </w:rPr>
          <w:delText>resulting from</w:delText>
        </w:r>
        <w:r w:rsidRPr="00385B22" w:rsidDel="00B362DC">
          <w:rPr>
            <w:spacing w:val="10"/>
          </w:rPr>
          <w:delText xml:space="preserve"> </w:delText>
        </w:r>
      </w:del>
      <w:ins w:id="231" w:author="Paul Mueller" w:date="2024-10-22T09:14:00Z">
        <w:del w:id="232" w:author="Alan Grant" w:date="2025-03-31T15:25:00Z">
          <w:r w:rsidR="00C55BA1" w:rsidRPr="00385B22" w:rsidDel="00B362DC">
            <w:rPr>
              <w:spacing w:val="10"/>
            </w:rPr>
            <w:delText>solid-state</w:delText>
          </w:r>
        </w:del>
      </w:ins>
      <w:del w:id="233" w:author="Alan Grant" w:date="2025-03-31T15:25:00Z">
        <w:r w:rsidRPr="00385B22" w:rsidDel="00B362DC">
          <w:rPr>
            <w:spacing w:val="-2"/>
          </w:rPr>
          <w:delText>NT</w:delText>
        </w:r>
        <w:r w:rsidRPr="00385B22" w:rsidDel="00B362DC">
          <w:rPr>
            <w:spacing w:val="11"/>
          </w:rPr>
          <w:delText xml:space="preserve"> </w:delText>
        </w:r>
        <w:r w:rsidRPr="00385B22" w:rsidDel="00B362DC">
          <w:rPr>
            <w:spacing w:val="-2"/>
          </w:rPr>
          <w:delText>radar, and the</w:delText>
        </w:r>
        <w:r w:rsidRPr="00385B22" w:rsidDel="00B362DC">
          <w:rPr>
            <w:spacing w:val="11"/>
          </w:rPr>
          <w:delText xml:space="preserve"> </w:delText>
        </w:r>
        <w:r w:rsidRPr="00385B22" w:rsidDel="00B362DC">
          <w:rPr>
            <w:spacing w:val="-2"/>
          </w:rPr>
          <w:delText>relatively small</w:delText>
        </w:r>
        <w:r w:rsidRPr="00385B22" w:rsidDel="00B362DC">
          <w:delText xml:space="preserve"> </w:delText>
        </w:r>
        <w:r w:rsidRPr="00385B22" w:rsidDel="00B362DC">
          <w:rPr>
            <w:spacing w:val="-2"/>
          </w:rPr>
          <w:delText>number</w:delText>
        </w:r>
        <w:r w:rsidRPr="00385B22" w:rsidDel="00B362DC">
          <w:rPr>
            <w:spacing w:val="53"/>
            <w:w w:val="101"/>
          </w:rPr>
          <w:delText xml:space="preserve"> </w:delText>
        </w:r>
        <w:r w:rsidRPr="00385B22" w:rsidDel="00B362DC">
          <w:rPr>
            <w:spacing w:val="-2"/>
          </w:rPr>
          <w:delText xml:space="preserve">of  </w:delText>
        </w:r>
      </w:del>
      <w:ins w:id="234" w:author="Paul Mueller" w:date="2024-10-22T09:14:00Z">
        <w:del w:id="235" w:author="Alan Grant" w:date="2025-03-31T15:25:00Z">
          <w:r w:rsidR="00C55BA1" w:rsidRPr="00385B22" w:rsidDel="00B362DC">
            <w:rPr>
              <w:spacing w:val="-2"/>
            </w:rPr>
            <w:delText>r</w:delText>
          </w:r>
        </w:del>
      </w:ins>
      <w:del w:id="236" w:author="Alan Grant" w:date="2025-03-31T15:25:00Z">
        <w:r w:rsidRPr="00385B22" w:rsidDel="00B362DC">
          <w:rPr>
            <w:spacing w:val="-2"/>
          </w:rPr>
          <w:delText>Racons</w:delText>
        </w:r>
        <w:r w:rsidRPr="00385B22" w:rsidDel="00B362DC">
          <w:rPr>
            <w:spacing w:val="44"/>
          </w:rPr>
          <w:delText xml:space="preserve"> </w:delText>
        </w:r>
        <w:r w:rsidRPr="00385B22" w:rsidDel="00B362DC">
          <w:rPr>
            <w:spacing w:val="-2"/>
          </w:rPr>
          <w:delText>compared</w:delText>
        </w:r>
        <w:r w:rsidRPr="00385B22" w:rsidDel="00B362DC">
          <w:rPr>
            <w:spacing w:val="41"/>
            <w:w w:val="101"/>
          </w:rPr>
          <w:delText xml:space="preserve"> </w:delText>
        </w:r>
        <w:r w:rsidRPr="00385B22" w:rsidDel="00B362DC">
          <w:rPr>
            <w:spacing w:val="-2"/>
          </w:rPr>
          <w:delText>with</w:delText>
        </w:r>
        <w:r w:rsidRPr="00385B22" w:rsidDel="00B362DC">
          <w:rPr>
            <w:spacing w:val="39"/>
            <w:w w:val="101"/>
          </w:rPr>
          <w:delText xml:space="preserve"> </w:delText>
        </w:r>
        <w:r w:rsidRPr="00385B22" w:rsidDel="00B362DC">
          <w:rPr>
            <w:spacing w:val="-2"/>
          </w:rPr>
          <w:delText>the  number  of  radars  installed</w:delText>
        </w:r>
        <w:r w:rsidRPr="00385B22" w:rsidDel="00B362DC">
          <w:rPr>
            <w:spacing w:val="39"/>
          </w:rPr>
          <w:delText xml:space="preserve"> </w:delText>
        </w:r>
        <w:r w:rsidRPr="00385B22" w:rsidDel="00B362DC">
          <w:rPr>
            <w:spacing w:val="-2"/>
          </w:rPr>
          <w:delText xml:space="preserve">worldwide,  it  </w:delText>
        </w:r>
      </w:del>
      <w:ins w:id="237" w:author="刘春海" w:date="2024-07-03T20:10:00Z">
        <w:del w:id="238" w:author="Alan Grant" w:date="2025-03-31T15:25:00Z">
          <w:r w:rsidRPr="00385B22" w:rsidDel="00B362DC">
            <w:rPr>
              <w:rFonts w:eastAsia="SimSun" w:hint="eastAsia"/>
              <w:spacing w:val="-2"/>
              <w:lang w:eastAsia="zh-CN"/>
            </w:rPr>
            <w:delText>is</w:delText>
          </w:r>
        </w:del>
      </w:ins>
      <w:del w:id="239" w:author="Alan Grant" w:date="2025-03-31T15:25:00Z">
        <w:r w:rsidRPr="00385B22" w:rsidDel="00B362DC">
          <w:rPr>
            <w:spacing w:val="-2"/>
          </w:rPr>
          <w:delText>may  be  necessary  for  service</w:delText>
        </w:r>
        <w:r w:rsidRPr="00385B22" w:rsidDel="00B362DC">
          <w:delText xml:space="preserve"> </w:delText>
        </w:r>
        <w:r w:rsidRPr="00385B22" w:rsidDel="00B362DC">
          <w:rPr>
            <w:spacing w:val="-1"/>
          </w:rPr>
          <w:delText>providers to</w:delText>
        </w:r>
        <w:r w:rsidRPr="00385B22" w:rsidDel="00B362DC">
          <w:rPr>
            <w:spacing w:val="12"/>
          </w:rPr>
          <w:delText xml:space="preserve"> </w:delText>
        </w:r>
        <w:r w:rsidRPr="00385B22" w:rsidDel="00B362DC">
          <w:rPr>
            <w:spacing w:val="-1"/>
          </w:rPr>
          <w:delText xml:space="preserve">consider </w:delText>
        </w:r>
      </w:del>
      <w:ins w:id="240" w:author="刘春海" w:date="2024-07-03T20:11:00Z">
        <w:del w:id="241" w:author="Alan Grant" w:date="2025-03-31T15:25:00Z">
          <w:r w:rsidRPr="00385B22" w:rsidDel="00B362DC">
            <w:rPr>
              <w:rFonts w:eastAsia="SimSun" w:hint="eastAsia"/>
              <w:spacing w:val="-1"/>
              <w:lang w:eastAsia="zh-CN"/>
            </w:rPr>
            <w:delText>updating of racon</w:delText>
          </w:r>
        </w:del>
      </w:ins>
      <w:del w:id="242" w:author="Alan Grant" w:date="2025-03-31T15:25:00Z">
        <w:r w:rsidRPr="00385B22" w:rsidDel="00B362DC">
          <w:rPr>
            <w:spacing w:val="-2"/>
          </w:rPr>
          <w:delText>changes</w:delText>
        </w:r>
        <w:r w:rsidRPr="00385B22" w:rsidDel="00B362DC">
          <w:rPr>
            <w:spacing w:val="15"/>
          </w:rPr>
          <w:delText xml:space="preserve"> </w:delText>
        </w:r>
        <w:r w:rsidRPr="00385B22" w:rsidDel="00B362DC">
          <w:rPr>
            <w:spacing w:val="-2"/>
          </w:rPr>
          <w:delText>if the</w:delText>
        </w:r>
        <w:r w:rsidRPr="00385B22" w:rsidDel="00B362DC">
          <w:rPr>
            <w:spacing w:val="17"/>
          </w:rPr>
          <w:delText xml:space="preserve"> </w:delText>
        </w:r>
      </w:del>
      <w:ins w:id="243" w:author="Paul Mueller" w:date="2024-10-22T09:14:00Z">
        <w:del w:id="244" w:author="Alan Grant" w:date="2025-03-31T15:25:00Z">
          <w:r w:rsidR="00C55BA1" w:rsidRPr="00385B22" w:rsidDel="00B362DC">
            <w:rPr>
              <w:spacing w:val="17"/>
            </w:rPr>
            <w:delText>r</w:delText>
          </w:r>
        </w:del>
      </w:ins>
      <w:del w:id="245" w:author="Alan Grant" w:date="2025-03-31T15:25:00Z">
        <w:r w:rsidRPr="00385B22" w:rsidDel="00B362DC">
          <w:rPr>
            <w:spacing w:val="-2"/>
          </w:rPr>
          <w:delText>Racon service</w:delText>
        </w:r>
        <w:r w:rsidRPr="00385B22" w:rsidDel="00B362DC">
          <w:rPr>
            <w:spacing w:val="15"/>
            <w:w w:val="101"/>
          </w:rPr>
          <w:delText xml:space="preserve"> </w:delText>
        </w:r>
        <w:r w:rsidRPr="00385B22" w:rsidDel="00B362DC">
          <w:rPr>
            <w:spacing w:val="-2"/>
          </w:rPr>
          <w:delText>is to</w:delText>
        </w:r>
        <w:r w:rsidRPr="00385B22" w:rsidDel="00B362DC">
          <w:rPr>
            <w:spacing w:val="18"/>
            <w:w w:val="101"/>
          </w:rPr>
          <w:delText xml:space="preserve"> </w:delText>
        </w:r>
        <w:r w:rsidRPr="00385B22" w:rsidDel="00B362DC">
          <w:rPr>
            <w:spacing w:val="-2"/>
          </w:rPr>
          <w:delText>be</w:delText>
        </w:r>
        <w:r w:rsidRPr="00385B22" w:rsidDel="00B362DC">
          <w:rPr>
            <w:spacing w:val="15"/>
            <w:w w:val="101"/>
          </w:rPr>
          <w:delText xml:space="preserve"> </w:delText>
        </w:r>
        <w:r w:rsidRPr="00385B22" w:rsidDel="00B362DC">
          <w:rPr>
            <w:spacing w:val="-2"/>
          </w:rPr>
          <w:delText>maintained.</w:delText>
        </w:r>
      </w:del>
    </w:p>
    <w:p w14:paraId="12E4A2D6" w14:textId="52FBB444" w:rsidR="00F27F90" w:rsidRPr="00385B22" w:rsidDel="00B362DC" w:rsidRDefault="00DE6361">
      <w:pPr>
        <w:pStyle w:val="BodyText"/>
        <w:spacing w:before="314" w:line="179" w:lineRule="auto"/>
        <w:ind w:left="40"/>
        <w:outlineLvl w:val="0"/>
        <w:rPr>
          <w:del w:id="246" w:author="Alan Grant" w:date="2025-03-31T15:25:00Z"/>
          <w:sz w:val="28"/>
          <w:szCs w:val="28"/>
        </w:rPr>
      </w:pPr>
      <w:del w:id="247" w:author="Alan Grant" w:date="2025-03-31T15:25:00Z">
        <w:r w:rsidRPr="00385B22" w:rsidDel="00B362DC">
          <w:rPr>
            <w:b/>
            <w:bCs/>
            <w:color w:val="00558C"/>
            <w:spacing w:val="-1"/>
            <w:sz w:val="28"/>
            <w:szCs w:val="28"/>
            <w:u w:val="single"/>
          </w:rPr>
          <w:delText>3         TECHN</w:delText>
        </w:r>
        <w:r w:rsidRPr="00385B22" w:rsidDel="00B362DC">
          <w:rPr>
            <w:b/>
            <w:bCs/>
            <w:color w:val="00558C"/>
            <w:spacing w:val="-1"/>
            <w:sz w:val="28"/>
            <w:szCs w:val="28"/>
          </w:rPr>
          <w:delText>ICAL</w:delText>
        </w:r>
        <w:r w:rsidRPr="00385B22" w:rsidDel="00B362DC">
          <w:rPr>
            <w:b/>
            <w:bCs/>
            <w:color w:val="00558C"/>
            <w:spacing w:val="20"/>
            <w:sz w:val="28"/>
            <w:szCs w:val="28"/>
          </w:rPr>
          <w:delText xml:space="preserve"> </w:delText>
        </w:r>
        <w:r w:rsidRPr="00385B22" w:rsidDel="00B362DC">
          <w:rPr>
            <w:b/>
            <w:bCs/>
            <w:color w:val="00558C"/>
            <w:spacing w:val="-1"/>
            <w:sz w:val="28"/>
            <w:szCs w:val="28"/>
          </w:rPr>
          <w:delText>BAC</w:delText>
        </w:r>
        <w:r w:rsidRPr="00385B22" w:rsidDel="00B362DC">
          <w:rPr>
            <w:b/>
            <w:bCs/>
            <w:color w:val="00558C"/>
            <w:spacing w:val="-2"/>
            <w:sz w:val="28"/>
            <w:szCs w:val="28"/>
          </w:rPr>
          <w:delText>KGROUND</w:delText>
        </w:r>
      </w:del>
    </w:p>
    <w:p w14:paraId="6847B159" w14:textId="67E77BF0" w:rsidR="00F27F90" w:rsidRPr="00385B22" w:rsidDel="00B362DC" w:rsidRDefault="00DE6361">
      <w:pPr>
        <w:pStyle w:val="BodyText"/>
        <w:spacing w:before="303" w:line="235" w:lineRule="auto"/>
        <w:ind w:left="30" w:right="792" w:firstLine="17"/>
        <w:rPr>
          <w:del w:id="248" w:author="Alan Grant" w:date="2025-03-31T15:25:00Z"/>
        </w:rPr>
      </w:pPr>
      <w:del w:id="249" w:author="Alan Grant" w:date="2025-03-31T15:25:00Z">
        <w:r w:rsidRPr="00385B22" w:rsidDel="00B362DC">
          <w:rPr>
            <w:spacing w:val="-1"/>
          </w:rPr>
          <w:delText>It</w:delText>
        </w:r>
        <w:r w:rsidRPr="00385B22" w:rsidDel="00B362DC">
          <w:rPr>
            <w:spacing w:val="16"/>
          </w:rPr>
          <w:delText xml:space="preserve"> </w:delText>
        </w:r>
        <w:r w:rsidRPr="00385B22" w:rsidDel="00B362DC">
          <w:rPr>
            <w:spacing w:val="-1"/>
          </w:rPr>
          <w:delText>is</w:delText>
        </w:r>
        <w:r w:rsidRPr="00385B22" w:rsidDel="00B362DC">
          <w:rPr>
            <w:spacing w:val="17"/>
          </w:rPr>
          <w:delText xml:space="preserve"> </w:delText>
        </w:r>
        <w:r w:rsidRPr="00385B22" w:rsidDel="00B362DC">
          <w:rPr>
            <w:spacing w:val="-1"/>
          </w:rPr>
          <w:delText xml:space="preserve">likely that several </w:delText>
        </w:r>
      </w:del>
      <w:ins w:id="250" w:author="Paul Mueller" w:date="2024-10-22T09:14:00Z">
        <w:del w:id="251" w:author="Alan Grant" w:date="2025-03-31T15:25:00Z">
          <w:r w:rsidR="00C55BA1" w:rsidRPr="00385B22" w:rsidDel="00B362DC">
            <w:rPr>
              <w:spacing w:val="-1"/>
            </w:rPr>
            <w:delText xml:space="preserve">Solid-state </w:delText>
          </w:r>
        </w:del>
      </w:ins>
      <w:del w:id="252" w:author="Alan Grant" w:date="2025-03-31T15:25:00Z">
        <w:r w:rsidRPr="00385B22" w:rsidDel="00B362DC">
          <w:rPr>
            <w:spacing w:val="-1"/>
          </w:rPr>
          <w:delText>S</w:delText>
        </w:r>
        <w:r w:rsidRPr="00385B22" w:rsidDel="00B362DC">
          <w:rPr>
            <w:spacing w:val="-2"/>
          </w:rPr>
          <w:delText>-Band</w:delText>
        </w:r>
        <w:r w:rsidRPr="00385B22" w:rsidDel="00B362DC">
          <w:rPr>
            <w:spacing w:val="18"/>
            <w:w w:val="101"/>
          </w:rPr>
          <w:delText xml:space="preserve"> </w:delText>
        </w:r>
        <w:r w:rsidRPr="00385B22" w:rsidDel="00B362DC">
          <w:rPr>
            <w:spacing w:val="-2"/>
          </w:rPr>
          <w:delText>NT</w:delText>
        </w:r>
        <w:r w:rsidRPr="00385B22" w:rsidDel="00B362DC">
          <w:rPr>
            <w:spacing w:val="17"/>
            <w:w w:val="101"/>
          </w:rPr>
          <w:delText xml:space="preserve"> </w:delText>
        </w:r>
        <w:r w:rsidRPr="00385B22" w:rsidDel="00B362DC">
          <w:rPr>
            <w:spacing w:val="-2"/>
          </w:rPr>
          <w:delText xml:space="preserve">radar solutions </w:delText>
        </w:r>
      </w:del>
      <w:ins w:id="253" w:author="刘春海" w:date="2024-07-03T20:12:00Z">
        <w:del w:id="254" w:author="Alan Grant" w:date="2025-03-31T15:25:00Z">
          <w:r w:rsidRPr="00385B22" w:rsidDel="00B362DC">
            <w:rPr>
              <w:rFonts w:eastAsia="SimSun" w:hint="eastAsia"/>
              <w:spacing w:val="-2"/>
              <w:lang w:eastAsia="zh-CN"/>
            </w:rPr>
            <w:delText xml:space="preserve">have </w:delText>
          </w:r>
        </w:del>
      </w:ins>
      <w:del w:id="255" w:author="Alan Grant" w:date="2025-03-31T15:25:00Z">
        <w:r w:rsidRPr="00385B22" w:rsidDel="00B362DC">
          <w:rPr>
            <w:spacing w:val="-2"/>
          </w:rPr>
          <w:delText>will</w:delText>
        </w:r>
      </w:del>
      <w:ins w:id="256" w:author="刘春海" w:date="2024-07-03T20:12:00Z">
        <w:del w:id="257" w:author="Alan Grant" w:date="2025-03-31T15:25:00Z">
          <w:r w:rsidRPr="00385B22" w:rsidDel="00B362DC">
            <w:rPr>
              <w:rFonts w:eastAsia="SimSun" w:hint="eastAsia"/>
              <w:spacing w:val="-2"/>
              <w:lang w:eastAsia="zh-CN"/>
            </w:rPr>
            <w:delText>already</w:delText>
          </w:r>
        </w:del>
      </w:ins>
      <w:del w:id="258" w:author="Alan Grant" w:date="2025-03-31T15:25:00Z">
        <w:r w:rsidRPr="00385B22" w:rsidDel="00B362DC">
          <w:rPr>
            <w:spacing w:val="10"/>
          </w:rPr>
          <w:delText xml:space="preserve"> </w:delText>
        </w:r>
        <w:r w:rsidRPr="00385B22" w:rsidDel="00B362DC">
          <w:rPr>
            <w:spacing w:val="-2"/>
          </w:rPr>
          <w:delText>emerge</w:delText>
        </w:r>
      </w:del>
      <w:ins w:id="259" w:author="刘春海" w:date="2024-07-03T20:12:00Z">
        <w:del w:id="260" w:author="Alan Grant" w:date="2025-03-31T15:25:00Z">
          <w:r w:rsidRPr="00385B22" w:rsidDel="00B362DC">
            <w:rPr>
              <w:rFonts w:eastAsia="SimSun" w:hint="eastAsia"/>
              <w:spacing w:val="-2"/>
              <w:lang w:eastAsia="zh-CN"/>
            </w:rPr>
            <w:delText>d</w:delText>
          </w:r>
        </w:del>
      </w:ins>
      <w:del w:id="261" w:author="Alan Grant" w:date="2025-03-31T15:25:00Z">
        <w:r w:rsidRPr="00385B22" w:rsidDel="00B362DC">
          <w:rPr>
            <w:spacing w:val="9"/>
          </w:rPr>
          <w:delText xml:space="preserve"> </w:delText>
        </w:r>
        <w:r w:rsidRPr="00385B22" w:rsidDel="00B362DC">
          <w:rPr>
            <w:spacing w:val="-2"/>
          </w:rPr>
          <w:delText>over</w:delText>
        </w:r>
        <w:r w:rsidRPr="00385B22" w:rsidDel="00B362DC">
          <w:rPr>
            <w:spacing w:val="4"/>
          </w:rPr>
          <w:delText xml:space="preserve"> </w:delText>
        </w:r>
        <w:r w:rsidRPr="00385B22" w:rsidDel="00B362DC">
          <w:rPr>
            <w:spacing w:val="-2"/>
          </w:rPr>
          <w:delText>the</w:delText>
        </w:r>
        <w:r w:rsidRPr="00385B22" w:rsidDel="00B362DC">
          <w:rPr>
            <w:spacing w:val="17"/>
            <w:w w:val="101"/>
          </w:rPr>
          <w:delText xml:space="preserve"> </w:delText>
        </w:r>
      </w:del>
      <w:ins w:id="262" w:author="刘春海" w:date="2024-07-03T20:12:00Z">
        <w:del w:id="263" w:author="Alan Grant" w:date="2025-03-31T15:25:00Z">
          <w:r w:rsidRPr="00385B22" w:rsidDel="00B362DC">
            <w:rPr>
              <w:rFonts w:eastAsia="SimSun" w:hint="eastAsia"/>
              <w:spacing w:val="17"/>
              <w:w w:val="101"/>
              <w:lang w:eastAsia="zh-CN"/>
            </w:rPr>
            <w:delText xml:space="preserve">past </w:delText>
          </w:r>
        </w:del>
      </w:ins>
      <w:del w:id="264" w:author="Alan Grant" w:date="2025-03-31T15:25:00Z">
        <w:r w:rsidRPr="00385B22" w:rsidDel="00B362DC">
          <w:rPr>
            <w:spacing w:val="-2"/>
          </w:rPr>
          <w:delText>next</w:delText>
        </w:r>
        <w:r w:rsidRPr="00385B22" w:rsidDel="00B362DC">
          <w:rPr>
            <w:spacing w:val="5"/>
          </w:rPr>
          <w:delText xml:space="preserve"> </w:delText>
        </w:r>
        <w:r w:rsidRPr="00385B22" w:rsidDel="00B362DC">
          <w:rPr>
            <w:spacing w:val="-2"/>
          </w:rPr>
          <w:delText>few</w:delText>
        </w:r>
        <w:r w:rsidRPr="00385B22" w:rsidDel="00B362DC">
          <w:rPr>
            <w:spacing w:val="5"/>
          </w:rPr>
          <w:delText xml:space="preserve"> </w:delText>
        </w:r>
        <w:r w:rsidRPr="00385B22" w:rsidDel="00B362DC">
          <w:rPr>
            <w:spacing w:val="-2"/>
          </w:rPr>
          <w:delText>years</w:delText>
        </w:r>
        <w:r w:rsidRPr="00385B22" w:rsidDel="00B362DC">
          <w:rPr>
            <w:spacing w:val="10"/>
          </w:rPr>
          <w:delText xml:space="preserve"> </w:delText>
        </w:r>
        <w:r w:rsidRPr="00385B22" w:rsidDel="00B362DC">
          <w:rPr>
            <w:spacing w:val="-2"/>
          </w:rPr>
          <w:delText>and</w:delText>
        </w:r>
        <w:r w:rsidRPr="00385B22" w:rsidDel="00B362DC">
          <w:rPr>
            <w:spacing w:val="4"/>
          </w:rPr>
          <w:delText xml:space="preserve"> </w:delText>
        </w:r>
        <w:r w:rsidRPr="00385B22" w:rsidDel="00B362DC">
          <w:rPr>
            <w:spacing w:val="-2"/>
          </w:rPr>
          <w:delText>that</w:delText>
        </w:r>
        <w:r w:rsidRPr="00385B22" w:rsidDel="00B362DC">
          <w:rPr>
            <w:spacing w:val="4"/>
          </w:rPr>
          <w:delText xml:space="preserve"> </w:delText>
        </w:r>
        <w:r w:rsidRPr="00385B22" w:rsidDel="00B362DC">
          <w:rPr>
            <w:spacing w:val="-2"/>
          </w:rPr>
          <w:delText>these</w:delText>
        </w:r>
        <w:r w:rsidRPr="00385B22" w:rsidDel="00B362DC">
          <w:rPr>
            <w:spacing w:val="7"/>
          </w:rPr>
          <w:delText xml:space="preserve"> </w:delText>
        </w:r>
        <w:r w:rsidRPr="00385B22" w:rsidDel="00B362DC">
          <w:rPr>
            <w:spacing w:val="-2"/>
          </w:rPr>
          <w:delText>will</w:delText>
        </w:r>
        <w:r w:rsidRPr="00385B22" w:rsidDel="00B362DC">
          <w:rPr>
            <w:spacing w:val="17"/>
            <w:w w:val="101"/>
          </w:rPr>
          <w:delText xml:space="preserve"> </w:delText>
        </w:r>
        <w:r w:rsidRPr="00385B22" w:rsidDel="00B362DC">
          <w:rPr>
            <w:spacing w:val="-2"/>
          </w:rPr>
          <w:delText>rapidly</w:delText>
        </w:r>
        <w:r w:rsidRPr="00385B22" w:rsidDel="00B362DC">
          <w:rPr>
            <w:spacing w:val="17"/>
            <w:w w:val="101"/>
          </w:rPr>
          <w:delText xml:space="preserve"> </w:delText>
        </w:r>
        <w:r w:rsidRPr="00385B22" w:rsidDel="00B362DC">
          <w:rPr>
            <w:spacing w:val="-2"/>
          </w:rPr>
          <w:delText>be</w:delText>
        </w:r>
        <w:r w:rsidRPr="00385B22" w:rsidDel="00B362DC">
          <w:delText xml:space="preserve"> </w:delText>
        </w:r>
        <w:r w:rsidRPr="00385B22" w:rsidDel="00B362DC">
          <w:rPr>
            <w:spacing w:val="-1"/>
          </w:rPr>
          <w:delText>adopted</w:delText>
        </w:r>
        <w:r w:rsidRPr="00385B22" w:rsidDel="00B362DC">
          <w:rPr>
            <w:spacing w:val="12"/>
            <w:w w:val="101"/>
          </w:rPr>
          <w:delText xml:space="preserve"> </w:delText>
        </w:r>
        <w:r w:rsidRPr="00385B22" w:rsidDel="00B362DC">
          <w:rPr>
            <w:spacing w:val="-1"/>
          </w:rPr>
          <w:delText>by</w:delText>
        </w:r>
        <w:r w:rsidRPr="00385B22" w:rsidDel="00B362DC">
          <w:rPr>
            <w:spacing w:val="12"/>
            <w:w w:val="101"/>
          </w:rPr>
          <w:delText xml:space="preserve"> </w:delText>
        </w:r>
        <w:r w:rsidRPr="00385B22" w:rsidDel="00B362DC">
          <w:rPr>
            <w:spacing w:val="-1"/>
          </w:rPr>
          <w:delText>users and</w:delText>
        </w:r>
        <w:r w:rsidRPr="00385B22" w:rsidDel="00B362DC">
          <w:rPr>
            <w:spacing w:val="11"/>
          </w:rPr>
          <w:delText xml:space="preserve"> </w:delText>
        </w:r>
        <w:r w:rsidRPr="00385B22" w:rsidDel="00B362DC">
          <w:rPr>
            <w:spacing w:val="-1"/>
          </w:rPr>
          <w:delText>manufacturers. These may include solid state amplifiers,</w:delText>
        </w:r>
        <w:r w:rsidRPr="00385B22" w:rsidDel="00B362DC">
          <w:rPr>
            <w:spacing w:val="13"/>
          </w:rPr>
          <w:delText xml:space="preserve"> </w:delText>
        </w:r>
        <w:r w:rsidRPr="00385B22" w:rsidDel="00B362DC">
          <w:rPr>
            <w:spacing w:val="-1"/>
          </w:rPr>
          <w:delText>pulse</w:delText>
        </w:r>
        <w:r w:rsidRPr="00385B22" w:rsidDel="00B362DC">
          <w:rPr>
            <w:spacing w:val="6"/>
          </w:rPr>
          <w:delText xml:space="preserve"> </w:delText>
        </w:r>
        <w:r w:rsidRPr="00385B22" w:rsidDel="00B362DC">
          <w:rPr>
            <w:spacing w:val="-1"/>
          </w:rPr>
          <w:delText>compression, Travel</w:delText>
        </w:r>
        <w:r w:rsidRPr="00385B22" w:rsidDel="00B362DC">
          <w:rPr>
            <w:spacing w:val="-2"/>
          </w:rPr>
          <w:delText>ling Wave</w:delText>
        </w:r>
        <w:r w:rsidRPr="00385B22" w:rsidDel="00B362DC">
          <w:delText xml:space="preserve"> </w:delText>
        </w:r>
        <w:r w:rsidRPr="00385B22" w:rsidDel="00B362DC">
          <w:rPr>
            <w:spacing w:val="-2"/>
          </w:rPr>
          <w:delText>Tube</w:delText>
        </w:r>
        <w:r w:rsidRPr="00385B22" w:rsidDel="00B362DC">
          <w:rPr>
            <w:spacing w:val="40"/>
            <w:w w:val="101"/>
          </w:rPr>
          <w:delText xml:space="preserve"> </w:delText>
        </w:r>
        <w:r w:rsidRPr="00385B22" w:rsidDel="00B362DC">
          <w:rPr>
            <w:spacing w:val="-2"/>
          </w:rPr>
          <w:delText>or</w:delText>
        </w:r>
        <w:r w:rsidRPr="00385B22" w:rsidDel="00B362DC">
          <w:rPr>
            <w:spacing w:val="45"/>
            <w:w w:val="101"/>
          </w:rPr>
          <w:delText xml:space="preserve"> </w:delText>
        </w:r>
        <w:r w:rsidRPr="00385B22" w:rsidDel="00B362DC">
          <w:rPr>
            <w:spacing w:val="-2"/>
          </w:rPr>
          <w:delText>Frequency</w:delText>
        </w:r>
        <w:r w:rsidRPr="00385B22" w:rsidDel="00B362DC">
          <w:rPr>
            <w:spacing w:val="46"/>
            <w:w w:val="101"/>
          </w:rPr>
          <w:delText xml:space="preserve"> </w:delText>
        </w:r>
        <w:r w:rsidRPr="00385B22" w:rsidDel="00B362DC">
          <w:rPr>
            <w:spacing w:val="-2"/>
          </w:rPr>
          <w:delText>Modulation</w:delText>
        </w:r>
        <w:r w:rsidRPr="00385B22" w:rsidDel="00B362DC">
          <w:rPr>
            <w:spacing w:val="36"/>
            <w:w w:val="101"/>
          </w:rPr>
          <w:delText xml:space="preserve"> </w:delText>
        </w:r>
        <w:r w:rsidRPr="00385B22" w:rsidDel="00B362DC">
          <w:rPr>
            <w:spacing w:val="-2"/>
          </w:rPr>
          <w:delText>Carrier</w:delText>
        </w:r>
        <w:r w:rsidRPr="00385B22" w:rsidDel="00B362DC">
          <w:rPr>
            <w:spacing w:val="31"/>
            <w:w w:val="101"/>
          </w:rPr>
          <w:delText xml:space="preserve"> </w:delText>
        </w:r>
        <w:r w:rsidRPr="00385B22" w:rsidDel="00B362DC">
          <w:rPr>
            <w:spacing w:val="-2"/>
          </w:rPr>
          <w:delText>Wave</w:delText>
        </w:r>
        <w:r w:rsidRPr="00385B22" w:rsidDel="00B362DC">
          <w:rPr>
            <w:spacing w:val="41"/>
            <w:w w:val="101"/>
          </w:rPr>
          <w:delText xml:space="preserve"> </w:delText>
        </w:r>
        <w:r w:rsidRPr="00385B22" w:rsidDel="00B362DC">
          <w:rPr>
            <w:spacing w:val="-2"/>
          </w:rPr>
          <w:delText>(FMCW).</w:delText>
        </w:r>
        <w:r w:rsidRPr="00385B22" w:rsidDel="00B362DC">
          <w:rPr>
            <w:spacing w:val="28"/>
            <w:w w:val="101"/>
          </w:rPr>
          <w:delText xml:space="preserve"> </w:delText>
        </w:r>
        <w:r w:rsidRPr="00385B22" w:rsidDel="00B362DC">
          <w:rPr>
            <w:spacing w:val="-2"/>
          </w:rPr>
          <w:delText>Target</w:delText>
        </w:r>
        <w:r w:rsidRPr="00385B22" w:rsidDel="00B362DC">
          <w:rPr>
            <w:spacing w:val="37"/>
            <w:w w:val="101"/>
          </w:rPr>
          <w:delText xml:space="preserve"> </w:delText>
        </w:r>
        <w:r w:rsidRPr="00385B22" w:rsidDel="00B362DC">
          <w:rPr>
            <w:spacing w:val="-2"/>
          </w:rPr>
          <w:delText>and</w:delText>
        </w:r>
        <w:r w:rsidRPr="00385B22" w:rsidDel="00B362DC">
          <w:rPr>
            <w:spacing w:val="36"/>
          </w:rPr>
          <w:delText xml:space="preserve"> </w:delText>
        </w:r>
        <w:r w:rsidRPr="00385B22" w:rsidDel="00B362DC">
          <w:rPr>
            <w:spacing w:val="-2"/>
          </w:rPr>
          <w:delText>clutter</w:delText>
        </w:r>
        <w:r w:rsidRPr="00385B22" w:rsidDel="00B362DC">
          <w:rPr>
            <w:spacing w:val="45"/>
            <w:w w:val="101"/>
          </w:rPr>
          <w:delText xml:space="preserve"> </w:delText>
        </w:r>
        <w:r w:rsidRPr="00385B22" w:rsidDel="00B362DC">
          <w:rPr>
            <w:spacing w:val="-2"/>
          </w:rPr>
          <w:delText>Doppler</w:delText>
        </w:r>
        <w:r w:rsidRPr="00385B22" w:rsidDel="00B362DC">
          <w:rPr>
            <w:spacing w:val="41"/>
          </w:rPr>
          <w:delText xml:space="preserve"> </w:delText>
        </w:r>
        <w:r w:rsidRPr="00385B22" w:rsidDel="00B362DC">
          <w:rPr>
            <w:spacing w:val="-2"/>
          </w:rPr>
          <w:delText>information</w:delText>
        </w:r>
        <w:r w:rsidRPr="00385B22" w:rsidDel="00B362DC">
          <w:rPr>
            <w:spacing w:val="40"/>
            <w:w w:val="101"/>
          </w:rPr>
          <w:delText xml:space="preserve"> </w:delText>
        </w:r>
        <w:r w:rsidRPr="00385B22" w:rsidDel="00B362DC">
          <w:rPr>
            <w:spacing w:val="-2"/>
          </w:rPr>
          <w:delText>may</w:delText>
        </w:r>
        <w:r w:rsidRPr="00385B22" w:rsidDel="00B362DC">
          <w:rPr>
            <w:spacing w:val="44"/>
            <w:w w:val="101"/>
          </w:rPr>
          <w:delText xml:space="preserve"> </w:delText>
        </w:r>
        <w:r w:rsidRPr="00385B22" w:rsidDel="00B362DC">
          <w:rPr>
            <w:spacing w:val="-2"/>
          </w:rPr>
          <w:delText>be</w:delText>
        </w:r>
        <w:r w:rsidRPr="00385B22" w:rsidDel="00B362DC">
          <w:rPr>
            <w:spacing w:val="41"/>
          </w:rPr>
          <w:delText xml:space="preserve"> </w:delText>
        </w:r>
        <w:r w:rsidRPr="00385B22" w:rsidDel="00B362DC">
          <w:rPr>
            <w:spacing w:val="-2"/>
          </w:rPr>
          <w:delText>used</w:delText>
        </w:r>
        <w:r w:rsidRPr="00385B22" w:rsidDel="00B362DC">
          <w:rPr>
            <w:spacing w:val="30"/>
          </w:rPr>
          <w:delText xml:space="preserve"> </w:delText>
        </w:r>
        <w:r w:rsidRPr="00385B22" w:rsidDel="00B362DC">
          <w:rPr>
            <w:spacing w:val="-2"/>
          </w:rPr>
          <w:delText>to</w:delText>
        </w:r>
        <w:r w:rsidRPr="00385B22" w:rsidDel="00B362DC">
          <w:delText xml:space="preserve"> </w:delText>
        </w:r>
        <w:r w:rsidRPr="00385B22" w:rsidDel="00B362DC">
          <w:rPr>
            <w:spacing w:val="-1"/>
          </w:rPr>
          <w:delText>enhance</w:delText>
        </w:r>
        <w:r w:rsidRPr="00385B22" w:rsidDel="00B362DC">
          <w:rPr>
            <w:spacing w:val="21"/>
            <w:w w:val="101"/>
          </w:rPr>
          <w:delText xml:space="preserve"> </w:delText>
        </w:r>
        <w:r w:rsidRPr="00385B22" w:rsidDel="00B362DC">
          <w:rPr>
            <w:spacing w:val="-1"/>
          </w:rPr>
          <w:delText>target</w:delText>
        </w:r>
        <w:r w:rsidRPr="00385B22" w:rsidDel="00B362DC">
          <w:rPr>
            <w:spacing w:val="19"/>
          </w:rPr>
          <w:delText xml:space="preserve"> </w:delText>
        </w:r>
        <w:r w:rsidRPr="00385B22" w:rsidDel="00B362DC">
          <w:rPr>
            <w:spacing w:val="-1"/>
          </w:rPr>
          <w:delText>visibility;</w:delText>
        </w:r>
        <w:r w:rsidRPr="00385B22" w:rsidDel="00B362DC">
          <w:rPr>
            <w:spacing w:val="32"/>
            <w:w w:val="101"/>
          </w:rPr>
          <w:delText xml:space="preserve"> </w:delText>
        </w:r>
        <w:r w:rsidRPr="00385B22" w:rsidDel="00B362DC">
          <w:rPr>
            <w:spacing w:val="-1"/>
          </w:rPr>
          <w:delText>in</w:delText>
        </w:r>
        <w:r w:rsidRPr="00385B22" w:rsidDel="00B362DC">
          <w:rPr>
            <w:spacing w:val="21"/>
          </w:rPr>
          <w:delText xml:space="preserve"> </w:delText>
        </w:r>
        <w:r w:rsidRPr="00385B22" w:rsidDel="00B362DC">
          <w:rPr>
            <w:spacing w:val="-1"/>
          </w:rPr>
          <w:delText>fact</w:delText>
        </w:r>
        <w:r w:rsidRPr="00385B22" w:rsidDel="00B362DC">
          <w:rPr>
            <w:spacing w:val="21"/>
          </w:rPr>
          <w:delText xml:space="preserve"> </w:delText>
        </w:r>
        <w:r w:rsidRPr="00385B22" w:rsidDel="00B362DC">
          <w:rPr>
            <w:spacing w:val="-1"/>
          </w:rPr>
          <w:delText>these</w:delText>
        </w:r>
        <w:r w:rsidRPr="00385B22" w:rsidDel="00B362DC">
          <w:rPr>
            <w:spacing w:val="21"/>
            <w:w w:val="101"/>
          </w:rPr>
          <w:delText xml:space="preserve"> </w:delText>
        </w:r>
        <w:r w:rsidRPr="00385B22" w:rsidDel="00B362DC">
          <w:rPr>
            <w:spacing w:val="-1"/>
          </w:rPr>
          <w:delText>te</w:delText>
        </w:r>
        <w:r w:rsidRPr="00385B22" w:rsidDel="00B362DC">
          <w:rPr>
            <w:spacing w:val="-2"/>
          </w:rPr>
          <w:delText>chniques</w:delText>
        </w:r>
        <w:r w:rsidRPr="00385B22" w:rsidDel="00B362DC">
          <w:rPr>
            <w:spacing w:val="32"/>
          </w:rPr>
          <w:delText xml:space="preserve"> </w:delText>
        </w:r>
        <w:r w:rsidRPr="00385B22" w:rsidDel="00B362DC">
          <w:rPr>
            <w:spacing w:val="-2"/>
          </w:rPr>
          <w:delText>may</w:delText>
        </w:r>
        <w:r w:rsidRPr="00385B22" w:rsidDel="00B362DC">
          <w:rPr>
            <w:spacing w:val="28"/>
          </w:rPr>
          <w:delText xml:space="preserve"> </w:delText>
        </w:r>
        <w:r w:rsidRPr="00385B22" w:rsidDel="00B362DC">
          <w:rPr>
            <w:spacing w:val="-2"/>
          </w:rPr>
          <w:delText>also</w:delText>
        </w:r>
        <w:r w:rsidRPr="00385B22" w:rsidDel="00B362DC">
          <w:rPr>
            <w:spacing w:val="35"/>
          </w:rPr>
          <w:delText xml:space="preserve"> </w:delText>
        </w:r>
        <w:r w:rsidRPr="00385B22" w:rsidDel="00B362DC">
          <w:rPr>
            <w:spacing w:val="-2"/>
          </w:rPr>
          <w:delText>be</w:delText>
        </w:r>
        <w:r w:rsidRPr="00385B22" w:rsidDel="00B362DC">
          <w:rPr>
            <w:spacing w:val="34"/>
          </w:rPr>
          <w:delText xml:space="preserve"> </w:delText>
        </w:r>
        <w:r w:rsidRPr="00385B22" w:rsidDel="00B362DC">
          <w:rPr>
            <w:spacing w:val="-2"/>
          </w:rPr>
          <w:delText>used</w:delText>
        </w:r>
        <w:r w:rsidRPr="00385B22" w:rsidDel="00B362DC">
          <w:rPr>
            <w:spacing w:val="22"/>
          </w:rPr>
          <w:delText xml:space="preserve"> </w:delText>
        </w:r>
        <w:r w:rsidRPr="00385B22" w:rsidDel="00B362DC">
          <w:rPr>
            <w:spacing w:val="-2"/>
          </w:rPr>
          <w:delText>with</w:delText>
        </w:r>
        <w:r w:rsidRPr="00385B22" w:rsidDel="00B362DC">
          <w:rPr>
            <w:spacing w:val="31"/>
          </w:rPr>
          <w:delText xml:space="preserve"> </w:delText>
        </w:r>
        <w:r w:rsidRPr="00385B22" w:rsidDel="00B362DC">
          <w:rPr>
            <w:spacing w:val="-2"/>
          </w:rPr>
          <w:delText>magnetron</w:delText>
        </w:r>
        <w:r w:rsidRPr="00385B22" w:rsidDel="00B362DC">
          <w:rPr>
            <w:spacing w:val="33"/>
            <w:w w:val="101"/>
          </w:rPr>
          <w:delText xml:space="preserve"> </w:delText>
        </w:r>
        <w:r w:rsidRPr="00385B22" w:rsidDel="00B362DC">
          <w:rPr>
            <w:spacing w:val="-2"/>
          </w:rPr>
          <w:delText>radars.</w:delText>
        </w:r>
        <w:r w:rsidRPr="00385B22" w:rsidDel="00B362DC">
          <w:rPr>
            <w:spacing w:val="18"/>
            <w:w w:val="101"/>
          </w:rPr>
          <w:delText xml:space="preserve"> </w:delText>
        </w:r>
        <w:r w:rsidRPr="00385B22" w:rsidDel="00B362DC">
          <w:rPr>
            <w:spacing w:val="-2"/>
          </w:rPr>
          <w:delText>There</w:delText>
        </w:r>
        <w:r w:rsidRPr="00385B22" w:rsidDel="00B362DC">
          <w:rPr>
            <w:spacing w:val="27"/>
            <w:w w:val="101"/>
          </w:rPr>
          <w:delText xml:space="preserve"> </w:delText>
        </w:r>
        <w:r w:rsidRPr="00385B22" w:rsidDel="00B362DC">
          <w:rPr>
            <w:spacing w:val="-2"/>
          </w:rPr>
          <w:delText>are</w:delText>
        </w:r>
        <w:r w:rsidRPr="00385B22" w:rsidDel="00B362DC">
          <w:rPr>
            <w:spacing w:val="34"/>
            <w:w w:val="101"/>
          </w:rPr>
          <w:delText xml:space="preserve"> </w:delText>
        </w:r>
        <w:r w:rsidRPr="00385B22" w:rsidDel="00B362DC">
          <w:rPr>
            <w:spacing w:val="-2"/>
          </w:rPr>
          <w:delText>however,</w:delText>
        </w:r>
        <w:r w:rsidRPr="00385B22" w:rsidDel="00B362DC">
          <w:delText xml:space="preserve"> </w:delText>
        </w:r>
        <w:r w:rsidRPr="00385B22" w:rsidDel="00B362DC">
          <w:rPr>
            <w:spacing w:val="-1"/>
          </w:rPr>
          <w:delText>several</w:delText>
        </w:r>
        <w:r w:rsidRPr="00385B22" w:rsidDel="00B362DC">
          <w:rPr>
            <w:spacing w:val="25"/>
          </w:rPr>
          <w:delText xml:space="preserve"> </w:delText>
        </w:r>
        <w:r w:rsidRPr="00385B22" w:rsidDel="00B362DC">
          <w:rPr>
            <w:spacing w:val="-1"/>
          </w:rPr>
          <w:delText>benefits with the</w:delText>
        </w:r>
        <w:r w:rsidRPr="00385B22" w:rsidDel="00B362DC">
          <w:rPr>
            <w:spacing w:val="25"/>
          </w:rPr>
          <w:delText xml:space="preserve"> </w:delText>
        </w:r>
        <w:r w:rsidRPr="00385B22" w:rsidDel="00B362DC">
          <w:rPr>
            <w:spacing w:val="-1"/>
          </w:rPr>
          <w:delText>low</w:delText>
        </w:r>
        <w:r w:rsidRPr="00385B22" w:rsidDel="00B362DC">
          <w:rPr>
            <w:spacing w:val="24"/>
            <w:w w:val="101"/>
          </w:rPr>
          <w:delText xml:space="preserve"> </w:delText>
        </w:r>
        <w:r w:rsidRPr="00385B22" w:rsidDel="00B362DC">
          <w:rPr>
            <w:spacing w:val="-1"/>
          </w:rPr>
          <w:delText>peak</w:delText>
        </w:r>
        <w:r w:rsidRPr="00385B22" w:rsidDel="00B362DC">
          <w:rPr>
            <w:spacing w:val="25"/>
          </w:rPr>
          <w:delText xml:space="preserve"> </w:delText>
        </w:r>
        <w:r w:rsidRPr="00385B22" w:rsidDel="00B362DC">
          <w:rPr>
            <w:spacing w:val="-1"/>
          </w:rPr>
          <w:delText>powers</w:delText>
        </w:r>
        <w:r w:rsidRPr="00385B22" w:rsidDel="00B362DC">
          <w:rPr>
            <w:spacing w:val="22"/>
          </w:rPr>
          <w:delText xml:space="preserve"> </w:delText>
        </w:r>
        <w:r w:rsidRPr="00385B22" w:rsidDel="00B362DC">
          <w:rPr>
            <w:spacing w:val="-1"/>
          </w:rPr>
          <w:delText>resulting from</w:delText>
        </w:r>
        <w:r w:rsidRPr="00385B22" w:rsidDel="00B362DC">
          <w:rPr>
            <w:spacing w:val="23"/>
            <w:w w:val="101"/>
          </w:rPr>
          <w:delText xml:space="preserve"> </w:delText>
        </w:r>
        <w:r w:rsidRPr="00385B22" w:rsidDel="00B362DC">
          <w:rPr>
            <w:spacing w:val="-1"/>
          </w:rPr>
          <w:delText>pulse</w:delText>
        </w:r>
        <w:r w:rsidRPr="00385B22" w:rsidDel="00B362DC">
          <w:rPr>
            <w:spacing w:val="15"/>
            <w:w w:val="101"/>
          </w:rPr>
          <w:delText xml:space="preserve"> </w:delText>
        </w:r>
        <w:r w:rsidRPr="00385B22" w:rsidDel="00B362DC">
          <w:rPr>
            <w:spacing w:val="-1"/>
          </w:rPr>
          <w:delText>compression techniques,</w:delText>
        </w:r>
        <w:r w:rsidRPr="00385B22" w:rsidDel="00B362DC">
          <w:rPr>
            <w:spacing w:val="13"/>
            <w:w w:val="101"/>
          </w:rPr>
          <w:delText xml:space="preserve"> </w:delText>
        </w:r>
        <w:r w:rsidRPr="00385B22" w:rsidDel="00B362DC">
          <w:rPr>
            <w:spacing w:val="-1"/>
          </w:rPr>
          <w:delText>which</w:delText>
        </w:r>
        <w:r w:rsidRPr="00385B22" w:rsidDel="00B362DC">
          <w:rPr>
            <w:spacing w:val="15"/>
          </w:rPr>
          <w:delText xml:space="preserve"> </w:delText>
        </w:r>
        <w:r w:rsidRPr="00385B22" w:rsidDel="00B362DC">
          <w:rPr>
            <w:spacing w:val="-2"/>
          </w:rPr>
          <w:delText>enable</w:delText>
        </w:r>
        <w:r w:rsidRPr="00385B22" w:rsidDel="00B362DC">
          <w:rPr>
            <w:spacing w:val="14"/>
            <w:w w:val="101"/>
          </w:rPr>
          <w:delText xml:space="preserve"> </w:delText>
        </w:r>
        <w:r w:rsidRPr="00385B22" w:rsidDel="00B362DC">
          <w:rPr>
            <w:spacing w:val="-2"/>
          </w:rPr>
          <w:delText>solid-state</w:delText>
        </w:r>
        <w:r w:rsidRPr="00385B22" w:rsidDel="00B362DC">
          <w:delText xml:space="preserve"> </w:delText>
        </w:r>
        <w:r w:rsidRPr="00385B22" w:rsidDel="00B362DC">
          <w:rPr>
            <w:spacing w:val="-1"/>
          </w:rPr>
          <w:delText>transmitters</w:delText>
        </w:r>
        <w:r w:rsidRPr="00385B22" w:rsidDel="00B362DC">
          <w:rPr>
            <w:spacing w:val="19"/>
          </w:rPr>
          <w:delText xml:space="preserve"> </w:delText>
        </w:r>
        <w:r w:rsidRPr="00385B22" w:rsidDel="00B362DC">
          <w:rPr>
            <w:spacing w:val="-1"/>
          </w:rPr>
          <w:delText>to</w:delText>
        </w:r>
        <w:r w:rsidRPr="00385B22" w:rsidDel="00B362DC">
          <w:rPr>
            <w:spacing w:val="35"/>
          </w:rPr>
          <w:delText xml:space="preserve"> </w:delText>
        </w:r>
        <w:r w:rsidRPr="00385B22" w:rsidDel="00B362DC">
          <w:rPr>
            <w:spacing w:val="-1"/>
          </w:rPr>
          <w:delText>be</w:delText>
        </w:r>
        <w:r w:rsidRPr="00385B22" w:rsidDel="00B362DC">
          <w:rPr>
            <w:spacing w:val="34"/>
          </w:rPr>
          <w:delText xml:space="preserve"> </w:delText>
        </w:r>
        <w:r w:rsidRPr="00385B22" w:rsidDel="00B362DC">
          <w:rPr>
            <w:spacing w:val="-1"/>
          </w:rPr>
          <w:delText>used.</w:delText>
        </w:r>
        <w:r w:rsidRPr="00385B22" w:rsidDel="00B362DC">
          <w:rPr>
            <w:spacing w:val="16"/>
            <w:w w:val="101"/>
          </w:rPr>
          <w:delText xml:space="preserve">  </w:delText>
        </w:r>
        <w:r w:rsidRPr="00385B22" w:rsidDel="00B362DC">
          <w:rPr>
            <w:spacing w:val="-1"/>
          </w:rPr>
          <w:delText>The</w:delText>
        </w:r>
        <w:r w:rsidRPr="00385B22" w:rsidDel="00B362DC">
          <w:rPr>
            <w:spacing w:val="34"/>
            <w:w w:val="101"/>
          </w:rPr>
          <w:delText xml:space="preserve"> </w:delText>
        </w:r>
        <w:r w:rsidRPr="00385B22" w:rsidDel="00B362DC">
          <w:rPr>
            <w:spacing w:val="-1"/>
          </w:rPr>
          <w:delText>requir</w:delText>
        </w:r>
        <w:r w:rsidRPr="00385B22" w:rsidDel="00B362DC">
          <w:rPr>
            <w:spacing w:val="-2"/>
          </w:rPr>
          <w:delText>ed</w:delText>
        </w:r>
        <w:r w:rsidRPr="00385B22" w:rsidDel="00B362DC">
          <w:rPr>
            <w:spacing w:val="18"/>
          </w:rPr>
          <w:delText xml:space="preserve"> </w:delText>
        </w:r>
        <w:r w:rsidRPr="00385B22" w:rsidDel="00B362DC">
          <w:rPr>
            <w:spacing w:val="-2"/>
          </w:rPr>
          <w:delText>technology</w:delText>
        </w:r>
        <w:r w:rsidRPr="00385B22" w:rsidDel="00B362DC">
          <w:rPr>
            <w:spacing w:val="34"/>
            <w:w w:val="101"/>
          </w:rPr>
          <w:delText xml:space="preserve"> </w:delText>
        </w:r>
        <w:r w:rsidRPr="00385B22" w:rsidDel="00B362DC">
          <w:rPr>
            <w:spacing w:val="-2"/>
          </w:rPr>
          <w:delText>has</w:delText>
        </w:r>
        <w:r w:rsidRPr="00385B22" w:rsidDel="00B362DC">
          <w:rPr>
            <w:spacing w:val="34"/>
          </w:rPr>
          <w:delText xml:space="preserve"> </w:delText>
        </w:r>
        <w:r w:rsidRPr="00385B22" w:rsidDel="00B362DC">
          <w:rPr>
            <w:spacing w:val="-2"/>
          </w:rPr>
          <w:delText>become</w:delText>
        </w:r>
        <w:r w:rsidRPr="00385B22" w:rsidDel="00B362DC">
          <w:rPr>
            <w:spacing w:val="32"/>
            <w:w w:val="101"/>
          </w:rPr>
          <w:delText xml:space="preserve"> </w:delText>
        </w:r>
        <w:r w:rsidRPr="00385B22" w:rsidDel="00B362DC">
          <w:rPr>
            <w:spacing w:val="-2"/>
          </w:rPr>
          <w:delText>increasingly</w:delText>
        </w:r>
        <w:r w:rsidRPr="00385B22" w:rsidDel="00B362DC">
          <w:rPr>
            <w:spacing w:val="25"/>
            <w:w w:val="101"/>
          </w:rPr>
          <w:delText xml:space="preserve"> </w:delText>
        </w:r>
        <w:r w:rsidRPr="00385B22" w:rsidDel="00B362DC">
          <w:rPr>
            <w:spacing w:val="-2"/>
          </w:rPr>
          <w:delText>affordable</w:delText>
        </w:r>
        <w:r w:rsidRPr="00385B22" w:rsidDel="00B362DC">
          <w:rPr>
            <w:spacing w:val="34"/>
            <w:w w:val="101"/>
          </w:rPr>
          <w:delText xml:space="preserve"> </w:delText>
        </w:r>
        <w:r w:rsidRPr="00385B22" w:rsidDel="00B362DC">
          <w:rPr>
            <w:spacing w:val="-2"/>
          </w:rPr>
          <w:delText>because</w:delText>
        </w:r>
        <w:r w:rsidRPr="00385B22" w:rsidDel="00B362DC">
          <w:rPr>
            <w:spacing w:val="25"/>
            <w:w w:val="101"/>
          </w:rPr>
          <w:delText xml:space="preserve"> </w:delText>
        </w:r>
        <w:r w:rsidRPr="00385B22" w:rsidDel="00B362DC">
          <w:rPr>
            <w:spacing w:val="-2"/>
          </w:rPr>
          <w:delText>of</w:delText>
        </w:r>
        <w:r w:rsidRPr="00385B22" w:rsidDel="00B362DC">
          <w:rPr>
            <w:spacing w:val="16"/>
          </w:rPr>
          <w:delText xml:space="preserve"> </w:delText>
        </w:r>
        <w:r w:rsidRPr="00385B22" w:rsidDel="00B362DC">
          <w:rPr>
            <w:spacing w:val="-2"/>
          </w:rPr>
          <w:delText>the</w:delText>
        </w:r>
        <w:r w:rsidRPr="00385B22" w:rsidDel="00B362DC">
          <w:rPr>
            <w:spacing w:val="25"/>
            <w:w w:val="101"/>
          </w:rPr>
          <w:delText xml:space="preserve"> </w:delText>
        </w:r>
        <w:r w:rsidRPr="00385B22" w:rsidDel="00B362DC">
          <w:rPr>
            <w:spacing w:val="-2"/>
          </w:rPr>
          <w:delText>escalating</w:delText>
        </w:r>
        <w:r w:rsidRPr="00385B22" w:rsidDel="00B362DC">
          <w:delText xml:space="preserve"> market for</w:delText>
        </w:r>
        <w:r w:rsidRPr="00385B22" w:rsidDel="00B362DC">
          <w:rPr>
            <w:spacing w:val="15"/>
          </w:rPr>
          <w:delText xml:space="preserve"> </w:delText>
        </w:r>
        <w:r w:rsidRPr="00385B22" w:rsidDel="00B362DC">
          <w:delText>mid-power</w:delText>
        </w:r>
        <w:r w:rsidRPr="00385B22" w:rsidDel="00B362DC">
          <w:rPr>
            <w:spacing w:val="14"/>
            <w:w w:val="101"/>
          </w:rPr>
          <w:delText xml:space="preserve"> </w:delText>
        </w:r>
        <w:r w:rsidRPr="00385B22" w:rsidDel="00B362DC">
          <w:delText>microwave di</w:delText>
        </w:r>
        <w:r w:rsidRPr="00385B22" w:rsidDel="00B362DC">
          <w:rPr>
            <w:spacing w:val="-1"/>
          </w:rPr>
          <w:delText>gital communication systems.</w:delText>
        </w:r>
      </w:del>
    </w:p>
    <w:p w14:paraId="216B99B9" w14:textId="5498D0F0" w:rsidR="00F27F90" w:rsidRPr="00385B22" w:rsidDel="00B362DC" w:rsidRDefault="00DE6361">
      <w:pPr>
        <w:pStyle w:val="BodyText"/>
        <w:spacing w:before="163" w:line="219" w:lineRule="auto"/>
        <w:ind w:left="32" w:right="790" w:firstLine="4"/>
        <w:rPr>
          <w:del w:id="265" w:author="Alan Grant" w:date="2025-03-31T15:25:00Z"/>
        </w:rPr>
      </w:pPr>
      <w:del w:id="266" w:author="Alan Grant" w:date="2025-03-31T15:25:00Z">
        <w:r w:rsidRPr="00385B22" w:rsidDel="00B362DC">
          <w:delText>Solid-state transmitters a</w:delText>
        </w:r>
        <w:r w:rsidRPr="00385B22" w:rsidDel="00B362DC">
          <w:rPr>
            <w:spacing w:val="-1"/>
          </w:rPr>
          <w:delText>lso</w:delText>
        </w:r>
        <w:r w:rsidRPr="00385B22" w:rsidDel="00B362DC">
          <w:rPr>
            <w:spacing w:val="11"/>
          </w:rPr>
          <w:delText xml:space="preserve"> </w:delText>
        </w:r>
        <w:r w:rsidRPr="00385B22" w:rsidDel="00B362DC">
          <w:rPr>
            <w:spacing w:val="-1"/>
          </w:rPr>
          <w:delText>allow the easy</w:delText>
        </w:r>
        <w:r w:rsidRPr="00385B22" w:rsidDel="00B362DC">
          <w:rPr>
            <w:spacing w:val="15"/>
            <w:w w:val="101"/>
          </w:rPr>
          <w:delText xml:space="preserve"> </w:delText>
        </w:r>
        <w:r w:rsidRPr="00385B22" w:rsidDel="00B362DC">
          <w:rPr>
            <w:spacing w:val="-1"/>
          </w:rPr>
          <w:delText>use of frequency diversity techniques,</w:delText>
        </w:r>
        <w:r w:rsidRPr="00385B22" w:rsidDel="00B362DC">
          <w:rPr>
            <w:spacing w:val="6"/>
          </w:rPr>
          <w:delText xml:space="preserve"> </w:delText>
        </w:r>
        <w:r w:rsidRPr="00385B22" w:rsidDel="00B362DC">
          <w:rPr>
            <w:spacing w:val="-1"/>
          </w:rPr>
          <w:delText>giving</w:delText>
        </w:r>
        <w:r w:rsidRPr="00385B22" w:rsidDel="00B362DC">
          <w:rPr>
            <w:spacing w:val="10"/>
          </w:rPr>
          <w:delText xml:space="preserve"> </w:delText>
        </w:r>
        <w:r w:rsidRPr="00385B22" w:rsidDel="00B362DC">
          <w:rPr>
            <w:spacing w:val="-1"/>
          </w:rPr>
          <w:delText>a</w:delText>
        </w:r>
        <w:r w:rsidRPr="00385B22" w:rsidDel="00B362DC">
          <w:rPr>
            <w:spacing w:val="2"/>
          </w:rPr>
          <w:delText xml:space="preserve"> </w:delText>
        </w:r>
        <w:r w:rsidRPr="00385B22" w:rsidDel="00B362DC">
          <w:rPr>
            <w:spacing w:val="-1"/>
          </w:rPr>
          <w:delText>further</w:delText>
        </w:r>
        <w:r w:rsidRPr="00385B22" w:rsidDel="00B362DC">
          <w:rPr>
            <w:spacing w:val="7"/>
          </w:rPr>
          <w:delText xml:space="preserve"> </w:delText>
        </w:r>
        <w:r w:rsidRPr="00385B22" w:rsidDel="00B362DC">
          <w:rPr>
            <w:spacing w:val="-1"/>
          </w:rPr>
          <w:delText>significant</w:delText>
        </w:r>
        <w:r w:rsidRPr="00385B22" w:rsidDel="00B362DC">
          <w:rPr>
            <w:spacing w:val="15"/>
          </w:rPr>
          <w:delText xml:space="preserve"> </w:delText>
        </w:r>
        <w:r w:rsidRPr="00385B22" w:rsidDel="00B362DC">
          <w:rPr>
            <w:spacing w:val="-1"/>
          </w:rPr>
          <w:delText>boost</w:delText>
        </w:r>
        <w:r w:rsidRPr="00385B22" w:rsidDel="00B362DC">
          <w:delText xml:space="preserve"> </w:delText>
        </w:r>
        <w:r w:rsidRPr="00385B22" w:rsidDel="00B362DC">
          <w:rPr>
            <w:spacing w:val="-1"/>
          </w:rPr>
          <w:delText>to  target  detectability.    They  offer  good</w:delText>
        </w:r>
        <w:r w:rsidRPr="00385B22" w:rsidDel="00B362DC">
          <w:rPr>
            <w:spacing w:val="8"/>
          </w:rPr>
          <w:delText xml:space="preserve">  </w:delText>
        </w:r>
        <w:r w:rsidRPr="00385B22" w:rsidDel="00B362DC">
          <w:rPr>
            <w:spacing w:val="-1"/>
          </w:rPr>
          <w:delText>benefits</w:delText>
        </w:r>
        <w:r w:rsidRPr="00385B22" w:rsidDel="00B362DC">
          <w:rPr>
            <w:spacing w:val="6"/>
          </w:rPr>
          <w:delText xml:space="preserve">  </w:delText>
        </w:r>
        <w:r w:rsidRPr="00385B22" w:rsidDel="00B362DC">
          <w:rPr>
            <w:spacing w:val="-1"/>
          </w:rPr>
          <w:delText>in</w:delText>
        </w:r>
        <w:r w:rsidRPr="00385B22" w:rsidDel="00B362DC">
          <w:rPr>
            <w:spacing w:val="7"/>
          </w:rPr>
          <w:delText xml:space="preserve">  </w:delText>
        </w:r>
        <w:r w:rsidRPr="00385B22" w:rsidDel="00B362DC">
          <w:rPr>
            <w:spacing w:val="-1"/>
          </w:rPr>
          <w:delText>improving  the</w:delText>
        </w:r>
        <w:r w:rsidRPr="00385B22" w:rsidDel="00B362DC">
          <w:rPr>
            <w:spacing w:val="8"/>
          </w:rPr>
          <w:delText xml:space="preserve">  </w:delText>
        </w:r>
        <w:r w:rsidRPr="00385B22" w:rsidDel="00B362DC">
          <w:rPr>
            <w:spacing w:val="-1"/>
          </w:rPr>
          <w:delText>reliability  of</w:delText>
        </w:r>
        <w:r w:rsidRPr="00385B22" w:rsidDel="00B362DC">
          <w:rPr>
            <w:spacing w:val="6"/>
          </w:rPr>
          <w:delText xml:space="preserve">  </w:delText>
        </w:r>
        <w:r w:rsidRPr="00385B22" w:rsidDel="00B362DC">
          <w:rPr>
            <w:spacing w:val="-1"/>
          </w:rPr>
          <w:delText>radar</w:delText>
        </w:r>
        <w:r w:rsidRPr="00385B22" w:rsidDel="00B362DC">
          <w:rPr>
            <w:spacing w:val="4"/>
          </w:rPr>
          <w:delText xml:space="preserve">  </w:delText>
        </w:r>
        <w:r w:rsidRPr="00385B22" w:rsidDel="00B362DC">
          <w:rPr>
            <w:spacing w:val="-1"/>
          </w:rPr>
          <w:delText>systems</w:delText>
        </w:r>
        <w:r w:rsidRPr="00385B22" w:rsidDel="00B362DC">
          <w:rPr>
            <w:spacing w:val="3"/>
          </w:rPr>
          <w:delText xml:space="preserve">  </w:delText>
        </w:r>
        <w:r w:rsidRPr="00385B22" w:rsidDel="00B362DC">
          <w:rPr>
            <w:spacing w:val="-1"/>
          </w:rPr>
          <w:delText>compared</w:delText>
        </w:r>
        <w:r w:rsidRPr="00385B22" w:rsidDel="00B362DC">
          <w:rPr>
            <w:spacing w:val="1"/>
          </w:rPr>
          <w:delText xml:space="preserve">  </w:delText>
        </w:r>
        <w:r w:rsidRPr="00385B22" w:rsidDel="00B362DC">
          <w:rPr>
            <w:spacing w:val="-1"/>
          </w:rPr>
          <w:delText>to</w:delText>
        </w:r>
      </w:del>
    </w:p>
    <w:p w14:paraId="37F50162" w14:textId="2A29E665" w:rsidR="00F27F90" w:rsidRPr="00385B22" w:rsidDel="00B362DC" w:rsidRDefault="00F27F90">
      <w:pPr>
        <w:spacing w:line="219" w:lineRule="auto"/>
        <w:rPr>
          <w:del w:id="267" w:author="Alan Grant" w:date="2025-03-31T15:25:00Z"/>
          <w:sz w:val="22"/>
        </w:rPr>
        <w:sectPr w:rsidR="00F27F90" w:rsidRPr="00385B22" w:rsidDel="00B362DC">
          <w:headerReference w:type="default" r:id="rId26"/>
          <w:footerReference w:type="default" r:id="rId27"/>
          <w:pgSz w:w="11907" w:h="16839"/>
          <w:pgMar w:top="1139" w:right="0" w:bottom="1495" w:left="878" w:header="6" w:footer="850" w:gutter="0"/>
          <w:cols w:space="720"/>
        </w:sectPr>
      </w:pPr>
    </w:p>
    <w:p w14:paraId="4D42E8C3" w14:textId="07408E80" w:rsidR="00F27F90" w:rsidRPr="00385B22" w:rsidDel="00B362DC" w:rsidRDefault="00DE6361">
      <w:pPr>
        <w:pStyle w:val="BodyText"/>
        <w:spacing w:before="6" w:line="222" w:lineRule="auto"/>
        <w:ind w:left="45" w:right="793"/>
        <w:rPr>
          <w:del w:id="268" w:author="Alan Grant" w:date="2025-03-31T15:25:00Z"/>
        </w:rPr>
      </w:pPr>
      <w:bookmarkStart w:id="269" w:name="bookmark15"/>
      <w:bookmarkStart w:id="270" w:name="bookmark5"/>
      <w:bookmarkEnd w:id="269"/>
      <w:bookmarkEnd w:id="270"/>
      <w:del w:id="271" w:author="Alan Grant" w:date="2025-03-31T15:25:00Z">
        <w:r w:rsidRPr="00385B22" w:rsidDel="00B362DC">
          <w:rPr>
            <w:spacing w:val="-1"/>
          </w:rPr>
          <w:delText>magnetron</w:delText>
        </w:r>
        <w:r w:rsidRPr="00385B22" w:rsidDel="00B362DC">
          <w:rPr>
            <w:spacing w:val="14"/>
            <w:w w:val="101"/>
          </w:rPr>
          <w:delText xml:space="preserve"> </w:delText>
        </w:r>
        <w:r w:rsidRPr="00385B22" w:rsidDel="00B362DC">
          <w:rPr>
            <w:spacing w:val="-1"/>
          </w:rPr>
          <w:delText>based systems.  Ma</w:delText>
        </w:r>
        <w:r w:rsidRPr="00385B22" w:rsidDel="00B362DC">
          <w:rPr>
            <w:spacing w:val="-2"/>
          </w:rPr>
          <w:delText>gnetrons</w:delText>
        </w:r>
        <w:r w:rsidRPr="00385B22" w:rsidDel="00B362DC">
          <w:rPr>
            <w:spacing w:val="15"/>
          </w:rPr>
          <w:delText xml:space="preserve"> </w:delText>
        </w:r>
        <w:r w:rsidRPr="00385B22" w:rsidDel="00B362DC">
          <w:rPr>
            <w:spacing w:val="-2"/>
          </w:rPr>
          <w:delText>have a</w:delText>
        </w:r>
        <w:r w:rsidRPr="00385B22" w:rsidDel="00B362DC">
          <w:rPr>
            <w:spacing w:val="14"/>
            <w:w w:val="101"/>
          </w:rPr>
          <w:delText xml:space="preserve"> </w:delText>
        </w:r>
        <w:r w:rsidRPr="00385B22" w:rsidDel="00B362DC">
          <w:rPr>
            <w:spacing w:val="-2"/>
          </w:rPr>
          <w:delText>limited in-service</w:delText>
        </w:r>
        <w:r w:rsidRPr="00385B22" w:rsidDel="00B362DC">
          <w:rPr>
            <w:spacing w:val="15"/>
          </w:rPr>
          <w:delText xml:space="preserve"> </w:delText>
        </w:r>
        <w:r w:rsidRPr="00385B22" w:rsidDel="00B362DC">
          <w:rPr>
            <w:spacing w:val="-2"/>
          </w:rPr>
          <w:delText>life</w:delText>
        </w:r>
        <w:r w:rsidRPr="00385B22" w:rsidDel="00B362DC">
          <w:rPr>
            <w:spacing w:val="13"/>
          </w:rPr>
          <w:delText xml:space="preserve"> </w:delText>
        </w:r>
        <w:r w:rsidRPr="00385B22" w:rsidDel="00B362DC">
          <w:rPr>
            <w:spacing w:val="-2"/>
          </w:rPr>
          <w:delText>(c10,000</w:delText>
        </w:r>
        <w:r w:rsidRPr="00385B22" w:rsidDel="00B362DC">
          <w:rPr>
            <w:spacing w:val="15"/>
            <w:w w:val="101"/>
          </w:rPr>
          <w:delText xml:space="preserve"> </w:delText>
        </w:r>
        <w:r w:rsidRPr="00385B22" w:rsidDel="00B362DC">
          <w:rPr>
            <w:spacing w:val="-2"/>
          </w:rPr>
          <w:delText>hours)</w:delText>
        </w:r>
        <w:r w:rsidRPr="00385B22" w:rsidDel="00B362DC">
          <w:rPr>
            <w:spacing w:val="8"/>
          </w:rPr>
          <w:delText xml:space="preserve"> </w:delText>
        </w:r>
        <w:r w:rsidRPr="00385B22" w:rsidDel="00B362DC">
          <w:rPr>
            <w:spacing w:val="-2"/>
          </w:rPr>
          <w:delText>and</w:delText>
        </w:r>
        <w:r w:rsidRPr="00385B22" w:rsidDel="00B362DC">
          <w:rPr>
            <w:spacing w:val="14"/>
            <w:w w:val="101"/>
          </w:rPr>
          <w:delText xml:space="preserve"> </w:delText>
        </w:r>
        <w:r w:rsidRPr="00385B22" w:rsidDel="00B362DC">
          <w:rPr>
            <w:spacing w:val="-2"/>
          </w:rPr>
          <w:delText>require very</w:delText>
        </w:r>
        <w:r w:rsidRPr="00385B22" w:rsidDel="00B362DC">
          <w:rPr>
            <w:spacing w:val="13"/>
          </w:rPr>
          <w:delText xml:space="preserve"> </w:delText>
        </w:r>
        <w:r w:rsidRPr="00385B22" w:rsidDel="00B362DC">
          <w:rPr>
            <w:spacing w:val="-2"/>
          </w:rPr>
          <w:delText>high voltage</w:delText>
        </w:r>
        <w:r w:rsidRPr="00385B22" w:rsidDel="00B362DC">
          <w:delText xml:space="preserve"> </w:delText>
        </w:r>
        <w:r w:rsidRPr="00385B22" w:rsidDel="00B362DC">
          <w:rPr>
            <w:spacing w:val="-1"/>
          </w:rPr>
          <w:delText>power supplies that</w:delText>
        </w:r>
        <w:r w:rsidRPr="00385B22" w:rsidDel="00B362DC">
          <w:rPr>
            <w:spacing w:val="17"/>
            <w:w w:val="101"/>
          </w:rPr>
          <w:delText xml:space="preserve"> </w:delText>
        </w:r>
        <w:r w:rsidRPr="00385B22" w:rsidDel="00B362DC">
          <w:rPr>
            <w:spacing w:val="-1"/>
          </w:rPr>
          <w:delText>li</w:delText>
        </w:r>
        <w:r w:rsidRPr="00385B22" w:rsidDel="00B362DC">
          <w:rPr>
            <w:spacing w:val="-2"/>
          </w:rPr>
          <w:delText>mit</w:delText>
        </w:r>
        <w:r w:rsidRPr="00385B22" w:rsidDel="00B362DC">
          <w:rPr>
            <w:spacing w:val="17"/>
            <w:w w:val="101"/>
          </w:rPr>
          <w:delText xml:space="preserve"> </w:delText>
        </w:r>
        <w:r w:rsidRPr="00385B22" w:rsidDel="00B362DC">
          <w:rPr>
            <w:spacing w:val="-2"/>
          </w:rPr>
          <w:delText>reliability.</w:delText>
        </w:r>
      </w:del>
    </w:p>
    <w:p w14:paraId="1AE86AB7" w14:textId="6B921193" w:rsidR="00F27F90" w:rsidRPr="00385B22" w:rsidDel="00B362DC" w:rsidRDefault="00DE6361">
      <w:pPr>
        <w:pStyle w:val="BodyText"/>
        <w:spacing w:before="162" w:line="188" w:lineRule="auto"/>
        <w:ind w:left="1575"/>
        <w:rPr>
          <w:del w:id="272" w:author="Alan Grant" w:date="2025-03-31T15:25:00Z"/>
        </w:rPr>
      </w:pPr>
      <w:del w:id="273" w:author="Alan Grant" w:date="2025-03-31T15:25:00Z">
        <w:r w:rsidRPr="00385B22" w:rsidDel="00B362DC">
          <w:rPr>
            <w:i/>
            <w:iCs/>
            <w:color w:val="575756"/>
          </w:rPr>
          <w:delText>Table 1          Comparison of</w:delText>
        </w:r>
        <w:r w:rsidRPr="00385B22" w:rsidDel="00B362DC">
          <w:rPr>
            <w:i/>
            <w:iCs/>
            <w:color w:val="575756"/>
            <w:spacing w:val="-13"/>
          </w:rPr>
          <w:delText xml:space="preserve"> </w:delText>
        </w:r>
        <w:r w:rsidRPr="00385B22" w:rsidDel="00B362DC">
          <w:rPr>
            <w:i/>
            <w:iCs/>
            <w:color w:val="575756"/>
          </w:rPr>
          <w:delText>characteristics of</w:delText>
        </w:r>
        <w:r w:rsidRPr="00385B22" w:rsidDel="00B362DC">
          <w:rPr>
            <w:i/>
            <w:iCs/>
            <w:color w:val="575756"/>
            <w:spacing w:val="-12"/>
          </w:rPr>
          <w:delText xml:space="preserve"> </w:delText>
        </w:r>
        <w:r w:rsidRPr="00385B22" w:rsidDel="00B362DC">
          <w:rPr>
            <w:i/>
            <w:iCs/>
            <w:color w:val="575756"/>
          </w:rPr>
          <w:delText>conventional and typical</w:delText>
        </w:r>
        <w:r w:rsidRPr="00385B22" w:rsidDel="00B362DC">
          <w:rPr>
            <w:i/>
            <w:iCs/>
            <w:color w:val="575756"/>
            <w:spacing w:val="6"/>
          </w:rPr>
          <w:delText xml:space="preserve"> </w:delText>
        </w:r>
        <w:r w:rsidRPr="00385B22" w:rsidDel="00B362DC">
          <w:rPr>
            <w:i/>
            <w:iCs/>
            <w:color w:val="575756"/>
          </w:rPr>
          <w:delText>N</w:delText>
        </w:r>
        <w:r w:rsidRPr="00385B22" w:rsidDel="00B362DC">
          <w:rPr>
            <w:i/>
            <w:iCs/>
            <w:color w:val="575756"/>
            <w:spacing w:val="-1"/>
          </w:rPr>
          <w:delText>T radars</w:delText>
        </w:r>
      </w:del>
    </w:p>
    <w:p w14:paraId="6152BB35" w14:textId="5DB91548" w:rsidR="00F27F90" w:rsidRPr="00385B22" w:rsidDel="00B362DC" w:rsidRDefault="00F27F90">
      <w:pPr>
        <w:spacing w:line="241" w:lineRule="exact"/>
        <w:rPr>
          <w:del w:id="274" w:author="Alan Grant" w:date="2025-03-31T15:25:00Z"/>
        </w:rPr>
      </w:pPr>
    </w:p>
    <w:tbl>
      <w:tblPr>
        <w:tblStyle w:val="TableNormal1"/>
        <w:tblW w:w="8526" w:type="dxa"/>
        <w:tblInd w:w="86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64"/>
        <w:gridCol w:w="4262"/>
      </w:tblGrid>
      <w:tr w:rsidR="00F27F90" w:rsidRPr="00385B22" w:rsidDel="00B362DC" w14:paraId="1BB661B8" w14:textId="33DBE136">
        <w:trPr>
          <w:trHeight w:val="603"/>
          <w:del w:id="275" w:author="Alan Grant" w:date="2025-03-31T15:25:00Z"/>
        </w:trPr>
        <w:tc>
          <w:tcPr>
            <w:tcW w:w="4264" w:type="dxa"/>
            <w:tcBorders>
              <w:bottom w:val="single" w:sz="6" w:space="0" w:color="000000"/>
            </w:tcBorders>
          </w:tcPr>
          <w:p w14:paraId="3DE4BA18" w14:textId="423F4634" w:rsidR="00F27F90" w:rsidRPr="00385B22" w:rsidDel="00B362DC" w:rsidRDefault="00DE6361">
            <w:pPr>
              <w:spacing w:before="233" w:line="193" w:lineRule="auto"/>
              <w:ind w:left="1320"/>
              <w:rPr>
                <w:del w:id="276" w:author="Alan Grant" w:date="2025-03-31T15:25:00Z"/>
                <w:rFonts w:ascii="Calibri" w:eastAsia="Calibri" w:hAnsi="Calibri" w:cs="Calibri"/>
                <w:sz w:val="19"/>
                <w:szCs w:val="19"/>
              </w:rPr>
            </w:pPr>
            <w:del w:id="277" w:author="Alan Grant" w:date="2025-03-31T15:25:00Z">
              <w:r w:rsidRPr="00385B22" w:rsidDel="00B362DC">
                <w:rPr>
                  <w:rFonts w:ascii="Calibri" w:eastAsia="Calibri" w:hAnsi="Calibri" w:cs="Calibri"/>
                  <w:b/>
                  <w:bCs/>
                  <w:color w:val="00558C"/>
                  <w:spacing w:val="3"/>
                  <w:sz w:val="19"/>
                  <w:szCs w:val="19"/>
                </w:rPr>
                <w:delText>Conventional</w:delText>
              </w:r>
              <w:r w:rsidRPr="00385B22" w:rsidDel="00B362DC">
                <w:rPr>
                  <w:rFonts w:ascii="Calibri" w:eastAsia="Calibri" w:hAnsi="Calibri" w:cs="Calibri"/>
                  <w:b/>
                  <w:bCs/>
                  <w:color w:val="00558C"/>
                  <w:spacing w:val="21"/>
                  <w:w w:val="102"/>
                  <w:sz w:val="19"/>
                  <w:szCs w:val="19"/>
                </w:rPr>
                <w:delText xml:space="preserve"> </w:delText>
              </w:r>
              <w:r w:rsidRPr="00385B22" w:rsidDel="00B362DC">
                <w:rPr>
                  <w:rFonts w:ascii="Calibri" w:eastAsia="Calibri" w:hAnsi="Calibri" w:cs="Calibri"/>
                  <w:b/>
                  <w:bCs/>
                  <w:color w:val="00558C"/>
                  <w:spacing w:val="3"/>
                  <w:sz w:val="19"/>
                  <w:szCs w:val="19"/>
                </w:rPr>
                <w:delText>Radar</w:delText>
              </w:r>
            </w:del>
          </w:p>
        </w:tc>
        <w:tc>
          <w:tcPr>
            <w:tcW w:w="4262" w:type="dxa"/>
            <w:tcBorders>
              <w:bottom w:val="single" w:sz="6" w:space="0" w:color="000000"/>
            </w:tcBorders>
          </w:tcPr>
          <w:p w14:paraId="0AC3FC65" w14:textId="2E2DF34F" w:rsidR="00F27F90" w:rsidRPr="00385B22" w:rsidDel="00B362DC" w:rsidRDefault="00DE6361">
            <w:pPr>
              <w:spacing w:before="234" w:line="194" w:lineRule="auto"/>
              <w:ind w:left="1180"/>
              <w:rPr>
                <w:del w:id="278" w:author="Alan Grant" w:date="2025-03-31T15:25:00Z"/>
                <w:rFonts w:ascii="Calibri" w:eastAsia="Calibri" w:hAnsi="Calibri" w:cs="Calibri"/>
                <w:sz w:val="19"/>
                <w:szCs w:val="19"/>
              </w:rPr>
            </w:pPr>
            <w:del w:id="279" w:author="Alan Grant" w:date="2025-03-31T15:25:00Z">
              <w:r w:rsidRPr="00385B22" w:rsidDel="00B362DC">
                <w:rPr>
                  <w:rFonts w:ascii="Calibri" w:eastAsia="Calibri" w:hAnsi="Calibri" w:cs="Calibri"/>
                  <w:b/>
                  <w:bCs/>
                  <w:color w:val="00558C"/>
                  <w:spacing w:val="3"/>
                  <w:sz w:val="19"/>
                  <w:szCs w:val="19"/>
                </w:rPr>
                <w:delText>New Technology</w:delText>
              </w:r>
              <w:r w:rsidRPr="00385B22" w:rsidDel="00B362DC">
                <w:rPr>
                  <w:rFonts w:ascii="Calibri" w:eastAsia="Calibri" w:hAnsi="Calibri" w:cs="Calibri"/>
                  <w:b/>
                  <w:bCs/>
                  <w:color w:val="00558C"/>
                  <w:spacing w:val="32"/>
                  <w:w w:val="101"/>
                  <w:sz w:val="19"/>
                  <w:szCs w:val="19"/>
                </w:rPr>
                <w:delText xml:space="preserve"> </w:delText>
              </w:r>
              <w:r w:rsidRPr="00385B22" w:rsidDel="00B362DC">
                <w:rPr>
                  <w:rFonts w:ascii="Calibri" w:eastAsia="Calibri" w:hAnsi="Calibri" w:cs="Calibri"/>
                  <w:b/>
                  <w:bCs/>
                  <w:color w:val="00558C"/>
                  <w:spacing w:val="3"/>
                  <w:sz w:val="19"/>
                  <w:szCs w:val="19"/>
                </w:rPr>
                <w:delText>Radar</w:delText>
              </w:r>
            </w:del>
            <w:ins w:id="280" w:author="Paul Mueller" w:date="2024-10-22T09:15:00Z">
              <w:del w:id="281" w:author="Alan Grant" w:date="2025-03-31T15:25:00Z">
                <w:r w:rsidR="00C55BA1" w:rsidRPr="00385B22" w:rsidDel="00B362DC">
                  <w:rPr>
                    <w:rFonts w:ascii="Calibri" w:eastAsia="Calibri" w:hAnsi="Calibri" w:cs="Calibri"/>
                    <w:b/>
                    <w:bCs/>
                    <w:color w:val="00558C"/>
                    <w:spacing w:val="3"/>
                    <w:sz w:val="19"/>
                    <w:szCs w:val="19"/>
                  </w:rPr>
                  <w:delText>Solid-state Radar</w:delText>
                </w:r>
              </w:del>
            </w:ins>
          </w:p>
        </w:tc>
      </w:tr>
      <w:tr w:rsidR="00F27F90" w:rsidRPr="00385B22" w:rsidDel="00B362DC" w14:paraId="3715DD39" w14:textId="6C915562">
        <w:trPr>
          <w:trHeight w:val="589"/>
          <w:del w:id="282" w:author="Alan Grant" w:date="2025-03-31T15:25:00Z"/>
        </w:trPr>
        <w:tc>
          <w:tcPr>
            <w:tcW w:w="4264" w:type="dxa"/>
            <w:tcBorders>
              <w:top w:val="single" w:sz="6" w:space="0" w:color="000000"/>
            </w:tcBorders>
          </w:tcPr>
          <w:p w14:paraId="3ECF9E12" w14:textId="774986CE" w:rsidR="00F27F90" w:rsidRPr="00385B22" w:rsidDel="00B362DC" w:rsidRDefault="00DE6361">
            <w:pPr>
              <w:spacing w:before="225" w:line="193" w:lineRule="auto"/>
              <w:ind w:left="1589"/>
              <w:rPr>
                <w:del w:id="283" w:author="Alan Grant" w:date="2025-03-31T15:25:00Z"/>
                <w:rFonts w:ascii="Calibri" w:eastAsia="Calibri" w:hAnsi="Calibri" w:cs="Calibri"/>
                <w:sz w:val="19"/>
                <w:szCs w:val="19"/>
              </w:rPr>
            </w:pPr>
            <w:del w:id="284" w:author="Alan Grant" w:date="2025-03-31T15:25:00Z">
              <w:r w:rsidRPr="00385B22" w:rsidDel="00B362DC">
                <w:rPr>
                  <w:rFonts w:ascii="Calibri" w:eastAsia="Calibri" w:hAnsi="Calibri" w:cs="Calibri"/>
                  <w:spacing w:val="3"/>
                  <w:sz w:val="19"/>
                  <w:szCs w:val="19"/>
                </w:rPr>
                <w:delText>non-coherent</w:delText>
              </w:r>
            </w:del>
          </w:p>
        </w:tc>
        <w:tc>
          <w:tcPr>
            <w:tcW w:w="4262" w:type="dxa"/>
            <w:tcBorders>
              <w:top w:val="single" w:sz="6" w:space="0" w:color="000000"/>
            </w:tcBorders>
          </w:tcPr>
          <w:p w14:paraId="3DEFE44B" w14:textId="6687388D" w:rsidR="00F27F90" w:rsidRPr="00385B22" w:rsidDel="00B362DC" w:rsidRDefault="00DE6361">
            <w:pPr>
              <w:spacing w:before="225" w:line="193" w:lineRule="auto"/>
              <w:ind w:left="1768"/>
              <w:rPr>
                <w:del w:id="285" w:author="Alan Grant" w:date="2025-03-31T15:25:00Z"/>
                <w:rFonts w:ascii="Calibri" w:eastAsia="Calibri" w:hAnsi="Calibri" w:cs="Calibri"/>
                <w:sz w:val="19"/>
                <w:szCs w:val="19"/>
              </w:rPr>
            </w:pPr>
            <w:del w:id="286" w:author="Alan Grant" w:date="2025-03-31T15:25:00Z">
              <w:r w:rsidRPr="00385B22" w:rsidDel="00B362DC">
                <w:rPr>
                  <w:rFonts w:ascii="Calibri" w:eastAsia="Calibri" w:hAnsi="Calibri" w:cs="Calibri"/>
                  <w:spacing w:val="3"/>
                  <w:sz w:val="19"/>
                  <w:szCs w:val="19"/>
                </w:rPr>
                <w:delText>coherent</w:delText>
              </w:r>
            </w:del>
          </w:p>
        </w:tc>
      </w:tr>
      <w:tr w:rsidR="00F27F90" w:rsidRPr="00385B22" w:rsidDel="00B362DC" w14:paraId="72400D84" w14:textId="503B1DAD">
        <w:trPr>
          <w:trHeight w:val="594"/>
          <w:del w:id="287" w:author="Alan Grant" w:date="2025-03-31T15:25:00Z"/>
        </w:trPr>
        <w:tc>
          <w:tcPr>
            <w:tcW w:w="4264" w:type="dxa"/>
          </w:tcPr>
          <w:p w14:paraId="5CD4B496" w14:textId="01B86720" w:rsidR="00F27F90" w:rsidRPr="00385B22" w:rsidDel="00B362DC" w:rsidRDefault="00DE6361">
            <w:pPr>
              <w:spacing w:before="231" w:line="195" w:lineRule="auto"/>
              <w:ind w:left="1877"/>
              <w:rPr>
                <w:del w:id="288" w:author="Alan Grant" w:date="2025-03-31T15:25:00Z"/>
                <w:rFonts w:ascii="Calibri" w:eastAsia="Calibri" w:hAnsi="Calibri" w:cs="Calibri"/>
                <w:sz w:val="19"/>
                <w:szCs w:val="19"/>
              </w:rPr>
            </w:pPr>
            <w:del w:id="289" w:author="Alan Grant" w:date="2025-03-31T15:25:00Z">
              <w:r w:rsidRPr="00385B22" w:rsidDel="00B362DC">
                <w:rPr>
                  <w:rFonts w:ascii="Calibri" w:eastAsia="Calibri" w:hAnsi="Calibri" w:cs="Calibri"/>
                  <w:spacing w:val="2"/>
                  <w:sz w:val="19"/>
                  <w:szCs w:val="19"/>
                </w:rPr>
                <w:delText>pulsed</w:delText>
              </w:r>
            </w:del>
          </w:p>
        </w:tc>
        <w:tc>
          <w:tcPr>
            <w:tcW w:w="4262" w:type="dxa"/>
          </w:tcPr>
          <w:p w14:paraId="6720D95F" w14:textId="3267B943" w:rsidR="00F27F90" w:rsidRPr="00385B22" w:rsidDel="00B362DC" w:rsidRDefault="00DE6361">
            <w:pPr>
              <w:spacing w:before="231" w:line="195" w:lineRule="auto"/>
              <w:ind w:left="1457"/>
              <w:rPr>
                <w:del w:id="290" w:author="Alan Grant" w:date="2025-03-31T15:25:00Z"/>
                <w:rFonts w:ascii="Calibri" w:eastAsia="Calibri" w:hAnsi="Calibri" w:cs="Calibri"/>
                <w:sz w:val="19"/>
                <w:szCs w:val="19"/>
              </w:rPr>
            </w:pPr>
            <w:del w:id="291" w:author="Alan Grant" w:date="2025-03-31T15:25:00Z">
              <w:r w:rsidRPr="00385B22" w:rsidDel="00B362DC">
                <w:rPr>
                  <w:rFonts w:ascii="Calibri" w:eastAsia="Calibri" w:hAnsi="Calibri" w:cs="Calibri"/>
                  <w:spacing w:val="2"/>
                  <w:sz w:val="19"/>
                  <w:szCs w:val="19"/>
                </w:rPr>
                <w:delText>modulated</w:delText>
              </w:r>
              <w:r w:rsidRPr="00385B22" w:rsidDel="00B362DC">
                <w:rPr>
                  <w:rFonts w:ascii="Calibri" w:eastAsia="Calibri" w:hAnsi="Calibri" w:cs="Calibri"/>
                  <w:spacing w:val="25"/>
                  <w:w w:val="101"/>
                  <w:sz w:val="19"/>
                  <w:szCs w:val="19"/>
                </w:rPr>
                <w:delText xml:space="preserve"> </w:delText>
              </w:r>
              <w:r w:rsidRPr="00385B22" w:rsidDel="00B362DC">
                <w:rPr>
                  <w:rFonts w:ascii="Calibri" w:eastAsia="Calibri" w:hAnsi="Calibri" w:cs="Calibri"/>
                  <w:spacing w:val="2"/>
                  <w:sz w:val="19"/>
                  <w:szCs w:val="19"/>
                </w:rPr>
                <w:delText>pulse</w:delText>
              </w:r>
            </w:del>
          </w:p>
        </w:tc>
      </w:tr>
      <w:tr w:rsidR="00F27F90" w:rsidRPr="00385B22" w:rsidDel="00B362DC" w14:paraId="146DC090" w14:textId="0949DEC5">
        <w:trPr>
          <w:trHeight w:val="594"/>
          <w:del w:id="292" w:author="Alan Grant" w:date="2025-03-31T15:25:00Z"/>
        </w:trPr>
        <w:tc>
          <w:tcPr>
            <w:tcW w:w="4264" w:type="dxa"/>
          </w:tcPr>
          <w:p w14:paraId="1E537266" w14:textId="561D5651" w:rsidR="00F27F90" w:rsidRPr="00385B22" w:rsidDel="00B362DC" w:rsidRDefault="00DE6361">
            <w:pPr>
              <w:spacing w:before="230" w:line="197" w:lineRule="auto"/>
              <w:ind w:left="1046"/>
              <w:rPr>
                <w:del w:id="293" w:author="Alan Grant" w:date="2025-03-31T15:25:00Z"/>
                <w:rFonts w:ascii="Calibri" w:eastAsia="Calibri" w:hAnsi="Calibri" w:cs="Calibri"/>
                <w:sz w:val="19"/>
                <w:szCs w:val="19"/>
              </w:rPr>
            </w:pPr>
            <w:del w:id="294" w:author="Alan Grant" w:date="2025-03-31T15:25:00Z">
              <w:r w:rsidRPr="00385B22" w:rsidDel="00B362DC">
                <w:rPr>
                  <w:rFonts w:ascii="Calibri" w:eastAsia="Calibri" w:hAnsi="Calibri" w:cs="Calibri"/>
                  <w:sz w:val="19"/>
                  <w:szCs w:val="19"/>
                </w:rPr>
                <w:delText>high</w:delText>
              </w:r>
              <w:r w:rsidRPr="00385B22" w:rsidDel="00B362DC">
                <w:rPr>
                  <w:rFonts w:ascii="Calibri" w:eastAsia="Calibri" w:hAnsi="Calibri" w:cs="Calibri"/>
                  <w:spacing w:val="22"/>
                  <w:w w:val="102"/>
                  <w:sz w:val="19"/>
                  <w:szCs w:val="19"/>
                </w:rPr>
                <w:delText xml:space="preserve"> </w:delText>
              </w:r>
              <w:r w:rsidRPr="00385B22" w:rsidDel="00B362DC">
                <w:rPr>
                  <w:rFonts w:ascii="Calibri" w:eastAsia="Calibri" w:hAnsi="Calibri" w:cs="Calibri"/>
                  <w:sz w:val="19"/>
                  <w:szCs w:val="19"/>
                </w:rPr>
                <w:delText>peak</w:delText>
              </w:r>
              <w:r w:rsidRPr="00385B22" w:rsidDel="00B362DC">
                <w:rPr>
                  <w:rFonts w:ascii="Calibri" w:eastAsia="Calibri" w:hAnsi="Calibri" w:cs="Calibri"/>
                  <w:spacing w:val="18"/>
                  <w:sz w:val="19"/>
                  <w:szCs w:val="19"/>
                </w:rPr>
                <w:delText xml:space="preserve"> </w:delText>
              </w:r>
              <w:r w:rsidRPr="00385B22" w:rsidDel="00B362DC">
                <w:rPr>
                  <w:rFonts w:ascii="Calibri" w:eastAsia="Calibri" w:hAnsi="Calibri" w:cs="Calibri"/>
                  <w:sz w:val="19"/>
                  <w:szCs w:val="19"/>
                </w:rPr>
                <w:delText>power</w:delText>
              </w:r>
              <w:r w:rsidRPr="00385B22" w:rsidDel="00B362DC">
                <w:rPr>
                  <w:rFonts w:ascii="Calibri" w:eastAsia="Calibri" w:hAnsi="Calibri" w:cs="Calibri"/>
                  <w:spacing w:val="15"/>
                  <w:w w:val="102"/>
                  <w:sz w:val="19"/>
                  <w:szCs w:val="19"/>
                </w:rPr>
                <w:delText xml:space="preserve"> </w:delText>
              </w:r>
              <w:r w:rsidRPr="00385B22" w:rsidDel="00B362DC">
                <w:rPr>
                  <w:rFonts w:ascii="Calibri" w:eastAsia="Calibri" w:hAnsi="Calibri" w:cs="Calibri"/>
                  <w:spacing w:val="3"/>
                  <w:sz w:val="19"/>
                  <w:szCs w:val="19"/>
                </w:rPr>
                <w:delText>(3-30</w:delText>
              </w:r>
              <w:r w:rsidRPr="00385B22" w:rsidDel="00B362DC">
                <w:rPr>
                  <w:rFonts w:ascii="Calibri" w:eastAsia="Calibri" w:hAnsi="Calibri" w:cs="Calibri"/>
                  <w:spacing w:val="17"/>
                  <w:w w:val="101"/>
                  <w:sz w:val="19"/>
                  <w:szCs w:val="19"/>
                </w:rPr>
                <w:delText xml:space="preserve"> </w:delText>
              </w:r>
              <w:r w:rsidRPr="00385B22" w:rsidDel="00B362DC">
                <w:rPr>
                  <w:rFonts w:ascii="Calibri" w:eastAsia="Calibri" w:hAnsi="Calibri" w:cs="Calibri"/>
                  <w:sz w:val="19"/>
                  <w:szCs w:val="19"/>
                </w:rPr>
                <w:delText>kW</w:delText>
              </w:r>
              <w:r w:rsidRPr="00385B22" w:rsidDel="00B362DC">
                <w:rPr>
                  <w:rFonts w:ascii="Calibri" w:eastAsia="Calibri" w:hAnsi="Calibri" w:cs="Calibri"/>
                  <w:spacing w:val="3"/>
                  <w:sz w:val="19"/>
                  <w:szCs w:val="19"/>
                </w:rPr>
                <w:delText>)</w:delText>
              </w:r>
            </w:del>
          </w:p>
        </w:tc>
        <w:tc>
          <w:tcPr>
            <w:tcW w:w="4262" w:type="dxa"/>
          </w:tcPr>
          <w:p w14:paraId="025866D6" w14:textId="08964E63" w:rsidR="00F27F90" w:rsidRPr="00385B22" w:rsidDel="00B362DC" w:rsidRDefault="00DE6361">
            <w:pPr>
              <w:spacing w:before="230" w:line="197" w:lineRule="auto"/>
              <w:ind w:left="1013"/>
              <w:rPr>
                <w:del w:id="295" w:author="Alan Grant" w:date="2025-03-31T15:25:00Z"/>
                <w:rFonts w:ascii="Calibri" w:eastAsia="Calibri" w:hAnsi="Calibri" w:cs="Calibri"/>
                <w:sz w:val="19"/>
                <w:szCs w:val="19"/>
              </w:rPr>
            </w:pPr>
            <w:del w:id="296" w:author="Alan Grant" w:date="2025-03-31T15:25:00Z">
              <w:r w:rsidRPr="00385B22" w:rsidDel="00B362DC">
                <w:rPr>
                  <w:rFonts w:ascii="Calibri" w:eastAsia="Calibri" w:hAnsi="Calibri" w:cs="Calibri"/>
                  <w:sz w:val="19"/>
                  <w:szCs w:val="19"/>
                </w:rPr>
                <w:delText>low</w:delText>
              </w:r>
              <w:r w:rsidRPr="00385B22" w:rsidDel="00B362DC">
                <w:rPr>
                  <w:rFonts w:ascii="Calibri" w:eastAsia="Calibri" w:hAnsi="Calibri" w:cs="Calibri"/>
                  <w:spacing w:val="20"/>
                  <w:sz w:val="19"/>
                  <w:szCs w:val="19"/>
                </w:rPr>
                <w:delText xml:space="preserve"> </w:delText>
              </w:r>
              <w:r w:rsidRPr="00385B22" w:rsidDel="00B362DC">
                <w:rPr>
                  <w:rFonts w:ascii="Calibri" w:eastAsia="Calibri" w:hAnsi="Calibri" w:cs="Calibri"/>
                  <w:sz w:val="19"/>
                  <w:szCs w:val="19"/>
                </w:rPr>
                <w:delText>peak</w:delText>
              </w:r>
              <w:r w:rsidRPr="00385B22" w:rsidDel="00B362DC">
                <w:rPr>
                  <w:rFonts w:ascii="Calibri" w:eastAsia="Calibri" w:hAnsi="Calibri" w:cs="Calibri"/>
                  <w:spacing w:val="18"/>
                  <w:w w:val="101"/>
                  <w:sz w:val="19"/>
                  <w:szCs w:val="19"/>
                </w:rPr>
                <w:delText xml:space="preserve"> </w:delText>
              </w:r>
              <w:r w:rsidRPr="00385B22" w:rsidDel="00B362DC">
                <w:rPr>
                  <w:rFonts w:ascii="Calibri" w:eastAsia="Calibri" w:hAnsi="Calibri" w:cs="Calibri"/>
                  <w:sz w:val="19"/>
                  <w:szCs w:val="19"/>
                </w:rPr>
                <w:delText>power</w:delText>
              </w:r>
              <w:r w:rsidRPr="00385B22" w:rsidDel="00B362DC">
                <w:rPr>
                  <w:rFonts w:ascii="Calibri" w:eastAsia="Calibri" w:hAnsi="Calibri" w:cs="Calibri"/>
                  <w:spacing w:val="15"/>
                  <w:w w:val="101"/>
                  <w:sz w:val="19"/>
                  <w:szCs w:val="19"/>
                </w:rPr>
                <w:delText xml:space="preserve"> </w:delText>
              </w:r>
              <w:r w:rsidRPr="00385B22" w:rsidDel="00B362DC">
                <w:rPr>
                  <w:rFonts w:ascii="Calibri" w:eastAsia="Calibri" w:hAnsi="Calibri" w:cs="Calibri"/>
                  <w:spacing w:val="4"/>
                  <w:sz w:val="19"/>
                  <w:szCs w:val="19"/>
                </w:rPr>
                <w:delText>(10-500 W)</w:delText>
              </w:r>
            </w:del>
          </w:p>
        </w:tc>
      </w:tr>
      <w:tr w:rsidR="00F27F90" w:rsidRPr="00385B22" w:rsidDel="00B362DC" w14:paraId="0EB69181" w14:textId="3B0C7276">
        <w:trPr>
          <w:trHeight w:val="599"/>
          <w:del w:id="297" w:author="Alan Grant" w:date="2025-03-31T15:25:00Z"/>
        </w:trPr>
        <w:tc>
          <w:tcPr>
            <w:tcW w:w="4264" w:type="dxa"/>
          </w:tcPr>
          <w:p w14:paraId="51811D38" w14:textId="34A0B095" w:rsidR="00F27F90" w:rsidRPr="00385B22" w:rsidDel="00B362DC" w:rsidRDefault="00DE6361">
            <w:pPr>
              <w:spacing w:before="254" w:line="175" w:lineRule="auto"/>
              <w:ind w:left="1656"/>
              <w:rPr>
                <w:del w:id="298" w:author="Alan Grant" w:date="2025-03-31T15:25:00Z"/>
                <w:rFonts w:ascii="Calibri" w:eastAsia="Calibri" w:hAnsi="Calibri" w:cs="Calibri"/>
                <w:sz w:val="19"/>
                <w:szCs w:val="19"/>
              </w:rPr>
            </w:pPr>
            <w:del w:id="299" w:author="Alan Grant" w:date="2025-03-31T15:25:00Z">
              <w:r w:rsidRPr="00385B22" w:rsidDel="00B362DC">
                <w:rPr>
                  <w:rFonts w:ascii="Calibri" w:eastAsia="Calibri" w:hAnsi="Calibri" w:cs="Calibri"/>
                  <w:spacing w:val="3"/>
                  <w:sz w:val="19"/>
                  <w:szCs w:val="19"/>
                </w:rPr>
                <w:delText>magnetrons</w:delText>
              </w:r>
            </w:del>
          </w:p>
        </w:tc>
        <w:tc>
          <w:tcPr>
            <w:tcW w:w="4262" w:type="dxa"/>
          </w:tcPr>
          <w:p w14:paraId="614AD412" w14:textId="71829EA1" w:rsidR="00F27F90" w:rsidRPr="00385B22" w:rsidDel="00B362DC" w:rsidRDefault="00DE6361">
            <w:pPr>
              <w:spacing w:before="235" w:line="193" w:lineRule="auto"/>
              <w:ind w:left="1710"/>
              <w:rPr>
                <w:del w:id="300" w:author="Alan Grant" w:date="2025-03-31T15:25:00Z"/>
                <w:rFonts w:ascii="Calibri" w:eastAsia="Calibri" w:hAnsi="Calibri" w:cs="Calibri"/>
                <w:sz w:val="19"/>
                <w:szCs w:val="19"/>
              </w:rPr>
            </w:pPr>
            <w:del w:id="301" w:author="Alan Grant" w:date="2025-03-31T15:25:00Z">
              <w:r w:rsidRPr="00385B22" w:rsidDel="00B362DC">
                <w:rPr>
                  <w:rFonts w:ascii="Calibri" w:eastAsia="Calibri" w:hAnsi="Calibri" w:cs="Calibri"/>
                  <w:spacing w:val="3"/>
                  <w:sz w:val="19"/>
                  <w:szCs w:val="19"/>
                </w:rPr>
                <w:delText>solid-state</w:delText>
              </w:r>
            </w:del>
          </w:p>
        </w:tc>
      </w:tr>
    </w:tbl>
    <w:p w14:paraId="0CF8C8F9" w14:textId="678FE8F7" w:rsidR="00F27F90" w:rsidRPr="00385B22" w:rsidDel="00B362DC" w:rsidRDefault="00F27F90">
      <w:pPr>
        <w:spacing w:line="376" w:lineRule="auto"/>
        <w:rPr>
          <w:del w:id="302" w:author="Alan Grant" w:date="2025-03-31T15:25:00Z"/>
        </w:rPr>
      </w:pPr>
    </w:p>
    <w:p w14:paraId="3F42BA65" w14:textId="6C12EF0A" w:rsidR="00F27F90" w:rsidRPr="00385B22" w:rsidDel="00B362DC" w:rsidRDefault="00DE6361">
      <w:pPr>
        <w:pStyle w:val="BodyText"/>
        <w:spacing w:before="67" w:line="221" w:lineRule="auto"/>
        <w:ind w:left="45" w:right="791" w:firstLine="1"/>
        <w:rPr>
          <w:del w:id="303" w:author="Alan Grant" w:date="2025-03-31T15:25:00Z"/>
        </w:rPr>
      </w:pPr>
      <w:del w:id="304" w:author="Alan Grant" w:date="2025-03-31T15:25:00Z">
        <w:r w:rsidRPr="00385B22" w:rsidDel="00B362DC">
          <w:rPr>
            <w:spacing w:val="-1"/>
          </w:rPr>
          <w:delText>Note that the</w:delText>
        </w:r>
        <w:r w:rsidRPr="00385B22" w:rsidDel="00B362DC">
          <w:rPr>
            <w:spacing w:val="21"/>
          </w:rPr>
          <w:delText xml:space="preserve"> </w:delText>
        </w:r>
        <w:r w:rsidRPr="00385B22" w:rsidDel="00B362DC">
          <w:rPr>
            <w:spacing w:val="-1"/>
          </w:rPr>
          <w:delText>interaction</w:delText>
        </w:r>
        <w:r w:rsidRPr="00385B22" w:rsidDel="00B362DC">
          <w:rPr>
            <w:spacing w:val="14"/>
            <w:w w:val="101"/>
          </w:rPr>
          <w:delText xml:space="preserve"> </w:delText>
        </w:r>
        <w:r w:rsidRPr="00385B22" w:rsidDel="00B362DC">
          <w:rPr>
            <w:spacing w:val="-2"/>
          </w:rPr>
          <w:delText>of</w:delText>
        </w:r>
        <w:r w:rsidRPr="00385B22" w:rsidDel="00B362DC">
          <w:rPr>
            <w:spacing w:val="24"/>
          </w:rPr>
          <w:delText xml:space="preserve"> </w:delText>
        </w:r>
        <w:r w:rsidRPr="00385B22" w:rsidDel="00B362DC">
          <w:rPr>
            <w:spacing w:val="-2"/>
          </w:rPr>
          <w:delText>FMCW</w:delText>
        </w:r>
        <w:r w:rsidRPr="00385B22" w:rsidDel="00B362DC">
          <w:rPr>
            <w:spacing w:val="24"/>
            <w:w w:val="101"/>
          </w:rPr>
          <w:delText xml:space="preserve"> </w:delText>
        </w:r>
        <w:r w:rsidRPr="00385B22" w:rsidDel="00B362DC">
          <w:rPr>
            <w:spacing w:val="-2"/>
          </w:rPr>
          <w:delText>radars</w:delText>
        </w:r>
        <w:r w:rsidRPr="00385B22" w:rsidDel="00B362DC">
          <w:rPr>
            <w:spacing w:val="15"/>
            <w:w w:val="101"/>
          </w:rPr>
          <w:delText xml:space="preserve"> </w:delText>
        </w:r>
        <w:r w:rsidRPr="00385B22" w:rsidDel="00B362DC">
          <w:rPr>
            <w:spacing w:val="-2"/>
          </w:rPr>
          <w:delText>and</w:delText>
        </w:r>
        <w:r w:rsidRPr="00385B22" w:rsidDel="00B362DC">
          <w:rPr>
            <w:spacing w:val="26"/>
          </w:rPr>
          <w:delText xml:space="preserve"> </w:delText>
        </w:r>
      </w:del>
      <w:ins w:id="305" w:author="Paul Mueller" w:date="2024-10-22T09:16:00Z">
        <w:del w:id="306" w:author="Alan Grant" w:date="2025-03-31T15:25:00Z">
          <w:r w:rsidR="00C55BA1" w:rsidRPr="00385B22" w:rsidDel="00B362DC">
            <w:rPr>
              <w:spacing w:val="26"/>
            </w:rPr>
            <w:delText>r</w:delText>
          </w:r>
        </w:del>
      </w:ins>
      <w:del w:id="307" w:author="Alan Grant" w:date="2025-03-31T15:25:00Z">
        <w:r w:rsidRPr="00385B22" w:rsidDel="00B362DC">
          <w:rPr>
            <w:spacing w:val="-2"/>
          </w:rPr>
          <w:delText>Racons</w:delText>
        </w:r>
        <w:r w:rsidRPr="00385B22" w:rsidDel="00B362DC">
          <w:rPr>
            <w:spacing w:val="22"/>
          </w:rPr>
          <w:delText xml:space="preserve"> </w:delText>
        </w:r>
        <w:r w:rsidRPr="00385B22" w:rsidDel="00B362DC">
          <w:rPr>
            <w:spacing w:val="-2"/>
          </w:rPr>
          <w:delText>requires</w:delText>
        </w:r>
        <w:r w:rsidRPr="00385B22" w:rsidDel="00B362DC">
          <w:rPr>
            <w:spacing w:val="15"/>
            <w:w w:val="101"/>
          </w:rPr>
          <w:delText xml:space="preserve"> </w:delText>
        </w:r>
        <w:r w:rsidRPr="00385B22" w:rsidDel="00B362DC">
          <w:rPr>
            <w:spacing w:val="-2"/>
          </w:rPr>
          <w:delText>a</w:delText>
        </w:r>
        <w:r w:rsidRPr="00385B22" w:rsidDel="00B362DC">
          <w:rPr>
            <w:spacing w:val="17"/>
            <w:w w:val="101"/>
          </w:rPr>
          <w:delText xml:space="preserve"> </w:delText>
        </w:r>
        <w:r w:rsidRPr="00385B22" w:rsidDel="00B362DC">
          <w:rPr>
            <w:spacing w:val="-2"/>
          </w:rPr>
          <w:delText>completely</w:delText>
        </w:r>
        <w:r w:rsidRPr="00385B22" w:rsidDel="00B362DC">
          <w:rPr>
            <w:spacing w:val="22"/>
            <w:w w:val="101"/>
          </w:rPr>
          <w:delText xml:space="preserve"> </w:delText>
        </w:r>
        <w:r w:rsidRPr="00385B22" w:rsidDel="00B362DC">
          <w:rPr>
            <w:spacing w:val="-2"/>
          </w:rPr>
          <w:delText>new</w:delText>
        </w:r>
        <w:r w:rsidRPr="00385B22" w:rsidDel="00B362DC">
          <w:rPr>
            <w:spacing w:val="16"/>
          </w:rPr>
          <w:delText xml:space="preserve"> </w:delText>
        </w:r>
        <w:r w:rsidRPr="00385B22" w:rsidDel="00B362DC">
          <w:rPr>
            <w:spacing w:val="-2"/>
          </w:rPr>
          <w:delText>approach to</w:delText>
        </w:r>
        <w:r w:rsidRPr="00385B22" w:rsidDel="00B362DC">
          <w:rPr>
            <w:spacing w:val="26"/>
          </w:rPr>
          <w:delText xml:space="preserve"> </w:delText>
        </w:r>
        <w:r w:rsidRPr="00385B22" w:rsidDel="00B362DC">
          <w:rPr>
            <w:spacing w:val="-2"/>
          </w:rPr>
          <w:delText>be</w:delText>
        </w:r>
        <w:r w:rsidRPr="00385B22" w:rsidDel="00B362DC">
          <w:rPr>
            <w:spacing w:val="16"/>
          </w:rPr>
          <w:delText xml:space="preserve"> </w:delText>
        </w:r>
        <w:r w:rsidRPr="00385B22" w:rsidDel="00B362DC">
          <w:rPr>
            <w:spacing w:val="-2"/>
          </w:rPr>
          <w:delText>developed. This</w:delText>
        </w:r>
        <w:r w:rsidRPr="00385B22" w:rsidDel="00B362DC">
          <w:delText xml:space="preserve"> </w:delText>
        </w:r>
        <w:r w:rsidRPr="00385B22" w:rsidDel="00B362DC">
          <w:rPr>
            <w:spacing w:val="-2"/>
          </w:rPr>
          <w:delText>has</w:delText>
        </w:r>
        <w:r w:rsidRPr="00385B22" w:rsidDel="00B362DC">
          <w:rPr>
            <w:spacing w:val="25"/>
            <w:w w:val="101"/>
          </w:rPr>
          <w:delText xml:space="preserve"> </w:delText>
        </w:r>
        <w:r w:rsidRPr="00385B22" w:rsidDel="00B362DC">
          <w:rPr>
            <w:spacing w:val="-2"/>
          </w:rPr>
          <w:delText>not</w:delText>
        </w:r>
        <w:r w:rsidRPr="00385B22" w:rsidDel="00B362DC">
          <w:rPr>
            <w:spacing w:val="17"/>
            <w:w w:val="101"/>
          </w:rPr>
          <w:delText xml:space="preserve"> </w:delText>
        </w:r>
        <w:r w:rsidRPr="00385B22" w:rsidDel="00B362DC">
          <w:rPr>
            <w:spacing w:val="-2"/>
          </w:rPr>
          <w:delText>been considered as</w:delText>
        </w:r>
        <w:r w:rsidRPr="00385B22" w:rsidDel="00B362DC">
          <w:rPr>
            <w:spacing w:val="15"/>
          </w:rPr>
          <w:delText xml:space="preserve"> </w:delText>
        </w:r>
        <w:r w:rsidRPr="00385B22" w:rsidDel="00B362DC">
          <w:rPr>
            <w:spacing w:val="-2"/>
          </w:rPr>
          <w:delText>part of this</w:delText>
        </w:r>
        <w:r w:rsidRPr="00385B22" w:rsidDel="00B362DC">
          <w:rPr>
            <w:spacing w:val="9"/>
          </w:rPr>
          <w:delText xml:space="preserve"> </w:delText>
        </w:r>
        <w:r w:rsidRPr="00385B22" w:rsidDel="00B362DC">
          <w:rPr>
            <w:spacing w:val="-2"/>
          </w:rPr>
          <w:delText>strategy</w:delText>
        </w:r>
        <w:r w:rsidRPr="00385B22" w:rsidDel="00B362DC">
          <w:rPr>
            <w:spacing w:val="18"/>
            <w:w w:val="101"/>
          </w:rPr>
          <w:delText xml:space="preserve"> </w:delText>
        </w:r>
        <w:r w:rsidRPr="00385B22" w:rsidDel="00B362DC">
          <w:rPr>
            <w:spacing w:val="-2"/>
          </w:rPr>
          <w:delText>paper.</w:delText>
        </w:r>
      </w:del>
    </w:p>
    <w:p w14:paraId="7DF58888" w14:textId="57A863E6" w:rsidR="00F27F90" w:rsidRPr="00385B22" w:rsidDel="00CC04AE" w:rsidRDefault="00DE6361">
      <w:pPr>
        <w:pStyle w:val="BodyText"/>
        <w:spacing w:before="312" w:line="179" w:lineRule="auto"/>
        <w:outlineLvl w:val="0"/>
        <w:rPr>
          <w:del w:id="308" w:author="Alan Grant" w:date="2025-03-31T15:53:00Z"/>
          <w:sz w:val="28"/>
          <w:szCs w:val="28"/>
        </w:rPr>
        <w:pPrChange w:id="309" w:author="Alan Grant" w:date="2025-03-31T15:53:00Z">
          <w:pPr>
            <w:pStyle w:val="BodyText"/>
            <w:spacing w:before="312" w:line="179" w:lineRule="auto"/>
            <w:ind w:left="33"/>
            <w:outlineLvl w:val="0"/>
          </w:pPr>
        </w:pPrChange>
      </w:pPr>
      <w:del w:id="310" w:author="Alan Grant" w:date="2025-03-31T15:26:00Z">
        <w:r w:rsidRPr="00385B22" w:rsidDel="00B362DC">
          <w:rPr>
            <w:b/>
            <w:bCs/>
            <w:color w:val="00558C"/>
            <w:spacing w:val="-2"/>
            <w:sz w:val="28"/>
            <w:szCs w:val="28"/>
            <w:u w:val="single"/>
          </w:rPr>
          <w:delText>4</w:delText>
        </w:r>
      </w:del>
      <w:del w:id="311" w:author="Alan Grant" w:date="2025-03-31T15:53:00Z">
        <w:r w:rsidRPr="00385B22" w:rsidDel="00CC04AE">
          <w:rPr>
            <w:b/>
            <w:bCs/>
            <w:color w:val="00558C"/>
            <w:spacing w:val="-2"/>
            <w:sz w:val="28"/>
            <w:szCs w:val="28"/>
            <w:u w:val="single"/>
          </w:rPr>
          <w:delText xml:space="preserve">         THE</w:delText>
        </w:r>
        <w:r w:rsidRPr="00385B22" w:rsidDel="00CC04AE">
          <w:rPr>
            <w:b/>
            <w:bCs/>
            <w:color w:val="00558C"/>
            <w:spacing w:val="26"/>
            <w:sz w:val="28"/>
            <w:szCs w:val="28"/>
            <w:u w:val="single"/>
          </w:rPr>
          <w:delText xml:space="preserve"> </w:delText>
        </w:r>
        <w:r w:rsidRPr="00385B22" w:rsidDel="00CC04AE">
          <w:rPr>
            <w:b/>
            <w:bCs/>
            <w:color w:val="00558C"/>
            <w:spacing w:val="-2"/>
            <w:sz w:val="28"/>
            <w:szCs w:val="28"/>
            <w:u w:val="single"/>
          </w:rPr>
          <w:delText>R</w:delText>
        </w:r>
        <w:r w:rsidRPr="00385B22" w:rsidDel="00CC04AE">
          <w:rPr>
            <w:b/>
            <w:bCs/>
            <w:color w:val="00558C"/>
            <w:spacing w:val="-2"/>
            <w:sz w:val="28"/>
            <w:szCs w:val="28"/>
          </w:rPr>
          <w:delText>OLE OF</w:delText>
        </w:r>
        <w:r w:rsidRPr="00385B22" w:rsidDel="00CC04AE">
          <w:rPr>
            <w:b/>
            <w:bCs/>
            <w:color w:val="00558C"/>
            <w:spacing w:val="19"/>
            <w:w w:val="101"/>
            <w:sz w:val="28"/>
            <w:szCs w:val="28"/>
          </w:rPr>
          <w:delText xml:space="preserve"> </w:delText>
        </w:r>
        <w:r w:rsidRPr="00385B22" w:rsidDel="00CC04AE">
          <w:rPr>
            <w:b/>
            <w:bCs/>
            <w:color w:val="00558C"/>
            <w:spacing w:val="-2"/>
            <w:sz w:val="28"/>
            <w:szCs w:val="28"/>
          </w:rPr>
          <w:delText>RACONS</w:delText>
        </w:r>
      </w:del>
    </w:p>
    <w:p w14:paraId="4F83D36C" w14:textId="77777777" w:rsidR="00F27F90" w:rsidRPr="00385B22" w:rsidRDefault="00F27F90">
      <w:pPr>
        <w:pStyle w:val="BodyText"/>
        <w:spacing w:before="312" w:line="179" w:lineRule="auto"/>
        <w:outlineLvl w:val="0"/>
        <w:pPrChange w:id="312" w:author="Alan Grant" w:date="2025-03-31T15:53:00Z">
          <w:pPr/>
        </w:pPrChange>
      </w:pPr>
    </w:p>
    <w:p w14:paraId="0F52C68E" w14:textId="77777777" w:rsidR="00F27F90" w:rsidRPr="00385B22" w:rsidRDefault="00DE6361">
      <w:pPr>
        <w:pStyle w:val="BodyText"/>
        <w:spacing w:before="67" w:line="188" w:lineRule="auto"/>
        <w:ind w:left="30"/>
      </w:pPr>
      <w:r w:rsidRPr="00385B22">
        <w:rPr>
          <w:spacing w:val="-1"/>
        </w:rPr>
        <w:t>This Strategy</w:t>
      </w:r>
      <w:r w:rsidRPr="00385B22">
        <w:rPr>
          <w:spacing w:val="21"/>
        </w:rPr>
        <w:t xml:space="preserve"> </w:t>
      </w:r>
      <w:r w:rsidRPr="00385B22">
        <w:rPr>
          <w:spacing w:val="-1"/>
        </w:rPr>
        <w:t>is set</w:t>
      </w:r>
      <w:r w:rsidRPr="00385B22">
        <w:rPr>
          <w:spacing w:val="13"/>
        </w:rPr>
        <w:t xml:space="preserve"> </w:t>
      </w:r>
      <w:r w:rsidRPr="00385B22">
        <w:rPr>
          <w:spacing w:val="-1"/>
        </w:rPr>
        <w:t>in the following</w:t>
      </w:r>
      <w:r w:rsidRPr="00385B22">
        <w:rPr>
          <w:spacing w:val="9"/>
        </w:rPr>
        <w:t xml:space="preserve"> </w:t>
      </w:r>
      <w:r w:rsidRPr="00385B22">
        <w:rPr>
          <w:spacing w:val="-1"/>
        </w:rPr>
        <w:t>context:</w:t>
      </w:r>
    </w:p>
    <w:p w14:paraId="7597F3C6" w14:textId="2225C4CE" w:rsidR="00F27F90" w:rsidRPr="00385B22" w:rsidRDefault="00DE6361" w:rsidP="00FC1D47">
      <w:pPr>
        <w:pStyle w:val="Bullet1"/>
        <w:numPr>
          <w:ilvl w:val="0"/>
          <w:numId w:val="37"/>
        </w:numPr>
        <w:ind w:right="769"/>
        <w:pPrChange w:id="313" w:author="Paul Mueller" w:date="2025-10-16T10:44:00Z" w16du:dateUtc="2025-10-16T15:44:00Z">
          <w:pPr>
            <w:pStyle w:val="BodyText"/>
            <w:spacing w:before="190" w:line="188" w:lineRule="auto"/>
            <w:ind w:left="606"/>
          </w:pPr>
        </w:pPrChange>
      </w:pPr>
      <w:del w:id="314" w:author="Alan Grant" w:date="2025-04-01T09:07:00Z">
        <w:r w:rsidRPr="00385B22" w:rsidDel="00385B22">
          <w:rPr>
            <w:rFonts w:ascii="Arial" w:eastAsia="Arial" w:hAnsi="Arial" w:cs="Arial"/>
            <w:color w:val="00558C"/>
          </w:rPr>
          <w:delText xml:space="preserve">•     </w:delText>
        </w:r>
      </w:del>
      <w:r w:rsidRPr="00385B22">
        <w:t>radar will</w:t>
      </w:r>
      <w:r w:rsidRPr="00385B22">
        <w:rPr>
          <w:spacing w:val="10"/>
        </w:rPr>
        <w:t xml:space="preserve"> </w:t>
      </w:r>
      <w:r w:rsidRPr="00385B22">
        <w:t>continue to</w:t>
      </w:r>
      <w:r w:rsidRPr="00385B22">
        <w:rPr>
          <w:spacing w:val="16"/>
          <w:w w:val="101"/>
        </w:rPr>
        <w:t xml:space="preserve"> </w:t>
      </w:r>
      <w:r w:rsidRPr="00385B22">
        <w:t>be</w:t>
      </w:r>
      <w:r w:rsidRPr="00385B22">
        <w:rPr>
          <w:spacing w:val="4"/>
        </w:rPr>
        <w:t xml:space="preserve"> </w:t>
      </w:r>
      <w:r w:rsidRPr="00385B22">
        <w:t>the</w:t>
      </w:r>
      <w:r w:rsidRPr="00385B22">
        <w:rPr>
          <w:spacing w:val="18"/>
          <w:w w:val="101"/>
        </w:rPr>
        <w:t xml:space="preserve"> </w:t>
      </w:r>
      <w:r w:rsidRPr="00385B22">
        <w:t>primary</w:t>
      </w:r>
      <w:r w:rsidRPr="00385B22">
        <w:rPr>
          <w:spacing w:val="4"/>
        </w:rPr>
        <w:t xml:space="preserve"> </w:t>
      </w:r>
      <w:r w:rsidRPr="00385B22">
        <w:t>tool</w:t>
      </w:r>
      <w:r w:rsidRPr="00385B22">
        <w:rPr>
          <w:spacing w:val="5"/>
        </w:rPr>
        <w:t xml:space="preserve"> </w:t>
      </w:r>
      <w:r w:rsidRPr="00385B22">
        <w:t>for</w:t>
      </w:r>
      <w:r w:rsidRPr="00385B22">
        <w:rPr>
          <w:spacing w:val="10"/>
        </w:rPr>
        <w:t xml:space="preserve"> </w:t>
      </w:r>
      <w:r w:rsidRPr="00385B22">
        <w:t>collision</w:t>
      </w:r>
      <w:r w:rsidRPr="00385B22">
        <w:rPr>
          <w:spacing w:val="7"/>
        </w:rPr>
        <w:t xml:space="preserve"> </w:t>
      </w:r>
      <w:r w:rsidRPr="00385B22">
        <w:t>avoidance</w:t>
      </w:r>
      <w:r w:rsidRPr="00385B22">
        <w:rPr>
          <w:spacing w:val="5"/>
        </w:rPr>
        <w:t xml:space="preserve"> </w:t>
      </w:r>
      <w:r w:rsidRPr="00385B22">
        <w:t>for</w:t>
      </w:r>
      <w:r w:rsidRPr="00385B22">
        <w:rPr>
          <w:spacing w:val="4"/>
        </w:rPr>
        <w:t xml:space="preserve"> </w:t>
      </w:r>
      <w:r w:rsidRPr="00385B22">
        <w:t>the</w:t>
      </w:r>
      <w:r w:rsidRPr="00385B22">
        <w:rPr>
          <w:spacing w:val="3"/>
        </w:rPr>
        <w:t xml:space="preserve"> </w:t>
      </w:r>
      <w:r w:rsidRPr="00385B22">
        <w:t>foreseeable</w:t>
      </w:r>
      <w:r w:rsidRPr="00385B22">
        <w:rPr>
          <w:spacing w:val="5"/>
        </w:rPr>
        <w:t xml:space="preserve"> </w:t>
      </w:r>
      <w:proofErr w:type="gramStart"/>
      <w:r w:rsidRPr="00385B22">
        <w:t>future;</w:t>
      </w:r>
      <w:proofErr w:type="gramEnd"/>
    </w:p>
    <w:p w14:paraId="616FE9FD" w14:textId="31205F78" w:rsidR="00F27F90" w:rsidRPr="00385B22" w:rsidRDefault="00DE6361" w:rsidP="00FC1D47">
      <w:pPr>
        <w:pStyle w:val="Bullet1"/>
        <w:numPr>
          <w:ilvl w:val="0"/>
          <w:numId w:val="37"/>
        </w:numPr>
        <w:ind w:right="769"/>
        <w:pPrChange w:id="315" w:author="Paul Mueller" w:date="2025-10-16T10:44:00Z" w16du:dateUtc="2025-10-16T15:44:00Z">
          <w:pPr>
            <w:pStyle w:val="BodyText"/>
            <w:spacing w:before="188" w:line="214" w:lineRule="auto"/>
            <w:ind w:left="1029" w:right="1006" w:hanging="423"/>
          </w:pPr>
        </w:pPrChange>
      </w:pPr>
      <w:del w:id="316" w:author="Alan Grant" w:date="2025-04-01T09:07:00Z">
        <w:r w:rsidRPr="00385B22" w:rsidDel="00385B22">
          <w:rPr>
            <w:rFonts w:ascii="Arial" w:eastAsia="Arial" w:hAnsi="Arial" w:cs="Arial"/>
            <w:color w:val="00558C"/>
          </w:rPr>
          <w:delText xml:space="preserve">•     </w:delText>
        </w:r>
      </w:del>
      <w:r w:rsidRPr="00385B22">
        <w:t>radar</w:t>
      </w:r>
      <w:del w:id="317" w:author="Alan Grant" w:date="2025-03-31T15:54:00Z">
        <w:r w:rsidRPr="00385B22" w:rsidDel="00CC04AE">
          <w:delText xml:space="preserve"> </w:delText>
        </w:r>
      </w:del>
      <w:r w:rsidRPr="00385B22">
        <w:t xml:space="preserve"> will</w:t>
      </w:r>
      <w:r w:rsidRPr="00385B22">
        <w:rPr>
          <w:spacing w:val="7"/>
        </w:rPr>
        <w:t xml:space="preserve"> </w:t>
      </w:r>
      <w:r w:rsidRPr="00385B22">
        <w:t>continue</w:t>
      </w:r>
      <w:r w:rsidRPr="00385B22">
        <w:rPr>
          <w:spacing w:val="3"/>
        </w:rPr>
        <w:t xml:space="preserve"> </w:t>
      </w:r>
      <w:r w:rsidRPr="00385B22">
        <w:t>to</w:t>
      </w:r>
      <w:r w:rsidRPr="00385B22">
        <w:rPr>
          <w:spacing w:val="18"/>
          <w:w w:val="101"/>
        </w:rPr>
        <w:t xml:space="preserve"> </w:t>
      </w:r>
      <w:r w:rsidRPr="00385B22">
        <w:t>have</w:t>
      </w:r>
      <w:r w:rsidRPr="00385B22">
        <w:rPr>
          <w:spacing w:val="8"/>
        </w:rPr>
        <w:t xml:space="preserve"> </w:t>
      </w:r>
      <w:r w:rsidRPr="00385B22">
        <w:t>an</w:t>
      </w:r>
      <w:r w:rsidRPr="00385B22">
        <w:rPr>
          <w:spacing w:val="14"/>
          <w:w w:val="101"/>
        </w:rPr>
        <w:t xml:space="preserve"> </w:t>
      </w:r>
      <w:r w:rsidRPr="00385B22">
        <w:t>important</w:t>
      </w:r>
      <w:r w:rsidRPr="00385B22">
        <w:rPr>
          <w:spacing w:val="15"/>
          <w:w w:val="101"/>
        </w:rPr>
        <w:t xml:space="preserve"> </w:t>
      </w:r>
      <w:r w:rsidRPr="00385B22">
        <w:t>role</w:t>
      </w:r>
      <w:r w:rsidRPr="00385B22">
        <w:rPr>
          <w:spacing w:val="15"/>
        </w:rPr>
        <w:t xml:space="preserve"> </w:t>
      </w:r>
      <w:r w:rsidRPr="00385B22">
        <w:t>in</w:t>
      </w:r>
      <w:r w:rsidRPr="00385B22">
        <w:rPr>
          <w:spacing w:val="16"/>
          <w:w w:val="101"/>
        </w:rPr>
        <w:t xml:space="preserve"> </w:t>
      </w:r>
      <w:r w:rsidRPr="00385B22">
        <w:t>hazard</w:t>
      </w:r>
      <w:r w:rsidRPr="00385B22">
        <w:rPr>
          <w:spacing w:val="6"/>
        </w:rPr>
        <w:t xml:space="preserve"> </w:t>
      </w:r>
      <w:del w:id="318" w:author="Trevor Harris" w:date="2025-04-01T10:06:00Z">
        <w:r w:rsidRPr="00385B22" w:rsidDel="00E766E7">
          <w:delText>warning</w:delText>
        </w:r>
      </w:del>
      <w:ins w:id="319" w:author="Trevor Harris" w:date="2025-04-01T10:06:00Z">
        <w:r w:rsidR="00E766E7">
          <w:t>identification</w:t>
        </w:r>
      </w:ins>
      <w:r w:rsidRPr="00385B22">
        <w:t>,</w:t>
      </w:r>
      <w:r w:rsidRPr="00385B22">
        <w:rPr>
          <w:spacing w:val="9"/>
        </w:rPr>
        <w:t xml:space="preserve"> </w:t>
      </w:r>
      <w:r w:rsidRPr="00385B22">
        <w:t>spatial</w:t>
      </w:r>
      <w:r w:rsidRPr="00385B22">
        <w:rPr>
          <w:spacing w:val="10"/>
        </w:rPr>
        <w:t xml:space="preserve"> </w:t>
      </w:r>
      <w:r w:rsidRPr="00385B22">
        <w:t>aw</w:t>
      </w:r>
      <w:r w:rsidRPr="00385B22">
        <w:rPr>
          <w:spacing w:val="-2"/>
        </w:rPr>
        <w:t>areness</w:t>
      </w:r>
      <w:r w:rsidRPr="00385B22">
        <w:rPr>
          <w:spacing w:val="11"/>
        </w:rPr>
        <w:t xml:space="preserve"> </w:t>
      </w:r>
      <w:r w:rsidRPr="00385B22">
        <w:rPr>
          <w:spacing w:val="-2"/>
        </w:rPr>
        <w:t>and</w:t>
      </w:r>
      <w:r w:rsidRPr="00385B22">
        <w:rPr>
          <w:spacing w:val="10"/>
        </w:rPr>
        <w:t xml:space="preserve"> </w:t>
      </w:r>
      <w:r w:rsidRPr="00385B22">
        <w:rPr>
          <w:spacing w:val="-2"/>
        </w:rPr>
        <w:t>confirmation</w:t>
      </w:r>
      <w:r w:rsidRPr="00385B22">
        <w:t xml:space="preserve"> </w:t>
      </w:r>
      <w:r w:rsidRPr="00385B22">
        <w:rPr>
          <w:spacing w:val="-2"/>
        </w:rPr>
        <w:t>of</w:t>
      </w:r>
      <w:r w:rsidRPr="00385B22">
        <w:rPr>
          <w:spacing w:val="14"/>
          <w:w w:val="101"/>
        </w:rPr>
        <w:t xml:space="preserve"> </w:t>
      </w:r>
      <w:proofErr w:type="gramStart"/>
      <w:r w:rsidRPr="00385B22">
        <w:rPr>
          <w:spacing w:val="-2"/>
        </w:rPr>
        <w:t>position;</w:t>
      </w:r>
      <w:proofErr w:type="gramEnd"/>
    </w:p>
    <w:p w14:paraId="1D7080E1" w14:textId="6E8D68AC" w:rsidR="00F27F90" w:rsidRPr="00385B22" w:rsidRDefault="00DE6361" w:rsidP="00FC1D47">
      <w:pPr>
        <w:pStyle w:val="Bullet1"/>
        <w:numPr>
          <w:ilvl w:val="0"/>
          <w:numId w:val="37"/>
        </w:numPr>
        <w:ind w:right="769"/>
        <w:pPrChange w:id="320" w:author="Paul Mueller" w:date="2025-10-16T10:44:00Z" w16du:dateUtc="2025-10-16T15:44:00Z">
          <w:pPr>
            <w:pStyle w:val="BodyText"/>
            <w:spacing w:before="190" w:line="188" w:lineRule="auto"/>
            <w:ind w:left="606"/>
          </w:pPr>
        </w:pPrChange>
      </w:pPr>
      <w:del w:id="321" w:author="Alan Grant" w:date="2025-04-01T09:07:00Z">
        <w:r w:rsidRPr="00385B22" w:rsidDel="00385B22">
          <w:rPr>
            <w:rFonts w:ascii="Arial" w:eastAsia="Arial" w:hAnsi="Arial" w:cs="Arial"/>
            <w:color w:val="00558C"/>
          </w:rPr>
          <w:delText xml:space="preserve">•     </w:delText>
        </w:r>
      </w:del>
      <w:r w:rsidRPr="00385B22">
        <w:t>anticipated continuing</w:t>
      </w:r>
      <w:r w:rsidRPr="00385B22">
        <w:rPr>
          <w:spacing w:val="16"/>
          <w:w w:val="101"/>
        </w:rPr>
        <w:t xml:space="preserve"> </w:t>
      </w:r>
      <w:r w:rsidRPr="00385B22">
        <w:t>requirement for</w:t>
      </w:r>
      <w:r w:rsidRPr="00385B22">
        <w:rPr>
          <w:spacing w:val="19"/>
        </w:rPr>
        <w:t xml:space="preserve"> </w:t>
      </w:r>
      <w:ins w:id="322" w:author="Paul Mueller" w:date="2025-10-14T05:49:00Z" w16du:dateUtc="2025-10-14T10:49:00Z">
        <w:r w:rsidR="0095262C">
          <w:t>r</w:t>
        </w:r>
      </w:ins>
      <w:del w:id="323" w:author="Paul Mueller" w:date="2025-10-14T05:49:00Z" w16du:dateUtc="2025-10-14T10:49:00Z">
        <w:r w:rsidRPr="00385B22" w:rsidDel="0095262C">
          <w:delText>R</w:delText>
        </w:r>
      </w:del>
      <w:r w:rsidRPr="00385B22">
        <w:t>acons</w:t>
      </w:r>
      <w:r w:rsidRPr="00385B22">
        <w:rPr>
          <w:spacing w:val="15"/>
        </w:rPr>
        <w:t xml:space="preserve"> </w:t>
      </w:r>
      <w:del w:id="324" w:author="Trevor Harris" w:date="2025-04-01T10:06:00Z">
        <w:r w:rsidRPr="00385B22" w:rsidDel="00E766E7">
          <w:delText>in</w:delText>
        </w:r>
        <w:r w:rsidRPr="00385B22" w:rsidDel="00E766E7">
          <w:rPr>
            <w:spacing w:val="1"/>
          </w:rPr>
          <w:delText xml:space="preserve"> </w:delText>
        </w:r>
        <w:r w:rsidRPr="00385B22" w:rsidDel="00E766E7">
          <w:delText>the</w:delText>
        </w:r>
        <w:r w:rsidRPr="00385B22" w:rsidDel="00E766E7">
          <w:rPr>
            <w:spacing w:val="8"/>
          </w:rPr>
          <w:delText xml:space="preserve"> </w:delText>
        </w:r>
      </w:del>
      <w:ins w:id="325" w:author="Trevor Harris" w:date="2025-04-01T10:06:00Z">
        <w:r w:rsidR="00E766E7">
          <w:t xml:space="preserve">as an </w:t>
        </w:r>
      </w:ins>
      <w:del w:id="326" w:author="Alan Grant" w:date="2025-03-31T15:54:00Z">
        <w:r w:rsidRPr="00385B22" w:rsidDel="00CC04AE">
          <w:delText>e-Navigation</w:delText>
        </w:r>
        <w:r w:rsidRPr="00385B22" w:rsidDel="00CC04AE">
          <w:rPr>
            <w:spacing w:val="10"/>
          </w:rPr>
          <w:delText xml:space="preserve"> </w:delText>
        </w:r>
        <w:r w:rsidRPr="00385B22" w:rsidDel="00CC04AE">
          <w:delText>era</w:delText>
        </w:r>
      </w:del>
      <w:proofErr w:type="gramStart"/>
      <w:ins w:id="327" w:author="Alan Grant" w:date="2025-03-31T15:54:00Z">
        <w:r w:rsidR="00CC04AE" w:rsidRPr="00385B22">
          <w:t>AtoN</w:t>
        </w:r>
      </w:ins>
      <w:r w:rsidRPr="00385B22">
        <w:t>;</w:t>
      </w:r>
      <w:proofErr w:type="gramEnd"/>
    </w:p>
    <w:p w14:paraId="000CF5C8" w14:textId="79069E99" w:rsidR="00F27F90" w:rsidRPr="00385B22" w:rsidDel="00CC04AE" w:rsidRDefault="00DE6361">
      <w:pPr>
        <w:pStyle w:val="BodyText"/>
        <w:spacing w:before="191" w:line="188" w:lineRule="auto"/>
        <w:ind w:left="606" w:right="769"/>
        <w:rPr>
          <w:del w:id="328" w:author="Alan Grant" w:date="2025-03-31T15:54:00Z"/>
        </w:rPr>
        <w:pPrChange w:id="329" w:author="Paul Mueller" w:date="2025-04-07T09:01:00Z">
          <w:pPr>
            <w:pStyle w:val="BodyText"/>
            <w:spacing w:before="191" w:line="188" w:lineRule="auto"/>
            <w:ind w:left="606"/>
          </w:pPr>
        </w:pPrChange>
      </w:pPr>
      <w:del w:id="330" w:author="Alan Grant" w:date="2025-04-01T09:07:00Z">
        <w:r w:rsidRPr="00385B22" w:rsidDel="00385B22">
          <w:rPr>
            <w:rFonts w:ascii="Arial" w:eastAsia="Arial" w:hAnsi="Arial" w:cs="Arial"/>
            <w:color w:val="00558C"/>
            <w:spacing w:val="-1"/>
          </w:rPr>
          <w:delText xml:space="preserve">•     </w:delText>
        </w:r>
      </w:del>
      <w:del w:id="331" w:author="Alan Grant" w:date="2025-03-31T15:54:00Z">
        <w:r w:rsidRPr="00385B22" w:rsidDel="00CC04AE">
          <w:rPr>
            <w:spacing w:val="-1"/>
          </w:rPr>
          <w:delText>the</w:delText>
        </w:r>
        <w:r w:rsidRPr="00385B22" w:rsidDel="00CC04AE">
          <w:rPr>
            <w:spacing w:val="17"/>
            <w:w w:val="101"/>
          </w:rPr>
          <w:delText xml:space="preserve"> </w:delText>
        </w:r>
        <w:r w:rsidRPr="00385B22" w:rsidDel="00CC04AE">
          <w:rPr>
            <w:spacing w:val="-1"/>
          </w:rPr>
          <w:delText>navigational</w:delText>
        </w:r>
        <w:r w:rsidRPr="00385B22" w:rsidDel="00CC04AE">
          <w:rPr>
            <w:spacing w:val="17"/>
          </w:rPr>
          <w:delText xml:space="preserve"> </w:delText>
        </w:r>
        <w:r w:rsidRPr="00385B22" w:rsidDel="00CC04AE">
          <w:rPr>
            <w:spacing w:val="-1"/>
          </w:rPr>
          <w:delText>requirement for</w:delText>
        </w:r>
        <w:r w:rsidRPr="00385B22" w:rsidDel="00CC04AE">
          <w:rPr>
            <w:spacing w:val="17"/>
          </w:rPr>
          <w:delText xml:space="preserve"> </w:delText>
        </w:r>
        <w:r w:rsidRPr="00385B22" w:rsidDel="00CC04AE">
          <w:rPr>
            <w:spacing w:val="-1"/>
          </w:rPr>
          <w:delText>Racons</w:delText>
        </w:r>
        <w:r w:rsidRPr="00385B22" w:rsidDel="00CC04AE">
          <w:rPr>
            <w:spacing w:val="15"/>
          </w:rPr>
          <w:delText xml:space="preserve"> </w:delText>
        </w:r>
        <w:r w:rsidRPr="00385B22" w:rsidDel="00CC04AE">
          <w:rPr>
            <w:spacing w:val="-1"/>
          </w:rPr>
          <w:delText>in</w:delText>
        </w:r>
        <w:r w:rsidRPr="00385B22" w:rsidDel="00CC04AE">
          <w:rPr>
            <w:spacing w:val="-2"/>
          </w:rPr>
          <w:delText xml:space="preserve"> the future</w:delText>
        </w:r>
        <w:r w:rsidRPr="00385B22" w:rsidDel="00CC04AE">
          <w:rPr>
            <w:spacing w:val="13"/>
          </w:rPr>
          <w:delText xml:space="preserve"> </w:delText>
        </w:r>
        <w:r w:rsidRPr="00385B22" w:rsidDel="00CC04AE">
          <w:rPr>
            <w:spacing w:val="-2"/>
          </w:rPr>
          <w:delText>is</w:delText>
        </w:r>
        <w:r w:rsidRPr="00385B22" w:rsidDel="00CC04AE">
          <w:rPr>
            <w:spacing w:val="10"/>
          </w:rPr>
          <w:delText xml:space="preserve"> </w:delText>
        </w:r>
        <w:r w:rsidRPr="00385B22" w:rsidDel="00CC04AE">
          <w:rPr>
            <w:spacing w:val="-2"/>
          </w:rPr>
          <w:delText>expected to</w:delText>
        </w:r>
        <w:r w:rsidRPr="00385B22" w:rsidDel="00CC04AE">
          <w:rPr>
            <w:spacing w:val="16"/>
            <w:w w:val="101"/>
          </w:rPr>
          <w:delText xml:space="preserve"> </w:delText>
        </w:r>
        <w:r w:rsidRPr="00385B22" w:rsidDel="00CC04AE">
          <w:rPr>
            <w:spacing w:val="-2"/>
          </w:rPr>
          <w:delText>be</w:delText>
        </w:r>
        <w:r w:rsidRPr="00385B22" w:rsidDel="00CC04AE">
          <w:rPr>
            <w:spacing w:val="11"/>
          </w:rPr>
          <w:delText xml:space="preserve"> </w:delText>
        </w:r>
        <w:r w:rsidRPr="00385B22" w:rsidDel="00CC04AE">
          <w:rPr>
            <w:spacing w:val="-2"/>
          </w:rPr>
          <w:delText>as</w:delText>
        </w:r>
        <w:r w:rsidRPr="00385B22" w:rsidDel="00CC04AE">
          <w:rPr>
            <w:spacing w:val="7"/>
          </w:rPr>
          <w:delText xml:space="preserve"> </w:delText>
        </w:r>
        <w:r w:rsidRPr="00385B22" w:rsidDel="00CC04AE">
          <w:rPr>
            <w:spacing w:val="-2"/>
          </w:rPr>
          <w:delText>set</w:delText>
        </w:r>
        <w:r w:rsidRPr="00385B22" w:rsidDel="00CC04AE">
          <w:rPr>
            <w:spacing w:val="8"/>
          </w:rPr>
          <w:delText xml:space="preserve"> </w:delText>
        </w:r>
        <w:r w:rsidRPr="00385B22" w:rsidDel="00CC04AE">
          <w:rPr>
            <w:spacing w:val="-2"/>
          </w:rPr>
          <w:delText>out</w:delText>
        </w:r>
        <w:r w:rsidRPr="00385B22" w:rsidDel="00CC04AE">
          <w:rPr>
            <w:spacing w:val="13"/>
            <w:w w:val="101"/>
          </w:rPr>
          <w:delText xml:space="preserve"> </w:delText>
        </w:r>
        <w:r w:rsidRPr="00385B22" w:rsidDel="00CC04AE">
          <w:rPr>
            <w:spacing w:val="-2"/>
          </w:rPr>
          <w:delText>in</w:delText>
        </w:r>
        <w:r w:rsidRPr="00385B22" w:rsidDel="00CC04AE">
          <w:rPr>
            <w:spacing w:val="3"/>
          </w:rPr>
          <w:delText xml:space="preserve"> </w:delText>
        </w:r>
        <w:r w:rsidRPr="00385B22" w:rsidDel="00CC04AE">
          <w:rPr>
            <w:spacing w:val="-2"/>
          </w:rPr>
          <w:delText>Appendix</w:delText>
        </w:r>
        <w:r w:rsidRPr="00385B22" w:rsidDel="00CC04AE">
          <w:rPr>
            <w:spacing w:val="20"/>
            <w:w w:val="101"/>
          </w:rPr>
          <w:delText xml:space="preserve"> </w:delText>
        </w:r>
        <w:r w:rsidRPr="00385B22" w:rsidDel="00CC04AE">
          <w:rPr>
            <w:spacing w:val="-2"/>
          </w:rPr>
          <w:delText>1;</w:delText>
        </w:r>
      </w:del>
    </w:p>
    <w:p w14:paraId="0C3DBC6C" w14:textId="1DAEBBD8" w:rsidR="00F27F90" w:rsidRPr="00385B22" w:rsidRDefault="00DE6361" w:rsidP="00FC1D47">
      <w:pPr>
        <w:pStyle w:val="Bullet1"/>
        <w:numPr>
          <w:ilvl w:val="0"/>
          <w:numId w:val="37"/>
        </w:numPr>
        <w:ind w:right="769"/>
        <w:rPr>
          <w:ins w:id="332" w:author="Alan Grant" w:date="2025-04-01T09:06:00Z"/>
        </w:rPr>
        <w:pPrChange w:id="333" w:author="Paul Mueller" w:date="2025-10-16T10:44:00Z" w16du:dateUtc="2025-10-16T15:44:00Z">
          <w:pPr>
            <w:pStyle w:val="BodyText"/>
            <w:spacing w:before="191" w:line="188" w:lineRule="auto"/>
            <w:ind w:left="606"/>
          </w:pPr>
        </w:pPrChange>
      </w:pPr>
      <w:del w:id="334" w:author="Alan Grant" w:date="2025-03-31T15:54:00Z">
        <w:r w:rsidRPr="00385B22" w:rsidDel="00CC04AE">
          <w:rPr>
            <w:rFonts w:ascii="Arial" w:eastAsia="Arial" w:hAnsi="Arial" w:cs="Arial"/>
            <w:color w:val="00558C"/>
            <w:spacing w:val="-1"/>
          </w:rPr>
          <w:delText xml:space="preserve">•     </w:delText>
        </w:r>
      </w:del>
      <w:r w:rsidRPr="00385B22">
        <w:rPr>
          <w:spacing w:val="-1"/>
        </w:rPr>
        <w:t>there</w:t>
      </w:r>
      <w:r w:rsidRPr="00385B22">
        <w:rPr>
          <w:spacing w:val="15"/>
          <w:w w:val="101"/>
        </w:rPr>
        <w:t xml:space="preserve"> </w:t>
      </w:r>
      <w:r w:rsidRPr="00385B22">
        <w:rPr>
          <w:spacing w:val="-1"/>
        </w:rPr>
        <w:t>is a</w:t>
      </w:r>
      <w:r w:rsidRPr="00385B22">
        <w:rPr>
          <w:spacing w:val="17"/>
        </w:rPr>
        <w:t xml:space="preserve"> </w:t>
      </w:r>
      <w:r w:rsidRPr="00385B22">
        <w:rPr>
          <w:spacing w:val="-1"/>
        </w:rPr>
        <w:t>need to</w:t>
      </w:r>
      <w:r w:rsidRPr="00385B22">
        <w:rPr>
          <w:spacing w:val="18"/>
          <w:w w:val="101"/>
        </w:rPr>
        <w:t xml:space="preserve"> </w:t>
      </w:r>
      <w:r w:rsidRPr="00385B22">
        <w:rPr>
          <w:spacing w:val="-1"/>
        </w:rPr>
        <w:t>respond to the</w:t>
      </w:r>
      <w:r w:rsidRPr="00385B22">
        <w:rPr>
          <w:spacing w:val="17"/>
          <w:w w:val="101"/>
        </w:rPr>
        <w:t xml:space="preserve"> </w:t>
      </w:r>
      <w:r w:rsidRPr="00385B22">
        <w:rPr>
          <w:spacing w:val="-1"/>
        </w:rPr>
        <w:t>proliferation</w:t>
      </w:r>
      <w:r w:rsidRPr="00385B22">
        <w:rPr>
          <w:spacing w:val="7"/>
        </w:rPr>
        <w:t xml:space="preserve"> </w:t>
      </w:r>
      <w:r w:rsidRPr="00385B22">
        <w:rPr>
          <w:spacing w:val="-1"/>
        </w:rPr>
        <w:t>of</w:t>
      </w:r>
      <w:r w:rsidRPr="00385B22">
        <w:rPr>
          <w:spacing w:val="6"/>
        </w:rPr>
        <w:t xml:space="preserve"> </w:t>
      </w:r>
      <w:r w:rsidRPr="00385B22">
        <w:rPr>
          <w:spacing w:val="-1"/>
        </w:rPr>
        <w:t>other</w:t>
      </w:r>
      <w:r w:rsidRPr="00385B22">
        <w:rPr>
          <w:spacing w:val="17"/>
        </w:rPr>
        <w:t xml:space="preserve"> </w:t>
      </w:r>
      <w:r w:rsidRPr="00385B22">
        <w:rPr>
          <w:spacing w:val="-1"/>
        </w:rPr>
        <w:t>radar</w:t>
      </w:r>
      <w:r w:rsidRPr="00385B22">
        <w:rPr>
          <w:spacing w:val="4"/>
        </w:rPr>
        <w:t xml:space="preserve"> </w:t>
      </w:r>
      <w:r w:rsidRPr="00385B22">
        <w:rPr>
          <w:spacing w:val="-1"/>
        </w:rPr>
        <w:t>targets</w:t>
      </w:r>
      <w:del w:id="335" w:author="Trevor Harris" w:date="2025-04-01T10:27:00Z">
        <w:r w:rsidRPr="00385B22" w:rsidDel="00DD67E3">
          <w:rPr>
            <w:spacing w:val="-1"/>
          </w:rPr>
          <w:delText>,</w:delText>
        </w:r>
      </w:del>
      <w:r w:rsidRPr="00385B22">
        <w:rPr>
          <w:spacing w:val="9"/>
        </w:rPr>
        <w:t xml:space="preserve"> </w:t>
      </w:r>
      <w:r w:rsidRPr="00385B22">
        <w:rPr>
          <w:spacing w:val="-1"/>
        </w:rPr>
        <w:t>such</w:t>
      </w:r>
      <w:r w:rsidRPr="00385B22">
        <w:rPr>
          <w:spacing w:val="7"/>
        </w:rPr>
        <w:t xml:space="preserve"> </w:t>
      </w:r>
      <w:r w:rsidRPr="00385B22">
        <w:t>as</w:t>
      </w:r>
      <w:r w:rsidRPr="00385B22">
        <w:rPr>
          <w:spacing w:val="7"/>
        </w:rPr>
        <w:t xml:space="preserve"> </w:t>
      </w:r>
      <w:r w:rsidRPr="00385B22">
        <w:t>wind</w:t>
      </w:r>
      <w:r w:rsidRPr="00385B22">
        <w:rPr>
          <w:spacing w:val="4"/>
        </w:rPr>
        <w:t xml:space="preserve"> </w:t>
      </w:r>
      <w:r w:rsidRPr="00385B22">
        <w:t>farms</w:t>
      </w:r>
      <w:ins w:id="336" w:author="Trevor Harris" w:date="2025-04-01T10:27:00Z">
        <w:r w:rsidR="00DD67E3">
          <w:t xml:space="preserve"> and </w:t>
        </w:r>
      </w:ins>
      <w:ins w:id="337" w:author="Trevor Harris" w:date="2025-04-01T10:28:00Z">
        <w:r w:rsidR="00DD67E3">
          <w:t xml:space="preserve">potentially enhance AtoN depiction on </w:t>
        </w:r>
      </w:ins>
      <w:ins w:id="338" w:author="Trevor Harris" w:date="2025-04-01T10:29:00Z">
        <w:r w:rsidR="00DD67E3">
          <w:t>a cluttered display</w:t>
        </w:r>
      </w:ins>
      <w:ins w:id="339" w:author="Trevor Harris" w:date="2025-04-01T10:30:00Z">
        <w:r w:rsidR="00DD67E3">
          <w:t>;</w:t>
        </w:r>
      </w:ins>
      <w:del w:id="340" w:author="Trevor Harris" w:date="2025-04-01T10:27:00Z">
        <w:r w:rsidRPr="00385B22" w:rsidDel="00DD67E3">
          <w:delText>;</w:delText>
        </w:r>
      </w:del>
    </w:p>
    <w:p w14:paraId="20CC0918" w14:textId="54C8D2B8" w:rsidR="00385B22" w:rsidRPr="00385B22" w:rsidDel="00385B22" w:rsidRDefault="00385B22">
      <w:pPr>
        <w:pStyle w:val="BodyText"/>
        <w:spacing w:before="191" w:line="188" w:lineRule="auto"/>
        <w:ind w:left="606" w:right="769"/>
        <w:rPr>
          <w:del w:id="341" w:author="Alan Grant" w:date="2025-04-01T09:07:00Z"/>
        </w:rPr>
        <w:pPrChange w:id="342" w:author="Paul Mueller" w:date="2025-04-07T09:01:00Z">
          <w:pPr>
            <w:pStyle w:val="BodyText"/>
            <w:spacing w:before="190" w:line="188" w:lineRule="auto"/>
            <w:ind w:left="606"/>
          </w:pPr>
        </w:pPrChange>
      </w:pPr>
      <w:commentRangeStart w:id="343"/>
    </w:p>
    <w:p w14:paraId="377228A5" w14:textId="1045D69F" w:rsidR="00F27F90" w:rsidRPr="00385B22" w:rsidDel="00DD67E3" w:rsidRDefault="00DE6361">
      <w:pPr>
        <w:pStyle w:val="BodyText"/>
        <w:numPr>
          <w:ilvl w:val="0"/>
          <w:numId w:val="3"/>
        </w:numPr>
        <w:spacing w:before="190" w:line="188" w:lineRule="auto"/>
        <w:ind w:right="769"/>
        <w:rPr>
          <w:del w:id="344" w:author="Trevor Harris" w:date="2025-04-01T10:29:00Z"/>
        </w:rPr>
        <w:pPrChange w:id="345" w:author="Paul Mueller" w:date="2025-04-07T09:01:00Z">
          <w:pPr>
            <w:pStyle w:val="BodyText"/>
            <w:spacing w:before="189" w:line="187" w:lineRule="auto"/>
            <w:ind w:left="606"/>
          </w:pPr>
        </w:pPrChange>
      </w:pPr>
      <w:del w:id="346" w:author="Trevor Harris" w:date="2025-04-01T10:29:00Z">
        <w:r w:rsidRPr="00385B22" w:rsidDel="00DD67E3">
          <w:rPr>
            <w:rFonts w:ascii="Calibri" w:eastAsia="Calibri" w:hAnsi="Calibri" w:cs="Calibri"/>
            <w:color w:val="000000"/>
            <w:rPrChange w:id="347" w:author="Alan Grant" w:date="2025-04-01T09:11:00Z">
              <w:rPr>
                <w:rFonts w:ascii="Calibri" w:eastAsia="Calibri" w:hAnsi="Calibri" w:cs="Calibri"/>
                <w:color w:val="00558C"/>
                <w:spacing w:val="-1"/>
              </w:rPr>
            </w:rPrChange>
          </w:rPr>
          <w:delText xml:space="preserve">•     </w:delText>
        </w:r>
        <w:r w:rsidRPr="00385B22" w:rsidDel="00DD67E3">
          <w:rPr>
            <w:rFonts w:ascii="Calibri" w:eastAsia="Calibri" w:hAnsi="Calibri" w:cs="Calibri"/>
            <w:rPrChange w:id="348" w:author="Alan Grant" w:date="2025-04-01T09:11:00Z">
              <w:rPr>
                <w:rFonts w:ascii="Calibri" w:eastAsia="Calibri" w:hAnsi="Calibri" w:cs="Calibri"/>
                <w:spacing w:val="-1"/>
              </w:rPr>
            </w:rPrChange>
          </w:rPr>
          <w:delText>increasing congestion</w:delText>
        </w:r>
        <w:r w:rsidRPr="00385B22" w:rsidDel="00DD67E3">
          <w:rPr>
            <w:rFonts w:ascii="Calibri" w:eastAsia="Calibri" w:hAnsi="Calibri" w:cs="Calibri"/>
            <w:rPrChange w:id="349" w:author="Alan Grant" w:date="2025-04-01T09:11:00Z">
              <w:rPr>
                <w:rFonts w:ascii="Calibri" w:eastAsia="Calibri" w:hAnsi="Calibri" w:cs="Calibri"/>
                <w:spacing w:val="19"/>
              </w:rPr>
            </w:rPrChange>
          </w:rPr>
          <w:delText xml:space="preserve"> </w:delText>
        </w:r>
        <w:r w:rsidRPr="00385B22" w:rsidDel="00DD67E3">
          <w:rPr>
            <w:rFonts w:ascii="Calibri" w:eastAsia="Calibri" w:hAnsi="Calibri" w:cs="Calibri"/>
            <w:rPrChange w:id="350" w:author="Alan Grant" w:date="2025-04-01T09:11:00Z">
              <w:rPr>
                <w:rFonts w:ascii="Calibri" w:eastAsia="Calibri" w:hAnsi="Calibri" w:cs="Calibri"/>
                <w:spacing w:val="-1"/>
              </w:rPr>
            </w:rPrChange>
          </w:rPr>
          <w:delText>in</w:delText>
        </w:r>
        <w:r w:rsidRPr="00385B22" w:rsidDel="00DD67E3">
          <w:rPr>
            <w:rFonts w:ascii="Calibri" w:eastAsia="Calibri" w:hAnsi="Calibri" w:cs="Calibri"/>
            <w:rPrChange w:id="351" w:author="Alan Grant" w:date="2025-04-01T09:11:00Z">
              <w:rPr>
                <w:rFonts w:ascii="Calibri" w:eastAsia="Calibri" w:hAnsi="Calibri" w:cs="Calibri"/>
                <w:spacing w:val="8"/>
              </w:rPr>
            </w:rPrChange>
          </w:rPr>
          <w:delText xml:space="preserve"> </w:delText>
        </w:r>
        <w:r w:rsidRPr="00385B22" w:rsidDel="00DD67E3">
          <w:rPr>
            <w:rFonts w:ascii="Calibri" w:eastAsia="Calibri" w:hAnsi="Calibri" w:cs="Calibri"/>
            <w:rPrChange w:id="352" w:author="Alan Grant" w:date="2025-04-01T09:11:00Z">
              <w:rPr>
                <w:rFonts w:ascii="Calibri" w:eastAsia="Calibri" w:hAnsi="Calibri" w:cs="Calibri"/>
                <w:spacing w:val="-1"/>
              </w:rPr>
            </w:rPrChange>
          </w:rPr>
          <w:delText>some</w:delText>
        </w:r>
        <w:r w:rsidRPr="00385B22" w:rsidDel="00DD67E3">
          <w:rPr>
            <w:rFonts w:ascii="Calibri" w:eastAsia="Calibri" w:hAnsi="Calibri" w:cs="Calibri"/>
            <w:rPrChange w:id="353" w:author="Alan Grant" w:date="2025-04-01T09:11:00Z">
              <w:rPr>
                <w:rFonts w:ascii="Calibri" w:eastAsia="Calibri" w:hAnsi="Calibri" w:cs="Calibri"/>
                <w:spacing w:val="9"/>
              </w:rPr>
            </w:rPrChange>
          </w:rPr>
          <w:delText xml:space="preserve"> </w:delText>
        </w:r>
        <w:r w:rsidRPr="00385B22" w:rsidDel="00DD67E3">
          <w:rPr>
            <w:rFonts w:ascii="Calibri" w:eastAsia="Calibri" w:hAnsi="Calibri" w:cs="Calibri"/>
            <w:rPrChange w:id="354" w:author="Alan Grant" w:date="2025-04-01T09:11:00Z">
              <w:rPr>
                <w:rFonts w:ascii="Calibri" w:eastAsia="Calibri" w:hAnsi="Calibri" w:cs="Calibri"/>
                <w:spacing w:val="-1"/>
              </w:rPr>
            </w:rPrChange>
          </w:rPr>
          <w:delText>areas</w:delText>
        </w:r>
        <w:r w:rsidRPr="00385B22" w:rsidDel="00DD67E3">
          <w:rPr>
            <w:rFonts w:ascii="Calibri" w:eastAsia="Calibri" w:hAnsi="Calibri" w:cs="Calibri"/>
            <w:rPrChange w:id="355" w:author="Alan Grant" w:date="2025-04-01T09:11:00Z">
              <w:rPr>
                <w:rFonts w:ascii="Calibri" w:eastAsia="Calibri" w:hAnsi="Calibri" w:cs="Calibri"/>
                <w:spacing w:val="15"/>
              </w:rPr>
            </w:rPrChange>
          </w:rPr>
          <w:delText xml:space="preserve"> </w:delText>
        </w:r>
        <w:r w:rsidRPr="00385B22" w:rsidDel="00DD67E3">
          <w:rPr>
            <w:rFonts w:ascii="Calibri" w:eastAsia="Calibri" w:hAnsi="Calibri" w:cs="Calibri"/>
            <w:rPrChange w:id="356" w:author="Alan Grant" w:date="2025-04-01T09:11:00Z">
              <w:rPr>
                <w:rFonts w:ascii="Calibri" w:eastAsia="Calibri" w:hAnsi="Calibri" w:cs="Calibri"/>
                <w:spacing w:val="-1"/>
              </w:rPr>
            </w:rPrChange>
          </w:rPr>
          <w:delText>is</w:delText>
        </w:r>
        <w:r w:rsidRPr="00385B22" w:rsidDel="00DD67E3">
          <w:rPr>
            <w:rFonts w:ascii="Calibri" w:eastAsia="Calibri" w:hAnsi="Calibri" w:cs="Calibri"/>
            <w:rPrChange w:id="357" w:author="Alan Grant" w:date="2025-04-01T09:11:00Z">
              <w:rPr>
                <w:rFonts w:ascii="Calibri" w:eastAsia="Calibri" w:hAnsi="Calibri" w:cs="Calibri"/>
                <w:spacing w:val="15"/>
              </w:rPr>
            </w:rPrChange>
          </w:rPr>
          <w:delText xml:space="preserve"> </w:delText>
        </w:r>
        <w:r w:rsidRPr="00385B22" w:rsidDel="00DD67E3">
          <w:rPr>
            <w:rFonts w:ascii="Calibri" w:eastAsia="Calibri" w:hAnsi="Calibri" w:cs="Calibri"/>
            <w:rPrChange w:id="358" w:author="Alan Grant" w:date="2025-04-01T09:11:00Z">
              <w:rPr>
                <w:rFonts w:ascii="Calibri" w:eastAsia="Calibri" w:hAnsi="Calibri" w:cs="Calibri"/>
                <w:spacing w:val="-1"/>
              </w:rPr>
            </w:rPrChange>
          </w:rPr>
          <w:delText>making</w:delText>
        </w:r>
        <w:r w:rsidRPr="00385B22" w:rsidDel="00DD67E3">
          <w:rPr>
            <w:rFonts w:ascii="Calibri" w:eastAsia="Calibri" w:hAnsi="Calibri" w:cs="Calibri"/>
            <w:rPrChange w:id="359" w:author="Alan Grant" w:date="2025-04-01T09:11:00Z">
              <w:rPr>
                <w:rFonts w:ascii="Calibri" w:eastAsia="Calibri" w:hAnsi="Calibri" w:cs="Calibri"/>
                <w:spacing w:val="5"/>
              </w:rPr>
            </w:rPrChange>
          </w:rPr>
          <w:delText xml:space="preserve"> </w:delText>
        </w:r>
        <w:r w:rsidRPr="00385B22" w:rsidDel="00DD67E3">
          <w:rPr>
            <w:rFonts w:ascii="Calibri" w:eastAsia="Calibri" w:hAnsi="Calibri" w:cs="Calibri"/>
            <w:rPrChange w:id="360" w:author="Alan Grant" w:date="2025-04-01T09:11:00Z">
              <w:rPr>
                <w:rFonts w:ascii="Calibri" w:eastAsia="Calibri" w:hAnsi="Calibri" w:cs="Calibri"/>
                <w:spacing w:val="-1"/>
              </w:rPr>
            </w:rPrChange>
          </w:rPr>
          <w:delText>greater</w:delText>
        </w:r>
        <w:r w:rsidRPr="00385B22" w:rsidDel="00DD67E3">
          <w:rPr>
            <w:rFonts w:ascii="Calibri" w:eastAsia="Calibri" w:hAnsi="Calibri" w:cs="Calibri"/>
            <w:rPrChange w:id="361" w:author="Alan Grant" w:date="2025-04-01T09:11:00Z">
              <w:rPr>
                <w:rFonts w:ascii="Calibri" w:eastAsia="Calibri" w:hAnsi="Calibri" w:cs="Calibri"/>
                <w:spacing w:val="9"/>
              </w:rPr>
            </w:rPrChange>
          </w:rPr>
          <w:delText xml:space="preserve"> </w:delText>
        </w:r>
        <w:r w:rsidRPr="00385B22" w:rsidDel="00DD67E3">
          <w:rPr>
            <w:rFonts w:ascii="Calibri" w:eastAsia="Calibri" w:hAnsi="Calibri" w:cs="Calibri"/>
            <w:rPrChange w:id="362" w:author="Alan Grant" w:date="2025-04-01T09:11:00Z">
              <w:rPr>
                <w:rFonts w:ascii="Calibri" w:eastAsia="Calibri" w:hAnsi="Calibri" w:cs="Calibri"/>
                <w:spacing w:val="-1"/>
              </w:rPr>
            </w:rPrChange>
          </w:rPr>
          <w:delText>demands</w:delText>
        </w:r>
        <w:r w:rsidRPr="00385B22" w:rsidDel="00DD67E3">
          <w:rPr>
            <w:rFonts w:ascii="Calibri" w:eastAsia="Calibri" w:hAnsi="Calibri" w:cs="Calibri"/>
            <w:rPrChange w:id="363" w:author="Alan Grant" w:date="2025-04-01T09:11:00Z">
              <w:rPr>
                <w:rFonts w:ascii="Calibri" w:eastAsia="Calibri" w:hAnsi="Calibri" w:cs="Calibri"/>
                <w:spacing w:val="8"/>
              </w:rPr>
            </w:rPrChange>
          </w:rPr>
          <w:delText xml:space="preserve"> </w:delText>
        </w:r>
        <w:r w:rsidRPr="00385B22" w:rsidDel="00DD67E3">
          <w:rPr>
            <w:rFonts w:ascii="Calibri" w:eastAsia="Calibri" w:hAnsi="Calibri" w:cs="Calibri"/>
            <w:rPrChange w:id="364" w:author="Alan Grant" w:date="2025-04-01T09:11:00Z">
              <w:rPr>
                <w:rFonts w:ascii="Calibri" w:eastAsia="Calibri" w:hAnsi="Calibri" w:cs="Calibri"/>
                <w:spacing w:val="-1"/>
              </w:rPr>
            </w:rPrChange>
          </w:rPr>
          <w:delText>on</w:delText>
        </w:r>
        <w:r w:rsidRPr="00385B22" w:rsidDel="00DD67E3">
          <w:rPr>
            <w:rFonts w:ascii="Calibri" w:eastAsia="Calibri" w:hAnsi="Calibri" w:cs="Calibri"/>
            <w:rPrChange w:id="365" w:author="Alan Grant" w:date="2025-04-01T09:11:00Z">
              <w:rPr>
                <w:rFonts w:ascii="Calibri" w:eastAsia="Calibri" w:hAnsi="Calibri" w:cs="Calibri"/>
                <w:spacing w:val="3"/>
              </w:rPr>
            </w:rPrChange>
          </w:rPr>
          <w:delText xml:space="preserve"> </w:delText>
        </w:r>
        <w:r w:rsidRPr="00385B22" w:rsidDel="00DD67E3">
          <w:rPr>
            <w:rFonts w:ascii="Calibri" w:eastAsia="Calibri" w:hAnsi="Calibri" w:cs="Calibri"/>
            <w:rPrChange w:id="366" w:author="Alan Grant" w:date="2025-04-01T09:11:00Z">
              <w:rPr>
                <w:rFonts w:ascii="Calibri" w:eastAsia="Calibri" w:hAnsi="Calibri" w:cs="Calibri"/>
                <w:spacing w:val="-1"/>
              </w:rPr>
            </w:rPrChange>
          </w:rPr>
          <w:delText>AtoN;</w:delText>
        </w:r>
        <w:r w:rsidRPr="00385B22" w:rsidDel="00DD67E3">
          <w:rPr>
            <w:rFonts w:ascii="Calibri" w:eastAsia="Calibri" w:hAnsi="Calibri" w:cs="Calibri"/>
            <w:rPrChange w:id="367" w:author="Alan Grant" w:date="2025-04-01T09:11:00Z">
              <w:rPr>
                <w:rFonts w:ascii="Calibri" w:eastAsia="Calibri" w:hAnsi="Calibri" w:cs="Calibri"/>
                <w:spacing w:val="10"/>
              </w:rPr>
            </w:rPrChange>
          </w:rPr>
          <w:delText xml:space="preserve"> </w:delText>
        </w:r>
        <w:commentRangeEnd w:id="343"/>
        <w:r w:rsidR="00E766E7" w:rsidDel="00DD67E3">
          <w:rPr>
            <w:rStyle w:val="CommentReference"/>
            <w:rFonts w:ascii="Arial" w:eastAsia="Arial" w:hAnsi="Arial" w:cs="Arial"/>
          </w:rPr>
          <w:commentReference w:id="343"/>
        </w:r>
        <w:r w:rsidRPr="00385B22" w:rsidDel="00DD67E3">
          <w:rPr>
            <w:rFonts w:ascii="Calibri" w:eastAsia="Calibri" w:hAnsi="Calibri" w:cs="Calibri"/>
            <w:rPrChange w:id="368" w:author="Alan Grant" w:date="2025-04-01T09:11:00Z">
              <w:rPr>
                <w:rFonts w:ascii="Calibri" w:eastAsia="Calibri" w:hAnsi="Calibri" w:cs="Calibri"/>
                <w:spacing w:val="-1"/>
              </w:rPr>
            </w:rPrChange>
          </w:rPr>
          <w:delText>and</w:delText>
        </w:r>
      </w:del>
    </w:p>
    <w:p w14:paraId="5F4D0D78" w14:textId="2664E26B" w:rsidR="00385B22" w:rsidRDefault="00DE6361" w:rsidP="00FC1D47">
      <w:pPr>
        <w:pStyle w:val="Bullet1"/>
        <w:numPr>
          <w:ilvl w:val="0"/>
          <w:numId w:val="37"/>
        </w:numPr>
        <w:ind w:right="769"/>
        <w:rPr>
          <w:ins w:id="369" w:author="Trevor Harris" w:date="2025-04-01T10:47:00Z"/>
        </w:rPr>
        <w:pPrChange w:id="370" w:author="Paul Mueller" w:date="2025-10-16T10:44:00Z" w16du:dateUtc="2025-10-16T15:44:00Z">
          <w:pPr>
            <w:pStyle w:val="BodyText"/>
            <w:numPr>
              <w:numId w:val="3"/>
            </w:numPr>
            <w:spacing w:before="190" w:line="188" w:lineRule="auto"/>
            <w:ind w:left="990" w:hanging="384"/>
          </w:pPr>
        </w:pPrChange>
      </w:pPr>
      <w:del w:id="371" w:author="Alan Grant" w:date="2025-04-01T09:07:00Z">
        <w:r w:rsidRPr="00385B22" w:rsidDel="00385B22">
          <w:rPr>
            <w:rPrChange w:id="372" w:author="Alan Grant" w:date="2025-04-01T09:11:00Z">
              <w:rPr>
                <w:rFonts w:ascii="Arial" w:eastAsia="Arial" w:hAnsi="Arial" w:cs="Arial"/>
                <w:color w:val="00558C"/>
                <w:spacing w:val="-1"/>
              </w:rPr>
            </w:rPrChange>
          </w:rPr>
          <w:delText xml:space="preserve">•     </w:delText>
        </w:r>
      </w:del>
      <w:ins w:id="373" w:author="Alan Grant" w:date="2025-04-01T08:00:00Z">
        <w:r w:rsidR="00D25108" w:rsidRPr="00385B22">
          <w:rPr>
            <w:rPrChange w:id="374" w:author="Alan Grant" w:date="2025-04-01T09:11:00Z">
              <w:rPr>
                <w:rFonts w:ascii="Arial" w:eastAsia="Arial" w:hAnsi="Arial" w:cs="Arial"/>
                <w:color w:val="00558C"/>
                <w:spacing w:val="-1"/>
              </w:rPr>
            </w:rPrChange>
          </w:rPr>
          <w:t>racon</w:t>
        </w:r>
      </w:ins>
      <w:ins w:id="375" w:author="Alan Grant" w:date="2025-04-01T08:02:00Z">
        <w:r w:rsidR="00D25108" w:rsidRPr="00385B22">
          <w:rPr>
            <w:rPrChange w:id="376" w:author="Alan Grant" w:date="2025-04-01T09:11:00Z">
              <w:rPr>
                <w:rFonts w:ascii="Arial" w:eastAsia="Arial" w:hAnsi="Arial" w:cs="Arial"/>
                <w:color w:val="00558C"/>
                <w:spacing w:val="-1"/>
              </w:rPr>
            </w:rPrChange>
          </w:rPr>
          <w:t>s</w:t>
        </w:r>
      </w:ins>
      <w:ins w:id="377" w:author="Alan Grant" w:date="2025-04-01T08:00:00Z">
        <w:r w:rsidR="00D25108" w:rsidRPr="00385B22">
          <w:rPr>
            <w:rPrChange w:id="378" w:author="Alan Grant" w:date="2025-04-01T09:11:00Z">
              <w:rPr>
                <w:rFonts w:ascii="Arial" w:eastAsia="Arial" w:hAnsi="Arial" w:cs="Arial"/>
                <w:color w:val="00558C"/>
                <w:spacing w:val="-1"/>
              </w:rPr>
            </w:rPrChange>
          </w:rPr>
          <w:t xml:space="preserve"> </w:t>
        </w:r>
        <w:del w:id="379" w:author="Trevor Harris" w:date="2025-04-01T10:10:00Z">
          <w:r w:rsidR="00D25108" w:rsidRPr="00385B22" w:rsidDel="00E766E7">
            <w:rPr>
              <w:rPrChange w:id="380" w:author="Alan Grant" w:date="2025-04-01T09:11:00Z">
                <w:rPr>
                  <w:rFonts w:ascii="Arial" w:eastAsia="Arial" w:hAnsi="Arial" w:cs="Arial"/>
                  <w:color w:val="00558C"/>
                  <w:spacing w:val="-1"/>
                </w:rPr>
              </w:rPrChange>
            </w:rPr>
            <w:delText xml:space="preserve">are anticipated to </w:delText>
          </w:r>
        </w:del>
        <w:r w:rsidR="00D25108" w:rsidRPr="00385B22">
          <w:rPr>
            <w:rPrChange w:id="381" w:author="Alan Grant" w:date="2025-04-01T09:11:00Z">
              <w:rPr>
                <w:rFonts w:ascii="Arial" w:eastAsia="Arial" w:hAnsi="Arial" w:cs="Arial"/>
                <w:color w:val="00558C"/>
                <w:spacing w:val="-1"/>
              </w:rPr>
            </w:rPrChange>
          </w:rPr>
          <w:t xml:space="preserve">continue evolving to support solid-state </w:t>
        </w:r>
      </w:ins>
      <w:ins w:id="382" w:author="Alan Grant" w:date="2025-04-01T08:01:00Z">
        <w:r w:rsidR="00D25108" w:rsidRPr="00385B22">
          <w:rPr>
            <w:rPrChange w:id="383" w:author="Alan Grant" w:date="2025-04-01T09:11:00Z">
              <w:rPr>
                <w:rFonts w:ascii="Arial" w:eastAsia="Arial" w:hAnsi="Arial" w:cs="Arial"/>
                <w:color w:val="00558C"/>
                <w:spacing w:val="-1"/>
              </w:rPr>
            </w:rPrChange>
          </w:rPr>
          <w:t>radar, recognizing that soli</w:t>
        </w:r>
      </w:ins>
      <w:ins w:id="384" w:author="Alan Grant" w:date="2025-04-01T08:02:00Z">
        <w:r w:rsidR="00D25108" w:rsidRPr="00385B22">
          <w:rPr>
            <w:rPrChange w:id="385" w:author="Alan Grant" w:date="2025-04-01T09:11:00Z">
              <w:rPr>
                <w:rFonts w:ascii="Arial" w:eastAsia="Arial" w:hAnsi="Arial" w:cs="Arial"/>
                <w:color w:val="00558C"/>
                <w:spacing w:val="-1"/>
              </w:rPr>
            </w:rPrChange>
          </w:rPr>
          <w:t>d-state radar may trigger legacy racon at reduced ranges</w:t>
        </w:r>
      </w:ins>
      <w:ins w:id="386" w:author="Trevor Harris" w:date="2025-04-01T10:30:00Z">
        <w:r w:rsidR="00DD67E3">
          <w:t>;</w:t>
        </w:r>
      </w:ins>
      <w:ins w:id="387" w:author="Alan Grant" w:date="2025-04-01T09:06:00Z">
        <w:del w:id="388" w:author="Trevor Harris" w:date="2025-04-01T10:30:00Z">
          <w:r w:rsidR="00385B22" w:rsidRPr="00385B22" w:rsidDel="00DD67E3">
            <w:rPr>
              <w:rPrChange w:id="389" w:author="Alan Grant" w:date="2025-04-01T09:11:00Z">
                <w:rPr>
                  <w:spacing w:val="-1"/>
                </w:rPr>
              </w:rPrChange>
            </w:rPr>
            <w:delText>.</w:delText>
          </w:r>
        </w:del>
      </w:ins>
    </w:p>
    <w:p w14:paraId="2DA66CCD" w14:textId="238F1D2F" w:rsidR="00250BEB" w:rsidRPr="00385B22" w:rsidRDefault="00250BEB" w:rsidP="00FC1D47">
      <w:pPr>
        <w:pStyle w:val="BodyText"/>
        <w:numPr>
          <w:ilvl w:val="0"/>
          <w:numId w:val="37"/>
        </w:numPr>
        <w:spacing w:before="190" w:line="188" w:lineRule="auto"/>
        <w:ind w:right="769"/>
        <w:rPr>
          <w:ins w:id="390" w:author="Alan Grant" w:date="2025-04-01T09:06:00Z"/>
          <w:rPrChange w:id="391" w:author="Alan Grant" w:date="2025-04-01T09:11:00Z">
            <w:rPr>
              <w:ins w:id="392" w:author="Alan Grant" w:date="2025-04-01T09:06:00Z"/>
              <w:spacing w:val="-1"/>
            </w:rPr>
          </w:rPrChange>
        </w:rPr>
        <w:pPrChange w:id="393" w:author="Paul Mueller" w:date="2025-10-16T10:44:00Z" w16du:dateUtc="2025-10-16T15:44:00Z">
          <w:pPr>
            <w:pStyle w:val="BodyText"/>
            <w:spacing w:before="191" w:line="214" w:lineRule="auto"/>
            <w:ind w:left="1028" w:right="1151" w:hanging="422"/>
          </w:pPr>
        </w:pPrChange>
      </w:pPr>
      <w:ins w:id="394" w:author="Trevor Harris" w:date="2025-04-01T10:47:00Z">
        <w:r>
          <w:t xml:space="preserve">AIS AtoN </w:t>
        </w:r>
      </w:ins>
      <w:ins w:id="395" w:author="Paul Mueller" w:date="2025-10-16T10:44:00Z" w16du:dateUtc="2025-10-16T15:44:00Z">
        <w:r w:rsidR="00FC1D47">
          <w:t xml:space="preserve">targets </w:t>
        </w:r>
      </w:ins>
      <w:ins w:id="396" w:author="Trevor Harris" w:date="2025-04-01T10:47:00Z">
        <w:r>
          <w:t xml:space="preserve">are also available and can be </w:t>
        </w:r>
      </w:ins>
      <w:ins w:id="397" w:author="Paul Mueller" w:date="2025-10-16T10:44:00Z" w16du:dateUtc="2025-10-16T15:44:00Z">
        <w:r w:rsidR="00FC1D47">
          <w:t>shown</w:t>
        </w:r>
      </w:ins>
      <w:ins w:id="398" w:author="Trevor Harris" w:date="2025-04-01T10:47:00Z">
        <w:del w:id="399" w:author="Paul Mueller" w:date="2025-10-16T10:44:00Z" w16du:dateUtc="2025-10-16T15:44:00Z">
          <w:r w:rsidDel="00FC1D47">
            <w:delText xml:space="preserve">displayed </w:delText>
          </w:r>
        </w:del>
      </w:ins>
      <w:ins w:id="400" w:author="Paul Mueller" w:date="2025-10-16T10:44:00Z" w16du:dateUtc="2025-10-16T15:44:00Z">
        <w:r w:rsidR="00FC1D47">
          <w:t xml:space="preserve"> </w:t>
        </w:r>
      </w:ins>
      <w:ins w:id="401" w:author="Trevor Harris" w:date="2025-04-01T10:47:00Z">
        <w:r>
          <w:t>on shipborne radar</w:t>
        </w:r>
      </w:ins>
      <w:ins w:id="402" w:author="Paul Mueller" w:date="2025-10-16T10:44:00Z" w16du:dateUtc="2025-10-16T15:44:00Z">
        <w:r w:rsidR="00FC1D47">
          <w:t xml:space="preserve"> display</w:t>
        </w:r>
      </w:ins>
      <w:ins w:id="403" w:author="Paul Mueller" w:date="2025-10-16T10:45:00Z" w16du:dateUtc="2025-10-16T15:45:00Z">
        <w:r w:rsidR="00FC1D47">
          <w:t>;</w:t>
        </w:r>
      </w:ins>
      <w:ins w:id="404" w:author="Trevor Harris" w:date="2025-04-01T10:47:00Z">
        <w:del w:id="405" w:author="Paul Mueller" w:date="2025-10-16T10:45:00Z" w16du:dateUtc="2025-10-16T15:45:00Z">
          <w:r w:rsidDel="00FC1D47">
            <w:delText>:</w:delText>
          </w:r>
        </w:del>
      </w:ins>
    </w:p>
    <w:p w14:paraId="38EEF7A4" w14:textId="295359FB" w:rsidR="00385B22" w:rsidRPr="00385B22" w:rsidRDefault="00385B22" w:rsidP="00FC1D47">
      <w:pPr>
        <w:pStyle w:val="BodyText"/>
        <w:numPr>
          <w:ilvl w:val="0"/>
          <w:numId w:val="37"/>
        </w:numPr>
        <w:spacing w:before="190" w:line="188" w:lineRule="auto"/>
        <w:ind w:right="769"/>
        <w:rPr>
          <w:ins w:id="406" w:author="Alan Grant" w:date="2025-03-31T15:55:00Z"/>
          <w:rFonts w:ascii="Calibri" w:eastAsia="Calibri" w:hAnsi="Calibri" w:cs="Calibri"/>
          <w:color w:val="000000"/>
          <w:rPrChange w:id="407" w:author="Alan Grant" w:date="2025-04-01T09:11:00Z">
            <w:rPr>
              <w:ins w:id="408" w:author="Alan Grant" w:date="2025-03-31T15:55:00Z"/>
              <w:rFonts w:ascii="Arial" w:eastAsia="Arial" w:hAnsi="Arial" w:cs="Arial"/>
              <w:color w:val="00558C"/>
              <w:spacing w:val="-1"/>
            </w:rPr>
          </w:rPrChange>
        </w:rPr>
        <w:pPrChange w:id="409" w:author="Paul Mueller" w:date="2025-10-16T10:44:00Z" w16du:dateUtc="2025-10-16T15:44:00Z">
          <w:pPr>
            <w:pStyle w:val="BodyText"/>
            <w:spacing w:before="191" w:line="214" w:lineRule="auto"/>
            <w:ind w:left="1028" w:right="1151" w:hanging="422"/>
          </w:pPr>
        </w:pPrChange>
      </w:pPr>
      <w:ins w:id="410" w:author="Alan Grant" w:date="2025-04-01T09:07:00Z">
        <w:r w:rsidRPr="00385B22">
          <w:t>racons can support absol</w:t>
        </w:r>
      </w:ins>
      <w:ins w:id="411" w:author="Alan Grant" w:date="2025-04-01T09:08:00Z">
        <w:r w:rsidRPr="00385B22">
          <w:t xml:space="preserve">ute position determination through the enhanced radar positioning systems (ERPS). </w:t>
        </w:r>
      </w:ins>
    </w:p>
    <w:p w14:paraId="070DE237" w14:textId="4193F97D" w:rsidR="00B362DC" w:rsidDel="009E3C77" w:rsidRDefault="00DE6361" w:rsidP="009E3C77">
      <w:pPr>
        <w:pStyle w:val="BodyText"/>
        <w:spacing w:before="85" w:line="179" w:lineRule="auto"/>
        <w:ind w:left="48"/>
        <w:outlineLvl w:val="0"/>
        <w:rPr>
          <w:del w:id="412" w:author="Alan Grant" w:date="2025-03-31T15:27:00Z"/>
          <w:b/>
          <w:bCs/>
          <w:color w:val="00558C"/>
          <w:spacing w:val="-3"/>
          <w:sz w:val="28"/>
          <w:szCs w:val="28"/>
        </w:rPr>
      </w:pPr>
      <w:del w:id="413" w:author="Alan Grant" w:date="2025-04-01T08:02:00Z">
        <w:r w:rsidRPr="009E3C77" w:rsidDel="00D25108">
          <w:rPr>
            <w:rFonts w:ascii="Calibri" w:eastAsia="Calibri" w:hAnsi="Calibri" w:cs="Calibri"/>
            <w:b/>
            <w:bCs/>
            <w:color w:val="00558C"/>
            <w:spacing w:val="-3"/>
            <w:sz w:val="28"/>
            <w:szCs w:val="28"/>
            <w:rPrChange w:id="414" w:author="Alan Grant" w:date="2025-04-01T09:11:00Z">
              <w:rPr>
                <w:rFonts w:ascii="Calibri" w:eastAsia="Calibri" w:hAnsi="Calibri" w:cs="Calibri"/>
                <w:spacing w:val="-1"/>
              </w:rPr>
            </w:rPrChange>
          </w:rPr>
          <w:delText>radars</w:delText>
        </w:r>
        <w:r w:rsidRPr="009E3C77" w:rsidDel="00D25108">
          <w:rPr>
            <w:rFonts w:ascii="Calibri" w:eastAsia="Calibri" w:hAnsi="Calibri" w:cs="Calibri"/>
            <w:b/>
            <w:bCs/>
            <w:color w:val="00558C"/>
            <w:spacing w:val="-3"/>
            <w:sz w:val="28"/>
            <w:szCs w:val="28"/>
            <w:rPrChange w:id="415" w:author="Alan Grant" w:date="2025-04-01T09:11:00Z">
              <w:rPr>
                <w:rFonts w:ascii="Calibri" w:eastAsia="Calibri" w:hAnsi="Calibri" w:cs="Calibri"/>
                <w:spacing w:val="17"/>
                <w:w w:val="101"/>
              </w:rPr>
            </w:rPrChange>
          </w:rPr>
          <w:delText xml:space="preserve"> </w:delText>
        </w:r>
        <w:r w:rsidRPr="009E3C77" w:rsidDel="00D25108">
          <w:rPr>
            <w:rFonts w:ascii="Calibri" w:eastAsia="Calibri" w:hAnsi="Calibri" w:cs="Calibri"/>
            <w:b/>
            <w:bCs/>
            <w:color w:val="00558C"/>
            <w:spacing w:val="-3"/>
            <w:sz w:val="28"/>
            <w:szCs w:val="28"/>
            <w:rPrChange w:id="416" w:author="Alan Grant" w:date="2025-04-01T09:11:00Z">
              <w:rPr>
                <w:rFonts w:ascii="Calibri" w:eastAsia="Calibri" w:hAnsi="Calibri" w:cs="Calibri"/>
                <w:spacing w:val="-1"/>
              </w:rPr>
            </w:rPrChange>
          </w:rPr>
          <w:delText>may</w:delText>
        </w:r>
        <w:r w:rsidRPr="009E3C77" w:rsidDel="00D25108">
          <w:rPr>
            <w:rFonts w:ascii="Calibri" w:eastAsia="Calibri" w:hAnsi="Calibri" w:cs="Calibri"/>
            <w:b/>
            <w:bCs/>
            <w:color w:val="00558C"/>
            <w:spacing w:val="-3"/>
            <w:sz w:val="28"/>
            <w:szCs w:val="28"/>
            <w:rPrChange w:id="417" w:author="Alan Grant" w:date="2025-04-01T09:11:00Z">
              <w:rPr>
                <w:rFonts w:ascii="Calibri" w:eastAsia="Calibri" w:hAnsi="Calibri" w:cs="Calibri"/>
                <w:spacing w:val="18"/>
              </w:rPr>
            </w:rPrChange>
          </w:rPr>
          <w:delText xml:space="preserve"> </w:delText>
        </w:r>
        <w:r w:rsidRPr="009E3C77" w:rsidDel="00D25108">
          <w:rPr>
            <w:rFonts w:ascii="Calibri" w:eastAsia="Calibri" w:hAnsi="Calibri" w:cs="Calibri"/>
            <w:b/>
            <w:bCs/>
            <w:color w:val="00558C"/>
            <w:spacing w:val="-3"/>
            <w:sz w:val="28"/>
            <w:szCs w:val="28"/>
            <w:rPrChange w:id="418" w:author="Alan Grant" w:date="2025-04-01T09:11:00Z">
              <w:rPr>
                <w:rFonts w:ascii="Calibri" w:eastAsia="Calibri" w:hAnsi="Calibri" w:cs="Calibri"/>
                <w:spacing w:val="-1"/>
              </w:rPr>
            </w:rPrChange>
          </w:rPr>
          <w:delText>be</w:delText>
        </w:r>
        <w:r w:rsidRPr="009E3C77" w:rsidDel="00D25108">
          <w:rPr>
            <w:rFonts w:ascii="Calibri" w:eastAsia="Calibri" w:hAnsi="Calibri" w:cs="Calibri"/>
            <w:b/>
            <w:bCs/>
            <w:color w:val="00558C"/>
            <w:spacing w:val="-3"/>
            <w:sz w:val="28"/>
            <w:szCs w:val="28"/>
            <w:rPrChange w:id="419" w:author="Alan Grant" w:date="2025-04-01T09:11:00Z">
              <w:rPr>
                <w:rFonts w:ascii="Calibri" w:eastAsia="Calibri" w:hAnsi="Calibri" w:cs="Calibri"/>
                <w:spacing w:val="13"/>
              </w:rPr>
            </w:rPrChange>
          </w:rPr>
          <w:delText xml:space="preserve"> </w:delText>
        </w:r>
        <w:r w:rsidRPr="009E3C77" w:rsidDel="00D25108">
          <w:rPr>
            <w:rFonts w:ascii="Calibri" w:eastAsia="Calibri" w:hAnsi="Calibri" w:cs="Calibri"/>
            <w:b/>
            <w:bCs/>
            <w:color w:val="00558C"/>
            <w:spacing w:val="-3"/>
            <w:sz w:val="28"/>
            <w:szCs w:val="28"/>
            <w:rPrChange w:id="420" w:author="Alan Grant" w:date="2025-04-01T09:11:00Z">
              <w:rPr>
                <w:rFonts w:ascii="Calibri" w:eastAsia="Calibri" w:hAnsi="Calibri" w:cs="Calibri"/>
                <w:spacing w:val="-1"/>
              </w:rPr>
            </w:rPrChange>
          </w:rPr>
          <w:delText>introduced</w:delText>
        </w:r>
        <w:r w:rsidRPr="009E3C77" w:rsidDel="00D25108">
          <w:rPr>
            <w:rFonts w:ascii="Calibri" w:eastAsia="Calibri" w:hAnsi="Calibri" w:cs="Calibri"/>
            <w:b/>
            <w:bCs/>
            <w:color w:val="00558C"/>
            <w:spacing w:val="-3"/>
            <w:sz w:val="28"/>
            <w:szCs w:val="28"/>
            <w:rPrChange w:id="421" w:author="Alan Grant" w:date="2025-04-01T09:11:00Z">
              <w:rPr>
                <w:rFonts w:ascii="Calibri" w:eastAsia="Calibri" w:hAnsi="Calibri" w:cs="Calibri"/>
                <w:spacing w:val="7"/>
              </w:rPr>
            </w:rPrChange>
          </w:rPr>
          <w:delText xml:space="preserve"> </w:delText>
        </w:r>
        <w:r w:rsidRPr="009E3C77" w:rsidDel="00D25108">
          <w:rPr>
            <w:rFonts w:ascii="Calibri" w:eastAsia="Calibri" w:hAnsi="Calibri" w:cs="Calibri"/>
            <w:b/>
            <w:bCs/>
            <w:color w:val="00558C"/>
            <w:spacing w:val="-3"/>
            <w:sz w:val="28"/>
            <w:szCs w:val="28"/>
            <w:rPrChange w:id="422" w:author="Alan Grant" w:date="2025-04-01T09:11:00Z">
              <w:rPr>
                <w:rFonts w:ascii="Calibri" w:eastAsia="Calibri" w:hAnsi="Calibri" w:cs="Calibri"/>
                <w:spacing w:val="-1"/>
              </w:rPr>
            </w:rPrChange>
          </w:rPr>
          <w:delText>over the</w:delText>
        </w:r>
        <w:r w:rsidRPr="009E3C77" w:rsidDel="00D25108">
          <w:rPr>
            <w:rFonts w:ascii="Calibri" w:eastAsia="Calibri" w:hAnsi="Calibri" w:cs="Calibri"/>
            <w:b/>
            <w:bCs/>
            <w:color w:val="00558C"/>
            <w:spacing w:val="-3"/>
            <w:sz w:val="28"/>
            <w:szCs w:val="28"/>
            <w:rPrChange w:id="423" w:author="Alan Grant" w:date="2025-04-01T09:11:00Z">
              <w:rPr>
                <w:rFonts w:ascii="Calibri" w:eastAsia="Calibri" w:hAnsi="Calibri" w:cs="Calibri"/>
                <w:spacing w:val="15"/>
                <w:w w:val="101"/>
              </w:rPr>
            </w:rPrChange>
          </w:rPr>
          <w:delText xml:space="preserve"> </w:delText>
        </w:r>
        <w:r w:rsidRPr="009E3C77" w:rsidDel="00D25108">
          <w:rPr>
            <w:rFonts w:ascii="Calibri" w:eastAsia="Calibri" w:hAnsi="Calibri" w:cs="Calibri"/>
            <w:b/>
            <w:bCs/>
            <w:color w:val="00558C"/>
            <w:spacing w:val="-3"/>
            <w:sz w:val="28"/>
            <w:szCs w:val="28"/>
            <w:rPrChange w:id="424" w:author="Alan Grant" w:date="2025-04-01T09:11:00Z">
              <w:rPr>
                <w:rFonts w:ascii="Calibri" w:eastAsia="Calibri" w:hAnsi="Calibri" w:cs="Calibri"/>
                <w:spacing w:val="-1"/>
              </w:rPr>
            </w:rPrChange>
          </w:rPr>
          <w:delText>ne</w:delText>
        </w:r>
        <w:r w:rsidRPr="009E3C77" w:rsidDel="00D25108">
          <w:rPr>
            <w:rFonts w:ascii="Calibri" w:eastAsia="Calibri" w:hAnsi="Calibri" w:cs="Calibri"/>
            <w:b/>
            <w:bCs/>
            <w:color w:val="00558C"/>
            <w:spacing w:val="-3"/>
            <w:sz w:val="28"/>
            <w:szCs w:val="28"/>
            <w:rPrChange w:id="425" w:author="Alan Grant" w:date="2025-04-01T09:11:00Z">
              <w:rPr>
                <w:rFonts w:ascii="Calibri" w:eastAsia="Calibri" w:hAnsi="Calibri" w:cs="Calibri"/>
                <w:spacing w:val="-2"/>
              </w:rPr>
            </w:rPrChange>
          </w:rPr>
          <w:delText>xt</w:delText>
        </w:r>
        <w:r w:rsidRPr="009E3C77" w:rsidDel="00D25108">
          <w:rPr>
            <w:rFonts w:ascii="Calibri" w:eastAsia="Calibri" w:hAnsi="Calibri" w:cs="Calibri"/>
            <w:b/>
            <w:bCs/>
            <w:color w:val="00558C"/>
            <w:spacing w:val="-3"/>
            <w:sz w:val="28"/>
            <w:szCs w:val="28"/>
            <w:rPrChange w:id="426" w:author="Alan Grant" w:date="2025-04-01T09:11:00Z">
              <w:rPr>
                <w:rFonts w:ascii="Calibri" w:eastAsia="Calibri" w:hAnsi="Calibri" w:cs="Calibri"/>
                <w:spacing w:val="11"/>
              </w:rPr>
            </w:rPrChange>
          </w:rPr>
          <w:delText xml:space="preserve"> </w:delText>
        </w:r>
        <w:r w:rsidRPr="009E3C77" w:rsidDel="00D25108">
          <w:rPr>
            <w:rFonts w:ascii="Calibri" w:eastAsia="Calibri" w:hAnsi="Calibri" w:cs="Calibri"/>
            <w:b/>
            <w:bCs/>
            <w:color w:val="00558C"/>
            <w:spacing w:val="-3"/>
            <w:sz w:val="28"/>
            <w:szCs w:val="28"/>
            <w:rPrChange w:id="427" w:author="Alan Grant" w:date="2025-04-01T09:11:00Z">
              <w:rPr>
                <w:rFonts w:ascii="Calibri" w:eastAsia="Calibri" w:hAnsi="Calibri" w:cs="Calibri"/>
                <w:spacing w:val="-2"/>
              </w:rPr>
            </w:rPrChange>
          </w:rPr>
          <w:delText>decade</w:delText>
        </w:r>
      </w:del>
      <w:ins w:id="428" w:author="Paul Mueller" w:date="2024-10-22T09:18:00Z">
        <w:del w:id="429" w:author="Alan Grant" w:date="2025-04-01T08:02:00Z">
          <w:r w:rsidR="00C55BA1" w:rsidRPr="009E3C77" w:rsidDel="00D25108">
            <w:rPr>
              <w:rFonts w:ascii="Calibri" w:eastAsia="Calibri" w:hAnsi="Calibri" w:cs="Calibri"/>
              <w:b/>
              <w:bCs/>
              <w:color w:val="00558C"/>
              <w:spacing w:val="-3"/>
              <w:sz w:val="28"/>
              <w:szCs w:val="28"/>
              <w:rPrChange w:id="430" w:author="Alan Grant" w:date="2025-04-01T09:11:00Z">
                <w:rPr>
                  <w:rFonts w:ascii="Calibri" w:eastAsia="Calibri" w:hAnsi="Calibri" w:cs="Calibri"/>
                  <w:spacing w:val="-2"/>
                </w:rPr>
              </w:rPrChange>
            </w:rPr>
            <w:delText>s</w:delText>
          </w:r>
        </w:del>
      </w:ins>
      <w:del w:id="431" w:author="Alan Grant" w:date="2025-04-01T08:02:00Z">
        <w:r w:rsidRPr="009E3C77" w:rsidDel="00D25108">
          <w:rPr>
            <w:rFonts w:ascii="Calibri" w:eastAsia="Calibri" w:hAnsi="Calibri" w:cs="Calibri"/>
            <w:b/>
            <w:bCs/>
            <w:color w:val="00558C"/>
            <w:spacing w:val="-3"/>
            <w:sz w:val="28"/>
            <w:szCs w:val="28"/>
            <w:rPrChange w:id="432" w:author="Alan Grant" w:date="2025-04-01T09:11:00Z">
              <w:rPr>
                <w:rFonts w:ascii="Calibri" w:eastAsia="Calibri" w:hAnsi="Calibri" w:cs="Calibri"/>
                <w:spacing w:val="5"/>
              </w:rPr>
            </w:rPrChange>
          </w:rPr>
          <w:delText xml:space="preserve"> </w:delText>
        </w:r>
        <w:r w:rsidRPr="009E3C77" w:rsidDel="00D25108">
          <w:rPr>
            <w:rFonts w:ascii="Calibri" w:eastAsia="Calibri" w:hAnsi="Calibri" w:cs="Calibri"/>
            <w:b/>
            <w:bCs/>
            <w:color w:val="00558C"/>
            <w:spacing w:val="-3"/>
            <w:sz w:val="28"/>
            <w:szCs w:val="28"/>
            <w:rPrChange w:id="433" w:author="Alan Grant" w:date="2025-04-01T09:11:00Z">
              <w:rPr>
                <w:rFonts w:ascii="Calibri" w:eastAsia="Calibri" w:hAnsi="Calibri" w:cs="Calibri"/>
                <w:spacing w:val="-2"/>
              </w:rPr>
            </w:rPrChange>
          </w:rPr>
          <w:delText>that</w:delText>
        </w:r>
        <w:r w:rsidRPr="009E3C77" w:rsidDel="00D25108">
          <w:rPr>
            <w:rFonts w:ascii="Calibri" w:eastAsia="Calibri" w:hAnsi="Calibri" w:cs="Calibri"/>
            <w:b/>
            <w:bCs/>
            <w:color w:val="00558C"/>
            <w:spacing w:val="-3"/>
            <w:sz w:val="28"/>
            <w:szCs w:val="28"/>
            <w:rPrChange w:id="434" w:author="Alan Grant" w:date="2025-04-01T09:11:00Z">
              <w:rPr>
                <w:rFonts w:ascii="Calibri" w:eastAsia="Calibri" w:hAnsi="Calibri" w:cs="Calibri"/>
                <w:spacing w:val="2"/>
              </w:rPr>
            </w:rPrChange>
          </w:rPr>
          <w:delText xml:space="preserve"> </w:delText>
        </w:r>
        <w:r w:rsidRPr="009E3C77" w:rsidDel="00D25108">
          <w:rPr>
            <w:rFonts w:ascii="Calibri" w:eastAsia="Calibri" w:hAnsi="Calibri" w:cs="Calibri"/>
            <w:b/>
            <w:bCs/>
            <w:color w:val="00558C"/>
            <w:spacing w:val="-3"/>
            <w:sz w:val="28"/>
            <w:szCs w:val="28"/>
            <w:rPrChange w:id="435" w:author="Alan Grant" w:date="2025-04-01T09:11:00Z">
              <w:rPr>
                <w:rFonts w:ascii="Calibri" w:eastAsia="Calibri" w:hAnsi="Calibri" w:cs="Calibri"/>
                <w:spacing w:val="-2"/>
              </w:rPr>
            </w:rPrChange>
          </w:rPr>
          <w:delText>will</w:delText>
        </w:r>
        <w:r w:rsidRPr="009E3C77" w:rsidDel="00D25108">
          <w:rPr>
            <w:rFonts w:ascii="Calibri" w:eastAsia="Calibri" w:hAnsi="Calibri" w:cs="Calibri"/>
            <w:b/>
            <w:bCs/>
            <w:color w:val="00558C"/>
            <w:spacing w:val="-3"/>
            <w:sz w:val="28"/>
            <w:szCs w:val="28"/>
            <w:rPrChange w:id="436" w:author="Alan Grant" w:date="2025-04-01T09:11:00Z">
              <w:rPr>
                <w:rFonts w:ascii="Calibri" w:eastAsia="Calibri" w:hAnsi="Calibri" w:cs="Calibri"/>
                <w:spacing w:val="17"/>
              </w:rPr>
            </w:rPrChange>
          </w:rPr>
          <w:delText xml:space="preserve"> </w:delText>
        </w:r>
        <w:r w:rsidRPr="009E3C77" w:rsidDel="00D25108">
          <w:rPr>
            <w:rFonts w:ascii="Calibri" w:eastAsia="Calibri" w:hAnsi="Calibri" w:cs="Calibri"/>
            <w:b/>
            <w:bCs/>
            <w:color w:val="00558C"/>
            <w:spacing w:val="-3"/>
            <w:sz w:val="28"/>
            <w:szCs w:val="28"/>
            <w:rPrChange w:id="437" w:author="Alan Grant" w:date="2025-04-01T09:11:00Z">
              <w:rPr>
                <w:rFonts w:ascii="Calibri" w:eastAsia="Calibri" w:hAnsi="Calibri" w:cs="Calibri"/>
                <w:spacing w:val="-2"/>
              </w:rPr>
            </w:rPrChange>
          </w:rPr>
          <w:delText>not</w:delText>
        </w:r>
        <w:r w:rsidRPr="009E3C77" w:rsidDel="00D25108">
          <w:rPr>
            <w:rFonts w:ascii="Calibri" w:eastAsia="Calibri" w:hAnsi="Calibri" w:cs="Calibri"/>
            <w:b/>
            <w:bCs/>
            <w:color w:val="00558C"/>
            <w:spacing w:val="-3"/>
            <w:sz w:val="28"/>
            <w:szCs w:val="28"/>
            <w:rPrChange w:id="438" w:author="Alan Grant" w:date="2025-04-01T09:11:00Z">
              <w:rPr>
                <w:rFonts w:ascii="Calibri" w:eastAsia="Calibri" w:hAnsi="Calibri" w:cs="Calibri"/>
                <w:spacing w:val="2"/>
              </w:rPr>
            </w:rPrChange>
          </w:rPr>
          <w:delText xml:space="preserve"> </w:delText>
        </w:r>
        <w:r w:rsidRPr="009E3C77" w:rsidDel="00D25108">
          <w:rPr>
            <w:rFonts w:ascii="Calibri" w:eastAsia="Calibri" w:hAnsi="Calibri" w:cs="Calibri"/>
            <w:b/>
            <w:bCs/>
            <w:color w:val="00558C"/>
            <w:spacing w:val="-3"/>
            <w:sz w:val="28"/>
            <w:szCs w:val="28"/>
            <w:rPrChange w:id="439" w:author="Alan Grant" w:date="2025-04-01T09:11:00Z">
              <w:rPr>
                <w:rFonts w:ascii="Calibri" w:eastAsia="Calibri" w:hAnsi="Calibri" w:cs="Calibri"/>
                <w:spacing w:val="-2"/>
              </w:rPr>
            </w:rPrChange>
          </w:rPr>
          <w:delText>trigger</w:delText>
        </w:r>
        <w:r w:rsidRPr="009E3C77" w:rsidDel="00D25108">
          <w:rPr>
            <w:rFonts w:ascii="Calibri" w:eastAsia="Calibri" w:hAnsi="Calibri" w:cs="Calibri"/>
            <w:b/>
            <w:bCs/>
            <w:color w:val="00558C"/>
            <w:spacing w:val="-3"/>
            <w:sz w:val="28"/>
            <w:szCs w:val="28"/>
            <w:rPrChange w:id="440" w:author="Alan Grant" w:date="2025-04-01T09:11:00Z">
              <w:rPr>
                <w:rFonts w:ascii="Calibri" w:eastAsia="Calibri" w:hAnsi="Calibri" w:cs="Calibri"/>
                <w:spacing w:val="8"/>
              </w:rPr>
            </w:rPrChange>
          </w:rPr>
          <w:delText xml:space="preserve"> </w:delText>
        </w:r>
        <w:r w:rsidRPr="009E3C77" w:rsidDel="00D25108">
          <w:rPr>
            <w:rFonts w:ascii="Calibri" w:eastAsia="Calibri" w:hAnsi="Calibri" w:cs="Calibri"/>
            <w:b/>
            <w:bCs/>
            <w:color w:val="00558C"/>
            <w:spacing w:val="-3"/>
            <w:sz w:val="28"/>
            <w:szCs w:val="28"/>
            <w:rPrChange w:id="441" w:author="Alan Grant" w:date="2025-04-01T09:11:00Z">
              <w:rPr>
                <w:rFonts w:ascii="Calibri" w:eastAsia="Calibri" w:hAnsi="Calibri" w:cs="Calibri"/>
                <w:spacing w:val="-2"/>
              </w:rPr>
            </w:rPrChange>
          </w:rPr>
          <w:delText>existing</w:delText>
        </w:r>
        <w:r w:rsidRPr="009E3C77" w:rsidDel="00D25108">
          <w:rPr>
            <w:rFonts w:ascii="Calibri" w:eastAsia="Calibri" w:hAnsi="Calibri" w:cs="Calibri"/>
            <w:b/>
            <w:bCs/>
            <w:color w:val="00558C"/>
            <w:spacing w:val="-3"/>
            <w:sz w:val="28"/>
            <w:szCs w:val="28"/>
            <w:rPrChange w:id="442" w:author="Alan Grant" w:date="2025-04-01T09:11:00Z">
              <w:rPr>
                <w:rFonts w:ascii="Calibri" w:eastAsia="Calibri" w:hAnsi="Calibri" w:cs="Calibri"/>
                <w:spacing w:val="16"/>
              </w:rPr>
            </w:rPrChange>
          </w:rPr>
          <w:delText xml:space="preserve"> </w:delText>
        </w:r>
      </w:del>
      <w:ins w:id="443" w:author="Paul Mueller" w:date="2024-10-22T09:16:00Z">
        <w:del w:id="444" w:author="Alan Grant" w:date="2025-04-01T08:02:00Z">
          <w:r w:rsidR="00C55BA1" w:rsidRPr="009E3C77" w:rsidDel="00D25108">
            <w:rPr>
              <w:rFonts w:ascii="Calibri" w:eastAsia="Calibri" w:hAnsi="Calibri" w:cs="Calibri"/>
              <w:b/>
              <w:bCs/>
              <w:color w:val="00558C"/>
              <w:spacing w:val="-3"/>
              <w:sz w:val="28"/>
              <w:szCs w:val="28"/>
              <w:rPrChange w:id="445" w:author="Alan Grant" w:date="2025-04-01T09:11:00Z">
                <w:rPr>
                  <w:rFonts w:ascii="Calibri" w:eastAsia="Calibri" w:hAnsi="Calibri" w:cs="Calibri"/>
                  <w:spacing w:val="-2"/>
                </w:rPr>
              </w:rPrChange>
            </w:rPr>
            <w:delText>r</w:delText>
          </w:r>
        </w:del>
      </w:ins>
      <w:del w:id="446" w:author="Alan Grant" w:date="2025-04-01T08:02:00Z">
        <w:r w:rsidRPr="009E3C77" w:rsidDel="00D25108">
          <w:rPr>
            <w:rFonts w:ascii="Calibri" w:eastAsia="Calibri" w:hAnsi="Calibri" w:cs="Calibri"/>
            <w:b/>
            <w:bCs/>
            <w:color w:val="00558C"/>
            <w:spacing w:val="-3"/>
            <w:sz w:val="28"/>
            <w:szCs w:val="28"/>
            <w:rPrChange w:id="447" w:author="Alan Grant" w:date="2025-04-01T09:11:00Z">
              <w:rPr>
                <w:rFonts w:ascii="Calibri" w:eastAsia="Calibri" w:hAnsi="Calibri" w:cs="Calibri"/>
                <w:spacing w:val="-2"/>
              </w:rPr>
            </w:rPrChange>
          </w:rPr>
          <w:delText>Racons,</w:delText>
        </w:r>
        <w:r w:rsidRPr="009E3C77" w:rsidDel="00D25108">
          <w:rPr>
            <w:rFonts w:ascii="Calibri" w:eastAsia="Calibri" w:hAnsi="Calibri" w:cs="Calibri"/>
            <w:b/>
            <w:bCs/>
            <w:color w:val="00558C"/>
            <w:spacing w:val="-3"/>
            <w:sz w:val="28"/>
            <w:szCs w:val="28"/>
            <w:rPrChange w:id="448" w:author="Alan Grant" w:date="2025-04-01T09:11:00Z">
              <w:rPr>
                <w:rFonts w:ascii="Calibri" w:eastAsia="Calibri" w:hAnsi="Calibri" w:cs="Calibri"/>
                <w:spacing w:val="8"/>
              </w:rPr>
            </w:rPrChange>
          </w:rPr>
          <w:delText xml:space="preserve"> </w:delText>
        </w:r>
        <w:r w:rsidRPr="009E3C77" w:rsidDel="00D25108">
          <w:rPr>
            <w:rFonts w:ascii="Calibri" w:eastAsia="Calibri" w:hAnsi="Calibri" w:cs="Calibri"/>
            <w:b/>
            <w:bCs/>
            <w:color w:val="00558C"/>
            <w:spacing w:val="-3"/>
            <w:sz w:val="28"/>
            <w:szCs w:val="28"/>
            <w:rPrChange w:id="449" w:author="Alan Grant" w:date="2025-04-01T09:11:00Z">
              <w:rPr>
                <w:rFonts w:ascii="Calibri" w:eastAsia="Calibri" w:hAnsi="Calibri" w:cs="Calibri"/>
                <w:spacing w:val="-2"/>
              </w:rPr>
            </w:rPrChange>
          </w:rPr>
          <w:delText>or</w:delText>
        </w:r>
        <w:r w:rsidRPr="009E3C77" w:rsidDel="00D25108">
          <w:rPr>
            <w:rFonts w:ascii="Calibri" w:eastAsia="Calibri" w:hAnsi="Calibri" w:cs="Calibri"/>
            <w:b/>
            <w:bCs/>
            <w:color w:val="00558C"/>
            <w:spacing w:val="-3"/>
            <w:sz w:val="28"/>
            <w:szCs w:val="28"/>
            <w:rPrChange w:id="450" w:author="Alan Grant" w:date="2025-04-01T09:11:00Z">
              <w:rPr>
                <w:rFonts w:ascii="Calibri" w:eastAsia="Calibri" w:hAnsi="Calibri" w:cs="Calibri"/>
                <w:spacing w:val="6"/>
              </w:rPr>
            </w:rPrChange>
          </w:rPr>
          <w:delText xml:space="preserve"> </w:delText>
        </w:r>
        <w:r w:rsidRPr="009E3C77" w:rsidDel="00D25108">
          <w:rPr>
            <w:rFonts w:ascii="Calibri" w:eastAsia="Calibri" w:hAnsi="Calibri" w:cs="Calibri"/>
            <w:b/>
            <w:bCs/>
            <w:color w:val="00558C"/>
            <w:spacing w:val="-3"/>
            <w:sz w:val="28"/>
            <w:szCs w:val="28"/>
            <w:rPrChange w:id="451" w:author="Alan Grant" w:date="2025-04-01T09:11:00Z">
              <w:rPr>
                <w:rFonts w:ascii="Calibri" w:eastAsia="Calibri" w:hAnsi="Calibri" w:cs="Calibri"/>
                <w:spacing w:val="-2"/>
              </w:rPr>
            </w:rPrChange>
          </w:rPr>
          <w:delText>will</w:delText>
        </w:r>
        <w:r w:rsidRPr="009E3C77" w:rsidDel="00D25108">
          <w:rPr>
            <w:rFonts w:ascii="Calibri" w:eastAsia="Calibri" w:hAnsi="Calibri" w:cs="Calibri"/>
            <w:b/>
            <w:bCs/>
            <w:color w:val="00558C"/>
            <w:spacing w:val="-3"/>
            <w:sz w:val="28"/>
            <w:szCs w:val="28"/>
            <w:rPrChange w:id="452" w:author="Alan Grant" w:date="2025-04-01T09:11:00Z">
              <w:rPr>
                <w:rFonts w:ascii="Calibri" w:eastAsia="Calibri" w:hAnsi="Calibri" w:cs="Calibri"/>
                <w:spacing w:val="8"/>
              </w:rPr>
            </w:rPrChange>
          </w:rPr>
          <w:delText xml:space="preserve"> </w:delText>
        </w:r>
        <w:r w:rsidRPr="009E3C77" w:rsidDel="00D25108">
          <w:rPr>
            <w:rFonts w:ascii="Calibri" w:eastAsia="Calibri" w:hAnsi="Calibri" w:cs="Calibri"/>
            <w:b/>
            <w:bCs/>
            <w:color w:val="00558C"/>
            <w:spacing w:val="-3"/>
            <w:sz w:val="28"/>
            <w:szCs w:val="28"/>
            <w:rPrChange w:id="453" w:author="Alan Grant" w:date="2025-04-01T09:11:00Z">
              <w:rPr>
                <w:rFonts w:ascii="Calibri" w:eastAsia="Calibri" w:hAnsi="Calibri" w:cs="Calibri"/>
                <w:spacing w:val="-2"/>
              </w:rPr>
            </w:rPrChange>
          </w:rPr>
          <w:delText>do</w:delText>
        </w:r>
        <w:r w:rsidRPr="009E3C77" w:rsidDel="00D25108">
          <w:rPr>
            <w:rFonts w:ascii="Calibri" w:eastAsia="Calibri" w:hAnsi="Calibri" w:cs="Calibri"/>
            <w:b/>
            <w:bCs/>
            <w:color w:val="00558C"/>
            <w:spacing w:val="-3"/>
            <w:sz w:val="28"/>
            <w:szCs w:val="28"/>
            <w:rPrChange w:id="454" w:author="Alan Grant" w:date="2025-04-01T09:11:00Z">
              <w:rPr>
                <w:rFonts w:ascii="Calibri" w:eastAsia="Calibri" w:hAnsi="Calibri" w:cs="Calibri"/>
                <w:spacing w:val="9"/>
              </w:rPr>
            </w:rPrChange>
          </w:rPr>
          <w:delText xml:space="preserve"> </w:delText>
        </w:r>
        <w:r w:rsidRPr="009E3C77" w:rsidDel="00D25108">
          <w:rPr>
            <w:rFonts w:ascii="Calibri" w:eastAsia="Calibri" w:hAnsi="Calibri" w:cs="Calibri"/>
            <w:b/>
            <w:bCs/>
            <w:color w:val="00558C"/>
            <w:spacing w:val="-3"/>
            <w:sz w:val="28"/>
            <w:szCs w:val="28"/>
            <w:rPrChange w:id="455" w:author="Alan Grant" w:date="2025-04-01T09:11:00Z">
              <w:rPr>
                <w:rFonts w:ascii="Calibri" w:eastAsia="Calibri" w:hAnsi="Calibri" w:cs="Calibri"/>
                <w:spacing w:val="-2"/>
              </w:rPr>
            </w:rPrChange>
          </w:rPr>
          <w:delText>so</w:delText>
        </w:r>
        <w:r w:rsidRPr="009E3C77" w:rsidDel="00D25108">
          <w:rPr>
            <w:rFonts w:ascii="Calibri" w:eastAsia="Calibri" w:hAnsi="Calibri" w:cs="Calibri"/>
            <w:b/>
            <w:bCs/>
            <w:color w:val="00558C"/>
            <w:spacing w:val="-3"/>
            <w:sz w:val="28"/>
            <w:szCs w:val="28"/>
            <w:rPrChange w:id="456" w:author="Alan Grant" w:date="2025-04-01T09:11:00Z">
              <w:rPr>
                <w:rFonts w:ascii="Calibri" w:eastAsia="Calibri" w:hAnsi="Calibri" w:cs="Calibri"/>
                <w:spacing w:val="9"/>
              </w:rPr>
            </w:rPrChange>
          </w:rPr>
          <w:delText xml:space="preserve"> </w:delText>
        </w:r>
        <w:r w:rsidRPr="009E3C77" w:rsidDel="00D25108">
          <w:rPr>
            <w:rFonts w:ascii="Calibri" w:eastAsia="Calibri" w:hAnsi="Calibri" w:cs="Calibri"/>
            <w:b/>
            <w:bCs/>
            <w:color w:val="00558C"/>
            <w:spacing w:val="-3"/>
            <w:sz w:val="28"/>
            <w:szCs w:val="28"/>
            <w:rPrChange w:id="457" w:author="Alan Grant" w:date="2025-04-01T09:11:00Z">
              <w:rPr>
                <w:rFonts w:ascii="Calibri" w:eastAsia="Calibri" w:hAnsi="Calibri" w:cs="Calibri"/>
                <w:spacing w:val="-2"/>
              </w:rPr>
            </w:rPrChange>
          </w:rPr>
          <w:delText>at</w:delText>
        </w:r>
        <w:r w:rsidRPr="009E3C77" w:rsidDel="00D25108">
          <w:rPr>
            <w:rFonts w:ascii="Calibri" w:eastAsia="Calibri" w:hAnsi="Calibri" w:cs="Calibri"/>
            <w:b/>
            <w:bCs/>
            <w:color w:val="00558C"/>
            <w:spacing w:val="-3"/>
            <w:sz w:val="28"/>
            <w:szCs w:val="28"/>
            <w:rPrChange w:id="458" w:author="Alan Grant" w:date="2025-04-01T09:11:00Z">
              <w:rPr>
                <w:rFonts w:ascii="Calibri" w:eastAsia="Calibri" w:hAnsi="Calibri" w:cs="Calibri"/>
              </w:rPr>
            </w:rPrChange>
          </w:rPr>
          <w:delText xml:space="preserve"> </w:delText>
        </w:r>
        <w:r w:rsidRPr="009E3C77" w:rsidDel="00D25108">
          <w:rPr>
            <w:rFonts w:ascii="Calibri" w:eastAsia="Calibri" w:hAnsi="Calibri" w:cs="Calibri"/>
            <w:b/>
            <w:bCs/>
            <w:color w:val="00558C"/>
            <w:spacing w:val="-3"/>
            <w:sz w:val="28"/>
            <w:szCs w:val="28"/>
            <w:rPrChange w:id="459" w:author="Alan Grant" w:date="2025-04-01T09:11:00Z">
              <w:rPr>
                <w:rFonts w:ascii="Calibri" w:eastAsia="Calibri" w:hAnsi="Calibri" w:cs="Calibri"/>
                <w:spacing w:val="-2"/>
              </w:rPr>
            </w:rPrChange>
          </w:rPr>
          <w:delText>significantly</w:delText>
        </w:r>
        <w:r w:rsidRPr="009E3C77" w:rsidDel="00D25108">
          <w:rPr>
            <w:rFonts w:ascii="Calibri" w:eastAsia="Calibri" w:hAnsi="Calibri" w:cs="Calibri"/>
            <w:b/>
            <w:bCs/>
            <w:color w:val="00558C"/>
            <w:spacing w:val="-3"/>
            <w:sz w:val="28"/>
            <w:szCs w:val="28"/>
            <w:rPrChange w:id="460" w:author="Alan Grant" w:date="2025-04-01T09:11:00Z">
              <w:rPr>
                <w:rFonts w:ascii="Calibri" w:eastAsia="Calibri" w:hAnsi="Calibri" w:cs="Calibri"/>
                <w:spacing w:val="27"/>
              </w:rPr>
            </w:rPrChange>
          </w:rPr>
          <w:delText xml:space="preserve"> </w:delText>
        </w:r>
        <w:r w:rsidRPr="009E3C77" w:rsidDel="00D25108">
          <w:rPr>
            <w:rFonts w:ascii="Calibri" w:eastAsia="Calibri" w:hAnsi="Calibri" w:cs="Calibri"/>
            <w:b/>
            <w:bCs/>
            <w:color w:val="00558C"/>
            <w:spacing w:val="-3"/>
            <w:sz w:val="28"/>
            <w:szCs w:val="28"/>
            <w:rPrChange w:id="461" w:author="Alan Grant" w:date="2025-04-01T09:11:00Z">
              <w:rPr>
                <w:rFonts w:ascii="Calibri" w:eastAsia="Calibri" w:hAnsi="Calibri" w:cs="Calibri"/>
                <w:spacing w:val="-2"/>
              </w:rPr>
            </w:rPrChange>
          </w:rPr>
          <w:delText>reduced</w:delText>
        </w:r>
        <w:r w:rsidRPr="009E3C77" w:rsidDel="00D25108">
          <w:rPr>
            <w:rFonts w:ascii="Calibri" w:eastAsia="Calibri" w:hAnsi="Calibri" w:cs="Calibri"/>
            <w:b/>
            <w:bCs/>
            <w:color w:val="00558C"/>
            <w:spacing w:val="-3"/>
            <w:sz w:val="28"/>
            <w:szCs w:val="28"/>
            <w:rPrChange w:id="462" w:author="Alan Grant" w:date="2025-04-01T09:11:00Z">
              <w:rPr>
                <w:rFonts w:ascii="Calibri" w:eastAsia="Calibri" w:hAnsi="Calibri" w:cs="Calibri"/>
                <w:spacing w:val="16"/>
                <w:w w:val="101"/>
              </w:rPr>
            </w:rPrChange>
          </w:rPr>
          <w:delText xml:space="preserve"> </w:delText>
        </w:r>
        <w:r w:rsidRPr="009E3C77" w:rsidDel="00D25108">
          <w:rPr>
            <w:rFonts w:ascii="Calibri" w:eastAsia="Calibri" w:hAnsi="Calibri" w:cs="Calibri"/>
            <w:b/>
            <w:bCs/>
            <w:color w:val="00558C"/>
            <w:spacing w:val="-3"/>
            <w:sz w:val="28"/>
            <w:szCs w:val="28"/>
            <w:rPrChange w:id="463" w:author="Alan Grant" w:date="2025-04-01T09:11:00Z">
              <w:rPr>
                <w:rFonts w:ascii="Calibri" w:eastAsia="Calibri" w:hAnsi="Calibri" w:cs="Calibri"/>
                <w:spacing w:val="-2"/>
              </w:rPr>
            </w:rPrChange>
          </w:rPr>
          <w:delText>range.</w:delText>
        </w:r>
      </w:del>
    </w:p>
    <w:p w14:paraId="79E1406F" w14:textId="77777777" w:rsidR="009E3C77" w:rsidRPr="009E3C77" w:rsidRDefault="009E3C77">
      <w:pPr>
        <w:pStyle w:val="BodyText"/>
        <w:spacing w:before="85" w:line="179" w:lineRule="auto"/>
        <w:ind w:left="48"/>
        <w:outlineLvl w:val="0"/>
        <w:rPr>
          <w:ins w:id="464" w:author="Alan Grant" w:date="2025-04-01T09:11:00Z"/>
          <w:b/>
          <w:bCs/>
          <w:color w:val="00558C"/>
          <w:spacing w:val="-3"/>
          <w:sz w:val="28"/>
          <w:szCs w:val="28"/>
          <w:rPrChange w:id="465" w:author="Alan Grant" w:date="2025-04-01T09:11:00Z">
            <w:rPr>
              <w:ins w:id="466" w:author="Alan Grant" w:date="2025-04-01T09:11:00Z"/>
            </w:rPr>
          </w:rPrChange>
        </w:rPr>
        <w:pPrChange w:id="467" w:author="Alan Grant" w:date="2025-04-01T09:11:00Z">
          <w:pPr>
            <w:pStyle w:val="BodyText"/>
            <w:spacing w:before="191" w:line="214" w:lineRule="auto"/>
            <w:ind w:left="1028" w:right="1151" w:hanging="422"/>
          </w:pPr>
        </w:pPrChange>
      </w:pPr>
    </w:p>
    <w:p w14:paraId="3085F70B" w14:textId="13E243C2" w:rsidR="00F27F90" w:rsidRPr="009E3C77" w:rsidDel="00B362DC" w:rsidRDefault="00DE6361">
      <w:pPr>
        <w:pStyle w:val="BodyText"/>
        <w:spacing w:before="85" w:line="179" w:lineRule="auto"/>
        <w:ind w:left="48"/>
        <w:jc w:val="left"/>
        <w:outlineLvl w:val="0"/>
        <w:rPr>
          <w:del w:id="468" w:author="Alan Grant" w:date="2025-03-31T15:26:00Z"/>
          <w:b/>
          <w:bCs/>
          <w:color w:val="00558C"/>
          <w:spacing w:val="-3"/>
          <w:sz w:val="28"/>
          <w:szCs w:val="28"/>
          <w:rPrChange w:id="469" w:author="Alan Grant" w:date="2025-04-01T09:11:00Z">
            <w:rPr>
              <w:del w:id="470" w:author="Alan Grant" w:date="2025-03-31T15:26:00Z"/>
            </w:rPr>
          </w:rPrChange>
        </w:rPr>
        <w:pPrChange w:id="471" w:author="Alan Grant" w:date="2025-04-01T09:11:00Z">
          <w:pPr>
            <w:pStyle w:val="BodyText"/>
            <w:spacing w:before="181" w:line="233" w:lineRule="auto"/>
            <w:ind w:left="32" w:right="792" w:firstLine="14"/>
          </w:pPr>
        </w:pPrChange>
      </w:pPr>
      <w:del w:id="472" w:author="Alan Grant" w:date="2025-03-31T15:26:00Z">
        <w:r w:rsidRPr="009E3C77" w:rsidDel="00B362DC">
          <w:rPr>
            <w:rFonts w:ascii="Calibri" w:eastAsia="Calibri" w:hAnsi="Calibri" w:cs="Calibri"/>
            <w:b/>
            <w:bCs/>
            <w:color w:val="00558C"/>
            <w:spacing w:val="-3"/>
            <w:sz w:val="28"/>
            <w:szCs w:val="28"/>
            <w:rPrChange w:id="473" w:author="Alan Grant" w:date="2025-04-01T09:11:00Z">
              <w:rPr>
                <w:rFonts w:ascii="Calibri" w:eastAsia="Calibri" w:hAnsi="Calibri" w:cs="Calibri"/>
                <w:spacing w:val="-1"/>
              </w:rPr>
            </w:rPrChange>
          </w:rPr>
          <w:delText>Mariners</w:delText>
        </w:r>
        <w:r w:rsidRPr="009E3C77" w:rsidDel="00B362DC">
          <w:rPr>
            <w:rFonts w:ascii="Calibri" w:eastAsia="Calibri" w:hAnsi="Calibri" w:cs="Calibri"/>
            <w:b/>
            <w:bCs/>
            <w:color w:val="00558C"/>
            <w:spacing w:val="-3"/>
            <w:sz w:val="28"/>
            <w:szCs w:val="28"/>
            <w:rPrChange w:id="474" w:author="Alan Grant" w:date="2025-04-01T09:11:00Z">
              <w:rPr>
                <w:rFonts w:ascii="Calibri" w:eastAsia="Calibri" w:hAnsi="Calibri" w:cs="Calibri"/>
                <w:spacing w:val="15"/>
                <w:w w:val="101"/>
              </w:rPr>
            </w:rPrChange>
          </w:rPr>
          <w:delText xml:space="preserve"> </w:delText>
        </w:r>
        <w:r w:rsidRPr="009E3C77" w:rsidDel="00B362DC">
          <w:rPr>
            <w:rFonts w:ascii="Calibri" w:eastAsia="Calibri" w:hAnsi="Calibri" w:cs="Calibri"/>
            <w:b/>
            <w:bCs/>
            <w:color w:val="00558C"/>
            <w:spacing w:val="-3"/>
            <w:sz w:val="28"/>
            <w:szCs w:val="28"/>
            <w:rPrChange w:id="475" w:author="Alan Grant" w:date="2025-04-01T09:11:00Z">
              <w:rPr>
                <w:rFonts w:ascii="Calibri" w:eastAsia="Calibri" w:hAnsi="Calibri" w:cs="Calibri"/>
                <w:spacing w:val="-1"/>
              </w:rPr>
            </w:rPrChange>
          </w:rPr>
          <w:delText>have access to a</w:delText>
        </w:r>
        <w:r w:rsidRPr="009E3C77" w:rsidDel="00B362DC">
          <w:rPr>
            <w:rFonts w:ascii="Calibri" w:eastAsia="Calibri" w:hAnsi="Calibri" w:cs="Calibri"/>
            <w:b/>
            <w:bCs/>
            <w:color w:val="00558C"/>
            <w:spacing w:val="-3"/>
            <w:sz w:val="28"/>
            <w:szCs w:val="28"/>
            <w:rPrChange w:id="476" w:author="Alan Grant" w:date="2025-04-01T09:11:00Z">
              <w:rPr>
                <w:rFonts w:ascii="Calibri" w:eastAsia="Calibri" w:hAnsi="Calibri" w:cs="Calibri"/>
                <w:spacing w:val="12"/>
              </w:rPr>
            </w:rPrChange>
          </w:rPr>
          <w:delText xml:space="preserve"> </w:delText>
        </w:r>
        <w:r w:rsidRPr="009E3C77" w:rsidDel="00B362DC">
          <w:rPr>
            <w:rFonts w:ascii="Calibri" w:eastAsia="Calibri" w:hAnsi="Calibri" w:cs="Calibri"/>
            <w:b/>
            <w:bCs/>
            <w:color w:val="00558C"/>
            <w:spacing w:val="-3"/>
            <w:sz w:val="28"/>
            <w:szCs w:val="28"/>
            <w:rPrChange w:id="477" w:author="Alan Grant" w:date="2025-04-01T09:11:00Z">
              <w:rPr>
                <w:rFonts w:ascii="Calibri" w:eastAsia="Calibri" w:hAnsi="Calibri" w:cs="Calibri"/>
                <w:spacing w:val="-1"/>
              </w:rPr>
            </w:rPrChange>
          </w:rPr>
          <w:delText>rapidly</w:delText>
        </w:r>
        <w:r w:rsidRPr="009E3C77" w:rsidDel="00B362DC">
          <w:rPr>
            <w:rFonts w:ascii="Calibri" w:eastAsia="Calibri" w:hAnsi="Calibri" w:cs="Calibri"/>
            <w:b/>
            <w:bCs/>
            <w:color w:val="00558C"/>
            <w:spacing w:val="-3"/>
            <w:sz w:val="28"/>
            <w:szCs w:val="28"/>
            <w:rPrChange w:id="478" w:author="Alan Grant" w:date="2025-04-01T09:11:00Z">
              <w:rPr>
                <w:rFonts w:ascii="Calibri" w:eastAsia="Calibri" w:hAnsi="Calibri" w:cs="Calibri"/>
                <w:spacing w:val="13"/>
                <w:w w:val="101"/>
              </w:rPr>
            </w:rPrChange>
          </w:rPr>
          <w:delText xml:space="preserve"> </w:delText>
        </w:r>
        <w:r w:rsidRPr="009E3C77" w:rsidDel="00B362DC">
          <w:rPr>
            <w:rFonts w:ascii="Calibri" w:eastAsia="Calibri" w:hAnsi="Calibri" w:cs="Calibri"/>
            <w:b/>
            <w:bCs/>
            <w:color w:val="00558C"/>
            <w:spacing w:val="-3"/>
            <w:sz w:val="28"/>
            <w:szCs w:val="28"/>
            <w:rPrChange w:id="479" w:author="Alan Grant" w:date="2025-04-01T09:11:00Z">
              <w:rPr>
                <w:rFonts w:ascii="Calibri" w:eastAsia="Calibri" w:hAnsi="Calibri" w:cs="Calibri"/>
                <w:spacing w:val="-1"/>
              </w:rPr>
            </w:rPrChange>
          </w:rPr>
          <w:delText>increasing a</w:delText>
        </w:r>
        <w:r w:rsidRPr="009E3C77" w:rsidDel="00B362DC">
          <w:rPr>
            <w:rFonts w:ascii="Calibri" w:eastAsia="Calibri" w:hAnsi="Calibri" w:cs="Calibri"/>
            <w:b/>
            <w:bCs/>
            <w:color w:val="00558C"/>
            <w:spacing w:val="-3"/>
            <w:sz w:val="28"/>
            <w:szCs w:val="28"/>
            <w:rPrChange w:id="480" w:author="Alan Grant" w:date="2025-04-01T09:11:00Z">
              <w:rPr>
                <w:rFonts w:ascii="Calibri" w:eastAsia="Calibri" w:hAnsi="Calibri" w:cs="Calibri"/>
                <w:spacing w:val="-2"/>
              </w:rPr>
            </w:rPrChange>
          </w:rPr>
          <w:delText>mount of information,</w:delText>
        </w:r>
        <w:r w:rsidRPr="009E3C77" w:rsidDel="00B362DC">
          <w:rPr>
            <w:rFonts w:ascii="Calibri" w:eastAsia="Calibri" w:hAnsi="Calibri" w:cs="Calibri"/>
            <w:b/>
            <w:bCs/>
            <w:color w:val="00558C"/>
            <w:spacing w:val="-3"/>
            <w:sz w:val="28"/>
            <w:szCs w:val="28"/>
            <w:rPrChange w:id="481" w:author="Alan Grant" w:date="2025-04-01T09:11:00Z">
              <w:rPr>
                <w:rFonts w:ascii="Calibri" w:eastAsia="Calibri" w:hAnsi="Calibri" w:cs="Calibri"/>
                <w:spacing w:val="14"/>
                <w:w w:val="101"/>
              </w:rPr>
            </w:rPrChange>
          </w:rPr>
          <w:delText xml:space="preserve"> </w:delText>
        </w:r>
        <w:r w:rsidRPr="009E3C77" w:rsidDel="00B362DC">
          <w:rPr>
            <w:rFonts w:ascii="Calibri" w:eastAsia="Calibri" w:hAnsi="Calibri" w:cs="Calibri"/>
            <w:b/>
            <w:bCs/>
            <w:color w:val="00558C"/>
            <w:spacing w:val="-3"/>
            <w:sz w:val="28"/>
            <w:szCs w:val="28"/>
            <w:rPrChange w:id="482" w:author="Alan Grant" w:date="2025-04-01T09:11:00Z">
              <w:rPr>
                <w:rFonts w:ascii="Calibri" w:eastAsia="Calibri" w:hAnsi="Calibri" w:cs="Calibri"/>
                <w:spacing w:val="-2"/>
              </w:rPr>
            </w:rPrChange>
          </w:rPr>
          <w:delText>bringing</w:delText>
        </w:r>
        <w:r w:rsidRPr="009E3C77" w:rsidDel="00B362DC">
          <w:rPr>
            <w:rFonts w:ascii="Calibri" w:eastAsia="Calibri" w:hAnsi="Calibri" w:cs="Calibri"/>
            <w:b/>
            <w:bCs/>
            <w:color w:val="00558C"/>
            <w:spacing w:val="-3"/>
            <w:sz w:val="28"/>
            <w:szCs w:val="28"/>
            <w:rPrChange w:id="483" w:author="Alan Grant" w:date="2025-04-01T09:11:00Z">
              <w:rPr>
                <w:rFonts w:ascii="Calibri" w:eastAsia="Calibri" w:hAnsi="Calibri" w:cs="Calibri"/>
                <w:spacing w:val="3"/>
              </w:rPr>
            </w:rPrChange>
          </w:rPr>
          <w:delText xml:space="preserve"> </w:delText>
        </w:r>
        <w:r w:rsidRPr="009E3C77" w:rsidDel="00B362DC">
          <w:rPr>
            <w:rFonts w:ascii="Calibri" w:eastAsia="Calibri" w:hAnsi="Calibri" w:cs="Calibri"/>
            <w:b/>
            <w:bCs/>
            <w:color w:val="00558C"/>
            <w:spacing w:val="-3"/>
            <w:sz w:val="28"/>
            <w:szCs w:val="28"/>
            <w:rPrChange w:id="484" w:author="Alan Grant" w:date="2025-04-01T09:11:00Z">
              <w:rPr>
                <w:rFonts w:ascii="Calibri" w:eastAsia="Calibri" w:hAnsi="Calibri" w:cs="Calibri"/>
                <w:spacing w:val="-2"/>
              </w:rPr>
            </w:rPrChange>
          </w:rPr>
          <w:delText>with</w:delText>
        </w:r>
        <w:r w:rsidRPr="009E3C77" w:rsidDel="00B362DC">
          <w:rPr>
            <w:rFonts w:ascii="Calibri" w:eastAsia="Calibri" w:hAnsi="Calibri" w:cs="Calibri"/>
            <w:b/>
            <w:bCs/>
            <w:color w:val="00558C"/>
            <w:spacing w:val="-3"/>
            <w:sz w:val="28"/>
            <w:szCs w:val="28"/>
            <w:rPrChange w:id="485" w:author="Alan Grant" w:date="2025-04-01T09:11:00Z">
              <w:rPr>
                <w:rFonts w:ascii="Calibri" w:eastAsia="Calibri" w:hAnsi="Calibri" w:cs="Calibri"/>
                <w:spacing w:val="12"/>
              </w:rPr>
            </w:rPrChange>
          </w:rPr>
          <w:delText xml:space="preserve"> </w:delText>
        </w:r>
        <w:r w:rsidRPr="009E3C77" w:rsidDel="00B362DC">
          <w:rPr>
            <w:rFonts w:ascii="Calibri" w:eastAsia="Calibri" w:hAnsi="Calibri" w:cs="Calibri"/>
            <w:b/>
            <w:bCs/>
            <w:color w:val="00558C"/>
            <w:spacing w:val="-3"/>
            <w:sz w:val="28"/>
            <w:szCs w:val="28"/>
            <w:rPrChange w:id="486" w:author="Alan Grant" w:date="2025-04-01T09:11:00Z">
              <w:rPr>
                <w:rFonts w:ascii="Calibri" w:eastAsia="Calibri" w:hAnsi="Calibri" w:cs="Calibri"/>
                <w:spacing w:val="-2"/>
              </w:rPr>
            </w:rPrChange>
          </w:rPr>
          <w:delText>it</w:delText>
        </w:r>
        <w:r w:rsidRPr="009E3C77" w:rsidDel="00B362DC">
          <w:rPr>
            <w:rFonts w:ascii="Calibri" w:eastAsia="Calibri" w:hAnsi="Calibri" w:cs="Calibri"/>
            <w:b/>
            <w:bCs/>
            <w:color w:val="00558C"/>
            <w:spacing w:val="-3"/>
            <w:sz w:val="28"/>
            <w:szCs w:val="28"/>
            <w:rPrChange w:id="487" w:author="Alan Grant" w:date="2025-04-01T09:11:00Z">
              <w:rPr>
                <w:rFonts w:ascii="Calibri" w:eastAsia="Calibri" w:hAnsi="Calibri" w:cs="Calibri"/>
                <w:spacing w:val="8"/>
              </w:rPr>
            </w:rPrChange>
          </w:rPr>
          <w:delText xml:space="preserve"> </w:delText>
        </w:r>
        <w:r w:rsidRPr="009E3C77" w:rsidDel="00B362DC">
          <w:rPr>
            <w:rFonts w:ascii="Calibri" w:eastAsia="Calibri" w:hAnsi="Calibri" w:cs="Calibri"/>
            <w:b/>
            <w:bCs/>
            <w:color w:val="00558C"/>
            <w:spacing w:val="-3"/>
            <w:sz w:val="28"/>
            <w:szCs w:val="28"/>
            <w:rPrChange w:id="488" w:author="Alan Grant" w:date="2025-04-01T09:11:00Z">
              <w:rPr>
                <w:rFonts w:ascii="Calibri" w:eastAsia="Calibri" w:hAnsi="Calibri" w:cs="Calibri"/>
                <w:spacing w:val="-2"/>
              </w:rPr>
            </w:rPrChange>
          </w:rPr>
          <w:delText>a</w:delText>
        </w:r>
        <w:r w:rsidRPr="009E3C77" w:rsidDel="00B362DC">
          <w:rPr>
            <w:rFonts w:ascii="Calibri" w:eastAsia="Calibri" w:hAnsi="Calibri" w:cs="Calibri"/>
            <w:b/>
            <w:bCs/>
            <w:color w:val="00558C"/>
            <w:spacing w:val="-3"/>
            <w:sz w:val="28"/>
            <w:szCs w:val="28"/>
            <w:rPrChange w:id="489" w:author="Alan Grant" w:date="2025-04-01T09:11:00Z">
              <w:rPr>
                <w:rFonts w:ascii="Calibri" w:eastAsia="Calibri" w:hAnsi="Calibri" w:cs="Calibri"/>
                <w:spacing w:val="15"/>
              </w:rPr>
            </w:rPrChange>
          </w:rPr>
          <w:delText xml:space="preserve"> </w:delText>
        </w:r>
        <w:r w:rsidRPr="009E3C77" w:rsidDel="00B362DC">
          <w:rPr>
            <w:rFonts w:ascii="Calibri" w:eastAsia="Calibri" w:hAnsi="Calibri" w:cs="Calibri"/>
            <w:b/>
            <w:bCs/>
            <w:color w:val="00558C"/>
            <w:spacing w:val="-3"/>
            <w:sz w:val="28"/>
            <w:szCs w:val="28"/>
            <w:rPrChange w:id="490" w:author="Alan Grant" w:date="2025-04-01T09:11:00Z">
              <w:rPr>
                <w:rFonts w:ascii="Calibri" w:eastAsia="Calibri" w:hAnsi="Calibri" w:cs="Calibri"/>
                <w:spacing w:val="-2"/>
              </w:rPr>
            </w:rPrChange>
          </w:rPr>
          <w:delText>risk</w:delText>
        </w:r>
        <w:r w:rsidRPr="009E3C77" w:rsidDel="00B362DC">
          <w:rPr>
            <w:rFonts w:ascii="Calibri" w:eastAsia="Calibri" w:hAnsi="Calibri" w:cs="Calibri"/>
            <w:b/>
            <w:bCs/>
            <w:color w:val="00558C"/>
            <w:spacing w:val="-3"/>
            <w:sz w:val="28"/>
            <w:szCs w:val="28"/>
            <w:rPrChange w:id="491" w:author="Alan Grant" w:date="2025-04-01T09:11:00Z">
              <w:rPr>
                <w:rFonts w:ascii="Calibri" w:eastAsia="Calibri" w:hAnsi="Calibri" w:cs="Calibri"/>
                <w:spacing w:val="8"/>
              </w:rPr>
            </w:rPrChange>
          </w:rPr>
          <w:delText xml:space="preserve"> </w:delText>
        </w:r>
        <w:r w:rsidRPr="009E3C77" w:rsidDel="00B362DC">
          <w:rPr>
            <w:rFonts w:ascii="Calibri" w:eastAsia="Calibri" w:hAnsi="Calibri" w:cs="Calibri"/>
            <w:b/>
            <w:bCs/>
            <w:color w:val="00558C"/>
            <w:spacing w:val="-3"/>
            <w:sz w:val="28"/>
            <w:szCs w:val="28"/>
            <w:rPrChange w:id="492" w:author="Alan Grant" w:date="2025-04-01T09:11:00Z">
              <w:rPr>
                <w:rFonts w:ascii="Calibri" w:eastAsia="Calibri" w:hAnsi="Calibri" w:cs="Calibri"/>
                <w:spacing w:val="-2"/>
              </w:rPr>
            </w:rPrChange>
          </w:rPr>
          <w:delText>of</w:delText>
        </w:r>
        <w:r w:rsidRPr="009E3C77" w:rsidDel="00B362DC">
          <w:rPr>
            <w:rFonts w:ascii="Calibri" w:eastAsia="Calibri" w:hAnsi="Calibri" w:cs="Calibri"/>
            <w:b/>
            <w:bCs/>
            <w:color w:val="00558C"/>
            <w:spacing w:val="-3"/>
            <w:sz w:val="28"/>
            <w:szCs w:val="28"/>
            <w:rPrChange w:id="493" w:author="Alan Grant" w:date="2025-04-01T09:11:00Z">
              <w:rPr>
                <w:rFonts w:ascii="Calibri" w:eastAsia="Calibri" w:hAnsi="Calibri" w:cs="Calibri"/>
                <w:spacing w:val="8"/>
              </w:rPr>
            </w:rPrChange>
          </w:rPr>
          <w:delText xml:space="preserve"> </w:delText>
        </w:r>
        <w:r w:rsidRPr="009E3C77" w:rsidDel="00B362DC">
          <w:rPr>
            <w:rFonts w:ascii="Calibri" w:eastAsia="Calibri" w:hAnsi="Calibri" w:cs="Calibri"/>
            <w:b/>
            <w:bCs/>
            <w:color w:val="00558C"/>
            <w:spacing w:val="-3"/>
            <w:sz w:val="28"/>
            <w:szCs w:val="28"/>
            <w:rPrChange w:id="494" w:author="Alan Grant" w:date="2025-04-01T09:11:00Z">
              <w:rPr>
                <w:rFonts w:ascii="Calibri" w:eastAsia="Calibri" w:hAnsi="Calibri" w:cs="Calibri"/>
                <w:spacing w:val="-2"/>
              </w:rPr>
            </w:rPrChange>
          </w:rPr>
          <w:delText>information</w:delText>
        </w:r>
        <w:r w:rsidRPr="009E3C77" w:rsidDel="00B362DC">
          <w:rPr>
            <w:rFonts w:ascii="Calibri" w:eastAsia="Calibri" w:hAnsi="Calibri" w:cs="Calibri"/>
            <w:b/>
            <w:bCs/>
            <w:color w:val="00558C"/>
            <w:spacing w:val="-3"/>
            <w:sz w:val="28"/>
            <w:szCs w:val="28"/>
            <w:rPrChange w:id="495" w:author="Alan Grant" w:date="2025-04-01T09:11:00Z">
              <w:rPr>
                <w:rFonts w:ascii="Calibri" w:eastAsia="Calibri" w:hAnsi="Calibri" w:cs="Calibri"/>
                <w:spacing w:val="7"/>
              </w:rPr>
            </w:rPrChange>
          </w:rPr>
          <w:delText xml:space="preserve"> </w:delText>
        </w:r>
        <w:r w:rsidRPr="009E3C77" w:rsidDel="00B362DC">
          <w:rPr>
            <w:rFonts w:ascii="Calibri" w:eastAsia="Calibri" w:hAnsi="Calibri" w:cs="Calibri"/>
            <w:b/>
            <w:bCs/>
            <w:color w:val="00558C"/>
            <w:spacing w:val="-3"/>
            <w:sz w:val="28"/>
            <w:szCs w:val="28"/>
            <w:rPrChange w:id="496" w:author="Alan Grant" w:date="2025-04-01T09:11:00Z">
              <w:rPr>
                <w:rFonts w:ascii="Calibri" w:eastAsia="Calibri" w:hAnsi="Calibri" w:cs="Calibri"/>
                <w:spacing w:val="-2"/>
              </w:rPr>
            </w:rPrChange>
          </w:rPr>
          <w:delText>overload,</w:delText>
        </w:r>
        <w:r w:rsidRPr="009E3C77" w:rsidDel="00B362DC">
          <w:rPr>
            <w:rFonts w:ascii="Calibri" w:eastAsia="Calibri" w:hAnsi="Calibri" w:cs="Calibri"/>
            <w:b/>
            <w:bCs/>
            <w:color w:val="00558C"/>
            <w:spacing w:val="-3"/>
            <w:sz w:val="28"/>
            <w:szCs w:val="28"/>
            <w:rPrChange w:id="497"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498" w:author="Alan Grant" w:date="2025-04-01T09:11:00Z">
              <w:rPr>
                <w:rFonts w:ascii="Calibri" w:eastAsia="Calibri" w:hAnsi="Calibri" w:cs="Calibri"/>
                <w:spacing w:val="-1"/>
              </w:rPr>
            </w:rPrChange>
          </w:rPr>
          <w:delText>which</w:delText>
        </w:r>
        <w:r w:rsidRPr="009E3C77" w:rsidDel="00B362DC">
          <w:rPr>
            <w:rFonts w:ascii="Calibri" w:eastAsia="Calibri" w:hAnsi="Calibri" w:cs="Calibri"/>
            <w:b/>
            <w:bCs/>
            <w:color w:val="00558C"/>
            <w:spacing w:val="-3"/>
            <w:sz w:val="28"/>
            <w:szCs w:val="28"/>
            <w:rPrChange w:id="499" w:author="Alan Grant" w:date="2025-04-01T09:11:00Z">
              <w:rPr>
                <w:rFonts w:ascii="Calibri" w:eastAsia="Calibri" w:hAnsi="Calibri" w:cs="Calibri"/>
                <w:spacing w:val="31"/>
              </w:rPr>
            </w:rPrChange>
          </w:rPr>
          <w:delText xml:space="preserve"> </w:delText>
        </w:r>
        <w:r w:rsidRPr="009E3C77" w:rsidDel="00B362DC">
          <w:rPr>
            <w:rFonts w:ascii="Calibri" w:eastAsia="Calibri" w:hAnsi="Calibri" w:cs="Calibri"/>
            <w:b/>
            <w:bCs/>
            <w:color w:val="00558C"/>
            <w:spacing w:val="-3"/>
            <w:sz w:val="28"/>
            <w:szCs w:val="28"/>
            <w:rPrChange w:id="500" w:author="Alan Grant" w:date="2025-04-01T09:11:00Z">
              <w:rPr>
                <w:rFonts w:ascii="Calibri" w:eastAsia="Calibri" w:hAnsi="Calibri" w:cs="Calibri"/>
                <w:spacing w:val="-1"/>
              </w:rPr>
            </w:rPrChange>
          </w:rPr>
          <w:delText>needs</w:delText>
        </w:r>
        <w:r w:rsidRPr="009E3C77" w:rsidDel="00B362DC">
          <w:rPr>
            <w:rFonts w:ascii="Calibri" w:eastAsia="Calibri" w:hAnsi="Calibri" w:cs="Calibri"/>
            <w:b/>
            <w:bCs/>
            <w:color w:val="00558C"/>
            <w:spacing w:val="-3"/>
            <w:sz w:val="28"/>
            <w:szCs w:val="28"/>
            <w:rPrChange w:id="501" w:author="Alan Grant" w:date="2025-04-01T09:11:00Z">
              <w:rPr>
                <w:rFonts w:ascii="Calibri" w:eastAsia="Calibri" w:hAnsi="Calibri" w:cs="Calibri"/>
                <w:spacing w:val="16"/>
              </w:rPr>
            </w:rPrChange>
          </w:rPr>
          <w:delText xml:space="preserve"> </w:delText>
        </w:r>
        <w:r w:rsidRPr="009E3C77" w:rsidDel="00B362DC">
          <w:rPr>
            <w:rFonts w:ascii="Calibri" w:eastAsia="Calibri" w:hAnsi="Calibri" w:cs="Calibri"/>
            <w:b/>
            <w:bCs/>
            <w:color w:val="00558C"/>
            <w:spacing w:val="-3"/>
            <w:sz w:val="28"/>
            <w:szCs w:val="28"/>
            <w:rPrChange w:id="502" w:author="Alan Grant" w:date="2025-04-01T09:11:00Z">
              <w:rPr>
                <w:rFonts w:ascii="Calibri" w:eastAsia="Calibri" w:hAnsi="Calibri" w:cs="Calibri"/>
                <w:spacing w:val="-1"/>
              </w:rPr>
            </w:rPrChange>
          </w:rPr>
          <w:delText>to</w:delText>
        </w:r>
        <w:r w:rsidRPr="009E3C77" w:rsidDel="00B362DC">
          <w:rPr>
            <w:rFonts w:ascii="Calibri" w:eastAsia="Calibri" w:hAnsi="Calibri" w:cs="Calibri"/>
            <w:b/>
            <w:bCs/>
            <w:color w:val="00558C"/>
            <w:spacing w:val="-3"/>
            <w:sz w:val="28"/>
            <w:szCs w:val="28"/>
            <w:rPrChange w:id="503" w:author="Alan Grant" w:date="2025-04-01T09:11:00Z">
              <w:rPr>
                <w:rFonts w:ascii="Calibri" w:eastAsia="Calibri" w:hAnsi="Calibri" w:cs="Calibri"/>
                <w:spacing w:val="30"/>
                <w:w w:val="101"/>
              </w:rPr>
            </w:rPrChange>
          </w:rPr>
          <w:delText xml:space="preserve"> </w:delText>
        </w:r>
        <w:r w:rsidRPr="009E3C77" w:rsidDel="00B362DC">
          <w:rPr>
            <w:rFonts w:ascii="Calibri" w:eastAsia="Calibri" w:hAnsi="Calibri" w:cs="Calibri"/>
            <w:b/>
            <w:bCs/>
            <w:color w:val="00558C"/>
            <w:spacing w:val="-3"/>
            <w:sz w:val="28"/>
            <w:szCs w:val="28"/>
            <w:rPrChange w:id="504" w:author="Alan Grant" w:date="2025-04-01T09:11:00Z">
              <w:rPr>
                <w:rFonts w:ascii="Calibri" w:eastAsia="Calibri" w:hAnsi="Calibri" w:cs="Calibri"/>
                <w:spacing w:val="-1"/>
              </w:rPr>
            </w:rPrChange>
          </w:rPr>
          <w:delText>be</w:delText>
        </w:r>
        <w:r w:rsidRPr="009E3C77" w:rsidDel="00B362DC">
          <w:rPr>
            <w:rFonts w:ascii="Calibri" w:eastAsia="Calibri" w:hAnsi="Calibri" w:cs="Calibri"/>
            <w:b/>
            <w:bCs/>
            <w:color w:val="00558C"/>
            <w:spacing w:val="-3"/>
            <w:sz w:val="28"/>
            <w:szCs w:val="28"/>
            <w:rPrChange w:id="505" w:author="Alan Grant" w:date="2025-04-01T09:11:00Z">
              <w:rPr>
                <w:rFonts w:ascii="Calibri" w:eastAsia="Calibri" w:hAnsi="Calibri" w:cs="Calibri"/>
                <w:spacing w:val="23"/>
              </w:rPr>
            </w:rPrChange>
          </w:rPr>
          <w:delText xml:space="preserve"> </w:delText>
        </w:r>
        <w:r w:rsidRPr="009E3C77" w:rsidDel="00B362DC">
          <w:rPr>
            <w:rFonts w:ascii="Calibri" w:eastAsia="Calibri" w:hAnsi="Calibri" w:cs="Calibri"/>
            <w:b/>
            <w:bCs/>
            <w:color w:val="00558C"/>
            <w:spacing w:val="-3"/>
            <w:sz w:val="28"/>
            <w:szCs w:val="28"/>
            <w:rPrChange w:id="506" w:author="Alan Grant" w:date="2025-04-01T09:11:00Z">
              <w:rPr>
                <w:rFonts w:ascii="Calibri" w:eastAsia="Calibri" w:hAnsi="Calibri" w:cs="Calibri"/>
                <w:spacing w:val="-1"/>
              </w:rPr>
            </w:rPrChange>
          </w:rPr>
          <w:delText>addressed</w:delText>
        </w:r>
        <w:r w:rsidRPr="009E3C77" w:rsidDel="00B362DC">
          <w:rPr>
            <w:rFonts w:ascii="Calibri" w:eastAsia="Calibri" w:hAnsi="Calibri" w:cs="Calibri"/>
            <w:b/>
            <w:bCs/>
            <w:color w:val="00558C"/>
            <w:spacing w:val="-3"/>
            <w:sz w:val="28"/>
            <w:szCs w:val="28"/>
            <w:rPrChange w:id="507" w:author="Alan Grant" w:date="2025-04-01T09:11:00Z">
              <w:rPr>
                <w:rFonts w:ascii="Calibri" w:eastAsia="Calibri" w:hAnsi="Calibri" w:cs="Calibri"/>
                <w:spacing w:val="30"/>
              </w:rPr>
            </w:rPrChange>
          </w:rPr>
          <w:delText xml:space="preserve"> </w:delText>
        </w:r>
        <w:r w:rsidRPr="009E3C77" w:rsidDel="00B362DC">
          <w:rPr>
            <w:rFonts w:ascii="Calibri" w:eastAsia="Calibri" w:hAnsi="Calibri" w:cs="Calibri"/>
            <w:b/>
            <w:bCs/>
            <w:color w:val="00558C"/>
            <w:spacing w:val="-3"/>
            <w:sz w:val="28"/>
            <w:szCs w:val="28"/>
            <w:rPrChange w:id="508" w:author="Alan Grant" w:date="2025-04-01T09:11:00Z">
              <w:rPr>
                <w:rFonts w:ascii="Calibri" w:eastAsia="Calibri" w:hAnsi="Calibri" w:cs="Calibri"/>
                <w:spacing w:val="-1"/>
              </w:rPr>
            </w:rPrChange>
          </w:rPr>
          <w:delText>u</w:delText>
        </w:r>
        <w:r w:rsidRPr="009E3C77" w:rsidDel="00B362DC">
          <w:rPr>
            <w:rFonts w:ascii="Calibri" w:eastAsia="Calibri" w:hAnsi="Calibri" w:cs="Calibri"/>
            <w:b/>
            <w:bCs/>
            <w:color w:val="00558C"/>
            <w:spacing w:val="-3"/>
            <w:sz w:val="28"/>
            <w:szCs w:val="28"/>
            <w:rPrChange w:id="509" w:author="Alan Grant" w:date="2025-04-01T09:11:00Z">
              <w:rPr>
                <w:rFonts w:ascii="Calibri" w:eastAsia="Calibri" w:hAnsi="Calibri" w:cs="Calibri"/>
                <w:spacing w:val="-2"/>
              </w:rPr>
            </w:rPrChange>
          </w:rPr>
          <w:delText>nder</w:delText>
        </w:r>
        <w:r w:rsidRPr="009E3C77" w:rsidDel="00B362DC">
          <w:rPr>
            <w:rFonts w:ascii="Calibri" w:eastAsia="Calibri" w:hAnsi="Calibri" w:cs="Calibri"/>
            <w:b/>
            <w:bCs/>
            <w:color w:val="00558C"/>
            <w:spacing w:val="-3"/>
            <w:sz w:val="28"/>
            <w:szCs w:val="28"/>
            <w:rPrChange w:id="510" w:author="Alan Grant" w:date="2025-04-01T09:11:00Z">
              <w:rPr>
                <w:rFonts w:ascii="Calibri" w:eastAsia="Calibri" w:hAnsi="Calibri" w:cs="Calibri"/>
                <w:spacing w:val="16"/>
              </w:rPr>
            </w:rPrChange>
          </w:rPr>
          <w:delText xml:space="preserve"> </w:delText>
        </w:r>
        <w:r w:rsidRPr="009E3C77" w:rsidDel="00B362DC">
          <w:rPr>
            <w:rFonts w:ascii="Calibri" w:eastAsia="Calibri" w:hAnsi="Calibri" w:cs="Calibri"/>
            <w:b/>
            <w:bCs/>
            <w:color w:val="00558C"/>
            <w:spacing w:val="-3"/>
            <w:sz w:val="28"/>
            <w:szCs w:val="28"/>
            <w:rPrChange w:id="511" w:author="Alan Grant" w:date="2025-04-01T09:11:00Z">
              <w:rPr>
                <w:rFonts w:ascii="Calibri" w:eastAsia="Calibri" w:hAnsi="Calibri" w:cs="Calibri"/>
                <w:spacing w:val="-2"/>
              </w:rPr>
            </w:rPrChange>
          </w:rPr>
          <w:delText>the</w:delText>
        </w:r>
        <w:r w:rsidRPr="009E3C77" w:rsidDel="00B362DC">
          <w:rPr>
            <w:rFonts w:ascii="Calibri" w:eastAsia="Calibri" w:hAnsi="Calibri" w:cs="Calibri"/>
            <w:b/>
            <w:bCs/>
            <w:color w:val="00558C"/>
            <w:spacing w:val="-3"/>
            <w:sz w:val="28"/>
            <w:szCs w:val="28"/>
            <w:rPrChange w:id="512" w:author="Alan Grant" w:date="2025-04-01T09:11:00Z">
              <w:rPr>
                <w:rFonts w:ascii="Calibri" w:eastAsia="Calibri" w:hAnsi="Calibri" w:cs="Calibri"/>
                <w:spacing w:val="31"/>
                <w:w w:val="101"/>
              </w:rPr>
            </w:rPrChange>
          </w:rPr>
          <w:delText xml:space="preserve"> </w:delText>
        </w:r>
        <w:r w:rsidRPr="009E3C77" w:rsidDel="00B362DC">
          <w:rPr>
            <w:rFonts w:ascii="Calibri" w:eastAsia="Calibri" w:hAnsi="Calibri" w:cs="Calibri"/>
            <w:b/>
            <w:bCs/>
            <w:color w:val="00558C"/>
            <w:spacing w:val="-3"/>
            <w:sz w:val="28"/>
            <w:szCs w:val="28"/>
            <w:rPrChange w:id="513" w:author="Alan Grant" w:date="2025-04-01T09:11:00Z">
              <w:rPr>
                <w:rFonts w:ascii="Calibri" w:eastAsia="Calibri" w:hAnsi="Calibri" w:cs="Calibri"/>
                <w:spacing w:val="-2"/>
              </w:rPr>
            </w:rPrChange>
          </w:rPr>
          <w:delText>Human-Machine</w:delText>
        </w:r>
        <w:r w:rsidRPr="009E3C77" w:rsidDel="00B362DC">
          <w:rPr>
            <w:rFonts w:ascii="Calibri" w:eastAsia="Calibri" w:hAnsi="Calibri" w:cs="Calibri"/>
            <w:b/>
            <w:bCs/>
            <w:color w:val="00558C"/>
            <w:spacing w:val="-3"/>
            <w:sz w:val="28"/>
            <w:szCs w:val="28"/>
            <w:rPrChange w:id="514" w:author="Alan Grant" w:date="2025-04-01T09:11:00Z">
              <w:rPr>
                <w:rFonts w:ascii="Calibri" w:eastAsia="Calibri" w:hAnsi="Calibri" w:cs="Calibri"/>
                <w:spacing w:val="34"/>
              </w:rPr>
            </w:rPrChange>
          </w:rPr>
          <w:delText xml:space="preserve"> </w:delText>
        </w:r>
        <w:r w:rsidRPr="009E3C77" w:rsidDel="00B362DC">
          <w:rPr>
            <w:rFonts w:ascii="Calibri" w:eastAsia="Calibri" w:hAnsi="Calibri" w:cs="Calibri"/>
            <w:b/>
            <w:bCs/>
            <w:color w:val="00558C"/>
            <w:spacing w:val="-3"/>
            <w:sz w:val="28"/>
            <w:szCs w:val="28"/>
            <w:rPrChange w:id="515" w:author="Alan Grant" w:date="2025-04-01T09:11:00Z">
              <w:rPr>
                <w:rFonts w:ascii="Calibri" w:eastAsia="Calibri" w:hAnsi="Calibri" w:cs="Calibri"/>
                <w:spacing w:val="-2"/>
              </w:rPr>
            </w:rPrChange>
          </w:rPr>
          <w:delText>Interface</w:delText>
        </w:r>
        <w:r w:rsidRPr="009E3C77" w:rsidDel="00B362DC">
          <w:rPr>
            <w:rFonts w:ascii="Calibri" w:eastAsia="Calibri" w:hAnsi="Calibri" w:cs="Calibri"/>
            <w:b/>
            <w:bCs/>
            <w:color w:val="00558C"/>
            <w:spacing w:val="-3"/>
            <w:sz w:val="28"/>
            <w:szCs w:val="28"/>
            <w:rPrChange w:id="516" w:author="Alan Grant" w:date="2025-04-01T09:11:00Z">
              <w:rPr>
                <w:rFonts w:ascii="Calibri" w:eastAsia="Calibri" w:hAnsi="Calibri" w:cs="Calibri"/>
                <w:spacing w:val="23"/>
              </w:rPr>
            </w:rPrChange>
          </w:rPr>
          <w:delText xml:space="preserve"> </w:delText>
        </w:r>
        <w:r w:rsidRPr="009E3C77" w:rsidDel="00B362DC">
          <w:rPr>
            <w:rFonts w:ascii="Calibri" w:eastAsia="Calibri" w:hAnsi="Calibri" w:cs="Calibri"/>
            <w:b/>
            <w:bCs/>
            <w:color w:val="00558C"/>
            <w:spacing w:val="-3"/>
            <w:sz w:val="28"/>
            <w:szCs w:val="28"/>
            <w:rPrChange w:id="517" w:author="Alan Grant" w:date="2025-04-01T09:11:00Z">
              <w:rPr>
                <w:rFonts w:ascii="Calibri" w:eastAsia="Calibri" w:hAnsi="Calibri" w:cs="Calibri"/>
                <w:spacing w:val="-2"/>
              </w:rPr>
            </w:rPrChange>
          </w:rPr>
          <w:delText>aspects</w:delText>
        </w:r>
        <w:r w:rsidRPr="009E3C77" w:rsidDel="00B362DC">
          <w:rPr>
            <w:rFonts w:ascii="Calibri" w:eastAsia="Calibri" w:hAnsi="Calibri" w:cs="Calibri"/>
            <w:b/>
            <w:bCs/>
            <w:color w:val="00558C"/>
            <w:spacing w:val="-3"/>
            <w:sz w:val="28"/>
            <w:szCs w:val="28"/>
            <w:rPrChange w:id="518" w:author="Alan Grant" w:date="2025-04-01T09:11:00Z">
              <w:rPr>
                <w:rFonts w:ascii="Calibri" w:eastAsia="Calibri" w:hAnsi="Calibri" w:cs="Calibri"/>
                <w:spacing w:val="22"/>
              </w:rPr>
            </w:rPrChange>
          </w:rPr>
          <w:delText xml:space="preserve"> </w:delText>
        </w:r>
        <w:r w:rsidRPr="009E3C77" w:rsidDel="00B362DC">
          <w:rPr>
            <w:rFonts w:ascii="Calibri" w:eastAsia="Calibri" w:hAnsi="Calibri" w:cs="Calibri"/>
            <w:b/>
            <w:bCs/>
            <w:color w:val="00558C"/>
            <w:spacing w:val="-3"/>
            <w:sz w:val="28"/>
            <w:szCs w:val="28"/>
            <w:rPrChange w:id="519" w:author="Alan Grant" w:date="2025-04-01T09:11:00Z">
              <w:rPr>
                <w:rFonts w:ascii="Calibri" w:eastAsia="Calibri" w:hAnsi="Calibri" w:cs="Calibri"/>
                <w:spacing w:val="-2"/>
              </w:rPr>
            </w:rPrChange>
          </w:rPr>
          <w:delText>of</w:delText>
        </w:r>
        <w:r w:rsidRPr="009E3C77" w:rsidDel="00B362DC">
          <w:rPr>
            <w:rFonts w:ascii="Calibri" w:eastAsia="Calibri" w:hAnsi="Calibri" w:cs="Calibri"/>
            <w:b/>
            <w:bCs/>
            <w:color w:val="00558C"/>
            <w:spacing w:val="-3"/>
            <w:sz w:val="28"/>
            <w:szCs w:val="28"/>
            <w:rPrChange w:id="520" w:author="Alan Grant" w:date="2025-04-01T09:11:00Z">
              <w:rPr>
                <w:rFonts w:ascii="Calibri" w:eastAsia="Calibri" w:hAnsi="Calibri" w:cs="Calibri"/>
                <w:spacing w:val="20"/>
                <w:w w:val="101"/>
              </w:rPr>
            </w:rPrChange>
          </w:rPr>
          <w:delText xml:space="preserve"> </w:delText>
        </w:r>
        <w:r w:rsidRPr="009E3C77" w:rsidDel="00B362DC">
          <w:rPr>
            <w:rFonts w:ascii="Calibri" w:eastAsia="Calibri" w:hAnsi="Calibri" w:cs="Calibri"/>
            <w:b/>
            <w:bCs/>
            <w:color w:val="00558C"/>
            <w:spacing w:val="-3"/>
            <w:sz w:val="28"/>
            <w:szCs w:val="28"/>
            <w:rPrChange w:id="521" w:author="Alan Grant" w:date="2025-04-01T09:11:00Z">
              <w:rPr>
                <w:rFonts w:ascii="Calibri" w:eastAsia="Calibri" w:hAnsi="Calibri" w:cs="Calibri"/>
                <w:spacing w:val="-2"/>
              </w:rPr>
            </w:rPrChange>
          </w:rPr>
          <w:delText>e-Navigation.</w:delText>
        </w:r>
        <w:r w:rsidRPr="009E3C77" w:rsidDel="00B362DC">
          <w:rPr>
            <w:rFonts w:ascii="Calibri" w:eastAsia="Calibri" w:hAnsi="Calibri" w:cs="Calibri"/>
            <w:b/>
            <w:bCs/>
            <w:color w:val="00558C"/>
            <w:spacing w:val="-3"/>
            <w:sz w:val="28"/>
            <w:szCs w:val="28"/>
            <w:rPrChange w:id="522" w:author="Alan Grant" w:date="2025-04-01T09:11:00Z">
              <w:rPr>
                <w:rFonts w:ascii="Calibri" w:eastAsia="Calibri" w:hAnsi="Calibri" w:cs="Calibri"/>
                <w:spacing w:val="13"/>
              </w:rPr>
            </w:rPrChange>
          </w:rPr>
          <w:delText xml:space="preserve">  </w:delText>
        </w:r>
        <w:r w:rsidRPr="009E3C77" w:rsidDel="00B362DC">
          <w:rPr>
            <w:rFonts w:ascii="Calibri" w:eastAsia="Calibri" w:hAnsi="Calibri" w:cs="Calibri"/>
            <w:b/>
            <w:bCs/>
            <w:color w:val="00558C"/>
            <w:spacing w:val="-3"/>
            <w:sz w:val="28"/>
            <w:szCs w:val="28"/>
            <w:rPrChange w:id="523" w:author="Alan Grant" w:date="2025-04-01T09:11:00Z">
              <w:rPr>
                <w:rFonts w:ascii="Calibri" w:eastAsia="Calibri" w:hAnsi="Calibri" w:cs="Calibri"/>
                <w:spacing w:val="-2"/>
              </w:rPr>
            </w:rPrChange>
          </w:rPr>
          <w:delText>This</w:delText>
        </w:r>
        <w:r w:rsidRPr="009E3C77" w:rsidDel="00B362DC">
          <w:rPr>
            <w:rFonts w:ascii="Calibri" w:eastAsia="Calibri" w:hAnsi="Calibri" w:cs="Calibri"/>
            <w:b/>
            <w:bCs/>
            <w:color w:val="00558C"/>
            <w:spacing w:val="-3"/>
            <w:sz w:val="28"/>
            <w:szCs w:val="28"/>
            <w:rPrChange w:id="524" w:author="Alan Grant" w:date="2025-04-01T09:11:00Z">
              <w:rPr>
                <w:rFonts w:ascii="Calibri" w:eastAsia="Calibri" w:hAnsi="Calibri" w:cs="Calibri"/>
                <w:spacing w:val="32"/>
              </w:rPr>
            </w:rPrChange>
          </w:rPr>
          <w:delText xml:space="preserve"> </w:delText>
        </w:r>
        <w:r w:rsidRPr="009E3C77" w:rsidDel="00B362DC">
          <w:rPr>
            <w:rFonts w:ascii="Calibri" w:eastAsia="Calibri" w:hAnsi="Calibri" w:cs="Calibri"/>
            <w:b/>
            <w:bCs/>
            <w:color w:val="00558C"/>
            <w:spacing w:val="-3"/>
            <w:sz w:val="28"/>
            <w:szCs w:val="28"/>
            <w:rPrChange w:id="525" w:author="Alan Grant" w:date="2025-04-01T09:11:00Z">
              <w:rPr>
                <w:rFonts w:ascii="Calibri" w:eastAsia="Calibri" w:hAnsi="Calibri" w:cs="Calibri"/>
                <w:spacing w:val="-2"/>
              </w:rPr>
            </w:rPrChange>
          </w:rPr>
          <w:delText>necessitates</w:delText>
        </w:r>
        <w:r w:rsidRPr="009E3C77" w:rsidDel="00B362DC">
          <w:rPr>
            <w:rFonts w:ascii="Calibri" w:eastAsia="Calibri" w:hAnsi="Calibri" w:cs="Calibri"/>
            <w:b/>
            <w:bCs/>
            <w:color w:val="00558C"/>
            <w:spacing w:val="-3"/>
            <w:sz w:val="28"/>
            <w:szCs w:val="28"/>
            <w:rPrChange w:id="526" w:author="Alan Grant" w:date="2025-04-01T09:11:00Z">
              <w:rPr>
                <w:rFonts w:ascii="Calibri" w:eastAsia="Calibri" w:hAnsi="Calibri" w:cs="Calibri"/>
                <w:spacing w:val="22"/>
                <w:w w:val="101"/>
              </w:rPr>
            </w:rPrChange>
          </w:rPr>
          <w:delText xml:space="preserve"> </w:delText>
        </w:r>
        <w:r w:rsidRPr="009E3C77" w:rsidDel="00B362DC">
          <w:rPr>
            <w:rFonts w:ascii="Calibri" w:eastAsia="Calibri" w:hAnsi="Calibri" w:cs="Calibri"/>
            <w:b/>
            <w:bCs/>
            <w:color w:val="00558C"/>
            <w:spacing w:val="-3"/>
            <w:sz w:val="28"/>
            <w:szCs w:val="28"/>
            <w:rPrChange w:id="527" w:author="Alan Grant" w:date="2025-04-01T09:11:00Z">
              <w:rPr>
                <w:rFonts w:ascii="Calibri" w:eastAsia="Calibri" w:hAnsi="Calibri" w:cs="Calibri"/>
                <w:spacing w:val="-2"/>
              </w:rPr>
            </w:rPrChange>
          </w:rPr>
          <w:delText>an</w:delText>
        </w:r>
        <w:r w:rsidRPr="009E3C77" w:rsidDel="00B362DC">
          <w:rPr>
            <w:rFonts w:ascii="Calibri" w:eastAsia="Calibri" w:hAnsi="Calibri" w:cs="Calibri"/>
            <w:b/>
            <w:bCs/>
            <w:color w:val="00558C"/>
            <w:spacing w:val="-3"/>
            <w:sz w:val="28"/>
            <w:szCs w:val="28"/>
            <w:rPrChange w:id="528"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529" w:author="Alan Grant" w:date="2025-04-01T09:11:00Z">
              <w:rPr>
                <w:rFonts w:ascii="Calibri" w:eastAsia="Calibri" w:hAnsi="Calibri" w:cs="Calibri"/>
                <w:spacing w:val="-1"/>
              </w:rPr>
            </w:rPrChange>
          </w:rPr>
          <w:delText>ability</w:delText>
        </w:r>
        <w:r w:rsidRPr="009E3C77" w:rsidDel="00B362DC">
          <w:rPr>
            <w:rFonts w:ascii="Calibri" w:eastAsia="Calibri" w:hAnsi="Calibri" w:cs="Calibri"/>
            <w:b/>
            <w:bCs/>
            <w:color w:val="00558C"/>
            <w:spacing w:val="-3"/>
            <w:sz w:val="28"/>
            <w:szCs w:val="28"/>
            <w:rPrChange w:id="530" w:author="Alan Grant" w:date="2025-04-01T09:11:00Z">
              <w:rPr>
                <w:rFonts w:ascii="Calibri" w:eastAsia="Calibri" w:hAnsi="Calibri" w:cs="Calibri"/>
                <w:spacing w:val="22"/>
              </w:rPr>
            </w:rPrChange>
          </w:rPr>
          <w:delText xml:space="preserve"> </w:delText>
        </w:r>
        <w:r w:rsidRPr="009E3C77" w:rsidDel="00B362DC">
          <w:rPr>
            <w:rFonts w:ascii="Calibri" w:eastAsia="Calibri" w:hAnsi="Calibri" w:cs="Calibri"/>
            <w:b/>
            <w:bCs/>
            <w:color w:val="00558C"/>
            <w:spacing w:val="-3"/>
            <w:sz w:val="28"/>
            <w:szCs w:val="28"/>
            <w:rPrChange w:id="531" w:author="Alan Grant" w:date="2025-04-01T09:11:00Z">
              <w:rPr>
                <w:rFonts w:ascii="Calibri" w:eastAsia="Calibri" w:hAnsi="Calibri" w:cs="Calibri"/>
                <w:spacing w:val="-1"/>
              </w:rPr>
            </w:rPrChange>
          </w:rPr>
          <w:delText>to</w:delText>
        </w:r>
        <w:r w:rsidRPr="009E3C77" w:rsidDel="00B362DC">
          <w:rPr>
            <w:rFonts w:ascii="Calibri" w:eastAsia="Calibri" w:hAnsi="Calibri" w:cs="Calibri"/>
            <w:b/>
            <w:bCs/>
            <w:color w:val="00558C"/>
            <w:spacing w:val="-3"/>
            <w:sz w:val="28"/>
            <w:szCs w:val="28"/>
            <w:rPrChange w:id="532" w:author="Alan Grant" w:date="2025-04-01T09:11:00Z">
              <w:rPr>
                <w:rFonts w:ascii="Calibri" w:eastAsia="Calibri" w:hAnsi="Calibri" w:cs="Calibri"/>
                <w:spacing w:val="33"/>
              </w:rPr>
            </w:rPrChange>
          </w:rPr>
          <w:delText xml:space="preserve"> </w:delText>
        </w:r>
        <w:r w:rsidRPr="009E3C77" w:rsidDel="00B362DC">
          <w:rPr>
            <w:rFonts w:ascii="Calibri" w:eastAsia="Calibri" w:hAnsi="Calibri" w:cs="Calibri"/>
            <w:b/>
            <w:bCs/>
            <w:color w:val="00558C"/>
            <w:spacing w:val="-3"/>
            <w:sz w:val="28"/>
            <w:szCs w:val="28"/>
            <w:rPrChange w:id="533" w:author="Alan Grant" w:date="2025-04-01T09:11:00Z">
              <w:rPr>
                <w:rFonts w:ascii="Calibri" w:eastAsia="Calibri" w:hAnsi="Calibri" w:cs="Calibri"/>
                <w:spacing w:val="-1"/>
              </w:rPr>
            </w:rPrChange>
          </w:rPr>
          <w:delText>interpret</w:delText>
        </w:r>
        <w:r w:rsidRPr="009E3C77" w:rsidDel="00B362DC">
          <w:rPr>
            <w:rFonts w:ascii="Calibri" w:eastAsia="Calibri" w:hAnsi="Calibri" w:cs="Calibri"/>
            <w:b/>
            <w:bCs/>
            <w:color w:val="00558C"/>
            <w:spacing w:val="-3"/>
            <w:sz w:val="28"/>
            <w:szCs w:val="28"/>
            <w:rPrChange w:id="534" w:author="Alan Grant" w:date="2025-04-01T09:11:00Z">
              <w:rPr>
                <w:rFonts w:ascii="Calibri" w:eastAsia="Calibri" w:hAnsi="Calibri" w:cs="Calibri"/>
                <w:spacing w:val="28"/>
              </w:rPr>
            </w:rPrChange>
          </w:rPr>
          <w:delText xml:space="preserve"> </w:delText>
        </w:r>
        <w:r w:rsidRPr="009E3C77" w:rsidDel="00B362DC">
          <w:rPr>
            <w:rFonts w:ascii="Calibri" w:eastAsia="Calibri" w:hAnsi="Calibri" w:cs="Calibri"/>
            <w:b/>
            <w:bCs/>
            <w:color w:val="00558C"/>
            <w:spacing w:val="-3"/>
            <w:sz w:val="28"/>
            <w:szCs w:val="28"/>
            <w:rPrChange w:id="535" w:author="Alan Grant" w:date="2025-04-01T09:11:00Z">
              <w:rPr>
                <w:rFonts w:ascii="Calibri" w:eastAsia="Calibri" w:hAnsi="Calibri" w:cs="Calibri"/>
                <w:spacing w:val="-1"/>
              </w:rPr>
            </w:rPrChange>
          </w:rPr>
          <w:delText>and</w:delText>
        </w:r>
        <w:r w:rsidRPr="009E3C77" w:rsidDel="00B362DC">
          <w:rPr>
            <w:rFonts w:ascii="Calibri" w:eastAsia="Calibri" w:hAnsi="Calibri" w:cs="Calibri"/>
            <w:b/>
            <w:bCs/>
            <w:color w:val="00558C"/>
            <w:spacing w:val="-3"/>
            <w:sz w:val="28"/>
            <w:szCs w:val="28"/>
            <w:rPrChange w:id="536" w:author="Alan Grant" w:date="2025-04-01T09:11:00Z">
              <w:rPr>
                <w:rFonts w:ascii="Calibri" w:eastAsia="Calibri" w:hAnsi="Calibri" w:cs="Calibri"/>
                <w:spacing w:val="29"/>
                <w:w w:val="101"/>
              </w:rPr>
            </w:rPrChange>
          </w:rPr>
          <w:delText xml:space="preserve"> </w:delText>
        </w:r>
        <w:r w:rsidRPr="009E3C77" w:rsidDel="00B362DC">
          <w:rPr>
            <w:rFonts w:ascii="Calibri" w:eastAsia="Calibri" w:hAnsi="Calibri" w:cs="Calibri"/>
            <w:b/>
            <w:bCs/>
            <w:color w:val="00558C"/>
            <w:spacing w:val="-3"/>
            <w:sz w:val="28"/>
            <w:szCs w:val="28"/>
            <w:rPrChange w:id="537" w:author="Alan Grant" w:date="2025-04-01T09:11:00Z">
              <w:rPr>
                <w:rFonts w:ascii="Calibri" w:eastAsia="Calibri" w:hAnsi="Calibri" w:cs="Calibri"/>
                <w:spacing w:val="-1"/>
              </w:rPr>
            </w:rPrChange>
          </w:rPr>
          <w:delText>dis</w:delText>
        </w:r>
        <w:r w:rsidRPr="009E3C77" w:rsidDel="00B362DC">
          <w:rPr>
            <w:rFonts w:ascii="Calibri" w:eastAsia="Calibri" w:hAnsi="Calibri" w:cs="Calibri"/>
            <w:b/>
            <w:bCs/>
            <w:color w:val="00558C"/>
            <w:spacing w:val="-3"/>
            <w:sz w:val="28"/>
            <w:szCs w:val="28"/>
            <w:rPrChange w:id="538" w:author="Alan Grant" w:date="2025-04-01T09:11:00Z">
              <w:rPr>
                <w:rFonts w:ascii="Calibri" w:eastAsia="Calibri" w:hAnsi="Calibri" w:cs="Calibri"/>
                <w:spacing w:val="-2"/>
              </w:rPr>
            </w:rPrChange>
          </w:rPr>
          <w:delText>criminate</w:delText>
        </w:r>
        <w:r w:rsidRPr="009E3C77" w:rsidDel="00B362DC">
          <w:rPr>
            <w:rFonts w:ascii="Calibri" w:eastAsia="Calibri" w:hAnsi="Calibri" w:cs="Calibri"/>
            <w:b/>
            <w:bCs/>
            <w:color w:val="00558C"/>
            <w:spacing w:val="-3"/>
            <w:sz w:val="28"/>
            <w:szCs w:val="28"/>
            <w:rPrChange w:id="539" w:author="Alan Grant" w:date="2025-04-01T09:11:00Z">
              <w:rPr>
                <w:rFonts w:ascii="Calibri" w:eastAsia="Calibri" w:hAnsi="Calibri" w:cs="Calibri"/>
                <w:spacing w:val="36"/>
                <w:w w:val="101"/>
              </w:rPr>
            </w:rPrChange>
          </w:rPr>
          <w:delText xml:space="preserve"> </w:delText>
        </w:r>
        <w:r w:rsidRPr="009E3C77" w:rsidDel="00B362DC">
          <w:rPr>
            <w:rFonts w:ascii="Calibri" w:eastAsia="Calibri" w:hAnsi="Calibri" w:cs="Calibri"/>
            <w:b/>
            <w:bCs/>
            <w:color w:val="00558C"/>
            <w:spacing w:val="-3"/>
            <w:sz w:val="28"/>
            <w:szCs w:val="28"/>
            <w:rPrChange w:id="540" w:author="Alan Grant" w:date="2025-04-01T09:11:00Z">
              <w:rPr>
                <w:rFonts w:ascii="Calibri" w:eastAsia="Calibri" w:hAnsi="Calibri" w:cs="Calibri"/>
                <w:spacing w:val="-2"/>
              </w:rPr>
            </w:rPrChange>
          </w:rPr>
          <w:delText>between</w:delText>
        </w:r>
        <w:r w:rsidRPr="009E3C77" w:rsidDel="00B362DC">
          <w:rPr>
            <w:rFonts w:ascii="Calibri" w:eastAsia="Calibri" w:hAnsi="Calibri" w:cs="Calibri"/>
            <w:b/>
            <w:bCs/>
            <w:color w:val="00558C"/>
            <w:spacing w:val="-3"/>
            <w:sz w:val="28"/>
            <w:szCs w:val="28"/>
            <w:rPrChange w:id="541" w:author="Alan Grant" w:date="2025-04-01T09:11:00Z">
              <w:rPr>
                <w:rFonts w:ascii="Calibri" w:eastAsia="Calibri" w:hAnsi="Calibri" w:cs="Calibri"/>
                <w:spacing w:val="31"/>
              </w:rPr>
            </w:rPrChange>
          </w:rPr>
          <w:delText xml:space="preserve"> </w:delText>
        </w:r>
        <w:r w:rsidRPr="009E3C77" w:rsidDel="00B362DC">
          <w:rPr>
            <w:rFonts w:ascii="Calibri" w:eastAsia="Calibri" w:hAnsi="Calibri" w:cs="Calibri"/>
            <w:b/>
            <w:bCs/>
            <w:color w:val="00558C"/>
            <w:spacing w:val="-3"/>
            <w:sz w:val="28"/>
            <w:szCs w:val="28"/>
            <w:rPrChange w:id="542" w:author="Alan Grant" w:date="2025-04-01T09:11:00Z">
              <w:rPr>
                <w:rFonts w:ascii="Calibri" w:eastAsia="Calibri" w:hAnsi="Calibri" w:cs="Calibri"/>
                <w:spacing w:val="-2"/>
              </w:rPr>
            </w:rPrChange>
          </w:rPr>
          <w:delText>individual</w:delText>
        </w:r>
        <w:r w:rsidRPr="009E3C77" w:rsidDel="00B362DC">
          <w:rPr>
            <w:rFonts w:ascii="Calibri" w:eastAsia="Calibri" w:hAnsi="Calibri" w:cs="Calibri"/>
            <w:b/>
            <w:bCs/>
            <w:color w:val="00558C"/>
            <w:spacing w:val="-3"/>
            <w:sz w:val="28"/>
            <w:szCs w:val="28"/>
            <w:rPrChange w:id="543" w:author="Alan Grant" w:date="2025-04-01T09:11:00Z">
              <w:rPr>
                <w:rFonts w:ascii="Calibri" w:eastAsia="Calibri" w:hAnsi="Calibri" w:cs="Calibri"/>
                <w:spacing w:val="30"/>
              </w:rPr>
            </w:rPrChange>
          </w:rPr>
          <w:delText xml:space="preserve"> </w:delText>
        </w:r>
        <w:r w:rsidRPr="009E3C77" w:rsidDel="00B362DC">
          <w:rPr>
            <w:rFonts w:ascii="Calibri" w:eastAsia="Calibri" w:hAnsi="Calibri" w:cs="Calibri"/>
            <w:b/>
            <w:bCs/>
            <w:color w:val="00558C"/>
            <w:spacing w:val="-3"/>
            <w:sz w:val="28"/>
            <w:szCs w:val="28"/>
            <w:rPrChange w:id="544" w:author="Alan Grant" w:date="2025-04-01T09:11:00Z">
              <w:rPr>
                <w:rFonts w:ascii="Calibri" w:eastAsia="Calibri" w:hAnsi="Calibri" w:cs="Calibri"/>
                <w:spacing w:val="-2"/>
              </w:rPr>
            </w:rPrChange>
          </w:rPr>
          <w:delText>aids</w:delText>
        </w:r>
        <w:r w:rsidRPr="009E3C77" w:rsidDel="00B362DC">
          <w:rPr>
            <w:rFonts w:ascii="Calibri" w:eastAsia="Calibri" w:hAnsi="Calibri" w:cs="Calibri"/>
            <w:b/>
            <w:bCs/>
            <w:color w:val="00558C"/>
            <w:spacing w:val="-3"/>
            <w:sz w:val="28"/>
            <w:szCs w:val="28"/>
            <w:rPrChange w:id="545" w:author="Alan Grant" w:date="2025-04-01T09:11:00Z">
              <w:rPr>
                <w:rFonts w:ascii="Calibri" w:eastAsia="Calibri" w:hAnsi="Calibri" w:cs="Calibri"/>
                <w:spacing w:val="21"/>
              </w:rPr>
            </w:rPrChange>
          </w:rPr>
          <w:delText xml:space="preserve"> </w:delText>
        </w:r>
        <w:r w:rsidRPr="009E3C77" w:rsidDel="00B362DC">
          <w:rPr>
            <w:rFonts w:ascii="Calibri" w:eastAsia="Calibri" w:hAnsi="Calibri" w:cs="Calibri"/>
            <w:b/>
            <w:bCs/>
            <w:color w:val="00558C"/>
            <w:spacing w:val="-3"/>
            <w:sz w:val="28"/>
            <w:szCs w:val="28"/>
            <w:rPrChange w:id="546" w:author="Alan Grant" w:date="2025-04-01T09:11:00Z">
              <w:rPr>
                <w:rFonts w:ascii="Calibri" w:eastAsia="Calibri" w:hAnsi="Calibri" w:cs="Calibri"/>
                <w:spacing w:val="-2"/>
              </w:rPr>
            </w:rPrChange>
          </w:rPr>
          <w:delText>to</w:delText>
        </w:r>
        <w:r w:rsidRPr="009E3C77" w:rsidDel="00B362DC">
          <w:rPr>
            <w:rFonts w:ascii="Calibri" w:eastAsia="Calibri" w:hAnsi="Calibri" w:cs="Calibri"/>
            <w:b/>
            <w:bCs/>
            <w:color w:val="00558C"/>
            <w:spacing w:val="-3"/>
            <w:sz w:val="28"/>
            <w:szCs w:val="28"/>
            <w:rPrChange w:id="547" w:author="Alan Grant" w:date="2025-04-01T09:11:00Z">
              <w:rPr>
                <w:rFonts w:ascii="Calibri" w:eastAsia="Calibri" w:hAnsi="Calibri" w:cs="Calibri"/>
                <w:spacing w:val="35"/>
              </w:rPr>
            </w:rPrChange>
          </w:rPr>
          <w:delText xml:space="preserve"> </w:delText>
        </w:r>
        <w:r w:rsidRPr="009E3C77" w:rsidDel="00B362DC">
          <w:rPr>
            <w:rFonts w:ascii="Calibri" w:eastAsia="Calibri" w:hAnsi="Calibri" w:cs="Calibri"/>
            <w:b/>
            <w:bCs/>
            <w:color w:val="00558C"/>
            <w:spacing w:val="-3"/>
            <w:sz w:val="28"/>
            <w:szCs w:val="28"/>
            <w:rPrChange w:id="548" w:author="Alan Grant" w:date="2025-04-01T09:11:00Z">
              <w:rPr>
                <w:rFonts w:ascii="Calibri" w:eastAsia="Calibri" w:hAnsi="Calibri" w:cs="Calibri"/>
                <w:spacing w:val="-2"/>
              </w:rPr>
            </w:rPrChange>
          </w:rPr>
          <w:delText>navigation</w:delText>
        </w:r>
        <w:r w:rsidRPr="009E3C77" w:rsidDel="00B362DC">
          <w:rPr>
            <w:rFonts w:ascii="Calibri" w:eastAsia="Calibri" w:hAnsi="Calibri" w:cs="Calibri"/>
            <w:b/>
            <w:bCs/>
            <w:color w:val="00558C"/>
            <w:spacing w:val="-3"/>
            <w:sz w:val="28"/>
            <w:szCs w:val="28"/>
            <w:rPrChange w:id="549" w:author="Alan Grant" w:date="2025-04-01T09:11:00Z">
              <w:rPr>
                <w:rFonts w:ascii="Calibri" w:eastAsia="Calibri" w:hAnsi="Calibri" w:cs="Calibri"/>
                <w:spacing w:val="31"/>
              </w:rPr>
            </w:rPrChange>
          </w:rPr>
          <w:delText xml:space="preserve"> </w:delText>
        </w:r>
        <w:r w:rsidRPr="009E3C77" w:rsidDel="00B362DC">
          <w:rPr>
            <w:rFonts w:ascii="Calibri" w:eastAsia="Calibri" w:hAnsi="Calibri" w:cs="Calibri"/>
            <w:b/>
            <w:bCs/>
            <w:color w:val="00558C"/>
            <w:spacing w:val="-3"/>
            <w:sz w:val="28"/>
            <w:szCs w:val="28"/>
            <w:rPrChange w:id="550" w:author="Alan Grant" w:date="2025-04-01T09:11:00Z">
              <w:rPr>
                <w:rFonts w:ascii="Calibri" w:eastAsia="Calibri" w:hAnsi="Calibri" w:cs="Calibri"/>
                <w:spacing w:val="-2"/>
              </w:rPr>
            </w:rPrChange>
          </w:rPr>
          <w:delText>in</w:delText>
        </w:r>
        <w:r w:rsidRPr="009E3C77" w:rsidDel="00B362DC">
          <w:rPr>
            <w:rFonts w:ascii="Calibri" w:eastAsia="Calibri" w:hAnsi="Calibri" w:cs="Calibri"/>
            <w:b/>
            <w:bCs/>
            <w:color w:val="00558C"/>
            <w:spacing w:val="-3"/>
            <w:sz w:val="28"/>
            <w:szCs w:val="28"/>
            <w:rPrChange w:id="551" w:author="Alan Grant" w:date="2025-04-01T09:11:00Z">
              <w:rPr>
                <w:rFonts w:ascii="Calibri" w:eastAsia="Calibri" w:hAnsi="Calibri" w:cs="Calibri"/>
                <w:spacing w:val="27"/>
              </w:rPr>
            </w:rPrChange>
          </w:rPr>
          <w:delText xml:space="preserve"> </w:delText>
        </w:r>
        <w:r w:rsidRPr="009E3C77" w:rsidDel="00B362DC">
          <w:rPr>
            <w:rFonts w:ascii="Calibri" w:eastAsia="Calibri" w:hAnsi="Calibri" w:cs="Calibri"/>
            <w:b/>
            <w:bCs/>
            <w:color w:val="00558C"/>
            <w:spacing w:val="-3"/>
            <w:sz w:val="28"/>
            <w:szCs w:val="28"/>
            <w:rPrChange w:id="552" w:author="Alan Grant" w:date="2025-04-01T09:11:00Z">
              <w:rPr>
                <w:rFonts w:ascii="Calibri" w:eastAsia="Calibri" w:hAnsi="Calibri" w:cs="Calibri"/>
                <w:spacing w:val="-2"/>
              </w:rPr>
            </w:rPrChange>
          </w:rPr>
          <w:delText>an</w:delText>
        </w:r>
        <w:r w:rsidRPr="009E3C77" w:rsidDel="00B362DC">
          <w:rPr>
            <w:rFonts w:ascii="Calibri" w:eastAsia="Calibri" w:hAnsi="Calibri" w:cs="Calibri"/>
            <w:b/>
            <w:bCs/>
            <w:color w:val="00558C"/>
            <w:spacing w:val="-3"/>
            <w:sz w:val="28"/>
            <w:szCs w:val="28"/>
            <w:rPrChange w:id="553" w:author="Alan Grant" w:date="2025-04-01T09:11:00Z">
              <w:rPr>
                <w:rFonts w:ascii="Calibri" w:eastAsia="Calibri" w:hAnsi="Calibri" w:cs="Calibri"/>
                <w:spacing w:val="29"/>
              </w:rPr>
            </w:rPrChange>
          </w:rPr>
          <w:delText xml:space="preserve"> </w:delText>
        </w:r>
        <w:r w:rsidRPr="009E3C77" w:rsidDel="00B362DC">
          <w:rPr>
            <w:rFonts w:ascii="Calibri" w:eastAsia="Calibri" w:hAnsi="Calibri" w:cs="Calibri"/>
            <w:b/>
            <w:bCs/>
            <w:color w:val="00558C"/>
            <w:spacing w:val="-3"/>
            <w:sz w:val="28"/>
            <w:szCs w:val="28"/>
            <w:rPrChange w:id="554" w:author="Alan Grant" w:date="2025-04-01T09:11:00Z">
              <w:rPr>
                <w:rFonts w:ascii="Calibri" w:eastAsia="Calibri" w:hAnsi="Calibri" w:cs="Calibri"/>
                <w:spacing w:val="-2"/>
              </w:rPr>
            </w:rPrChange>
          </w:rPr>
          <w:delText>environment</w:delText>
        </w:r>
        <w:r w:rsidRPr="009E3C77" w:rsidDel="00B362DC">
          <w:rPr>
            <w:rFonts w:ascii="Calibri" w:eastAsia="Calibri" w:hAnsi="Calibri" w:cs="Calibri"/>
            <w:b/>
            <w:bCs/>
            <w:color w:val="00558C"/>
            <w:spacing w:val="-3"/>
            <w:sz w:val="28"/>
            <w:szCs w:val="28"/>
            <w:rPrChange w:id="555" w:author="Alan Grant" w:date="2025-04-01T09:11:00Z">
              <w:rPr>
                <w:rFonts w:ascii="Calibri" w:eastAsia="Calibri" w:hAnsi="Calibri" w:cs="Calibri"/>
                <w:spacing w:val="23"/>
                <w:w w:val="101"/>
              </w:rPr>
            </w:rPrChange>
          </w:rPr>
          <w:delText xml:space="preserve"> </w:delText>
        </w:r>
        <w:r w:rsidRPr="009E3C77" w:rsidDel="00B362DC">
          <w:rPr>
            <w:rFonts w:ascii="Calibri" w:eastAsia="Calibri" w:hAnsi="Calibri" w:cs="Calibri"/>
            <w:b/>
            <w:bCs/>
            <w:color w:val="00558C"/>
            <w:spacing w:val="-3"/>
            <w:sz w:val="28"/>
            <w:szCs w:val="28"/>
            <w:rPrChange w:id="556" w:author="Alan Grant" w:date="2025-04-01T09:11:00Z">
              <w:rPr>
                <w:rFonts w:ascii="Calibri" w:eastAsia="Calibri" w:hAnsi="Calibri" w:cs="Calibri"/>
                <w:spacing w:val="-2"/>
              </w:rPr>
            </w:rPrChange>
          </w:rPr>
          <w:delText>with</w:delText>
        </w:r>
        <w:r w:rsidRPr="009E3C77" w:rsidDel="00B362DC">
          <w:rPr>
            <w:rFonts w:ascii="Calibri" w:eastAsia="Calibri" w:hAnsi="Calibri" w:cs="Calibri"/>
            <w:b/>
            <w:bCs/>
            <w:color w:val="00558C"/>
            <w:spacing w:val="-3"/>
            <w:sz w:val="28"/>
            <w:szCs w:val="28"/>
            <w:rPrChange w:id="557" w:author="Alan Grant" w:date="2025-04-01T09:11:00Z">
              <w:rPr>
                <w:rFonts w:ascii="Calibri" w:eastAsia="Calibri" w:hAnsi="Calibri" w:cs="Calibri"/>
                <w:spacing w:val="29"/>
              </w:rPr>
            </w:rPrChange>
          </w:rPr>
          <w:delText xml:space="preserve"> </w:delText>
        </w:r>
        <w:r w:rsidRPr="009E3C77" w:rsidDel="00B362DC">
          <w:rPr>
            <w:rFonts w:ascii="Calibri" w:eastAsia="Calibri" w:hAnsi="Calibri" w:cs="Calibri"/>
            <w:b/>
            <w:bCs/>
            <w:color w:val="00558C"/>
            <w:spacing w:val="-3"/>
            <w:sz w:val="28"/>
            <w:szCs w:val="28"/>
            <w:rPrChange w:id="558" w:author="Alan Grant" w:date="2025-04-01T09:11:00Z">
              <w:rPr>
                <w:rFonts w:ascii="Calibri" w:eastAsia="Calibri" w:hAnsi="Calibri" w:cs="Calibri"/>
                <w:spacing w:val="-2"/>
              </w:rPr>
            </w:rPrChange>
          </w:rPr>
          <w:delText>an</w:delText>
        </w:r>
        <w:r w:rsidRPr="009E3C77" w:rsidDel="00B362DC">
          <w:rPr>
            <w:rFonts w:ascii="Calibri" w:eastAsia="Calibri" w:hAnsi="Calibri" w:cs="Calibri"/>
            <w:b/>
            <w:bCs/>
            <w:color w:val="00558C"/>
            <w:spacing w:val="-3"/>
            <w:sz w:val="28"/>
            <w:szCs w:val="28"/>
            <w:rPrChange w:id="559" w:author="Alan Grant" w:date="2025-04-01T09:11:00Z">
              <w:rPr>
                <w:rFonts w:ascii="Calibri" w:eastAsia="Calibri" w:hAnsi="Calibri" w:cs="Calibri"/>
                <w:spacing w:val="31"/>
              </w:rPr>
            </w:rPrChange>
          </w:rPr>
          <w:delText xml:space="preserve"> </w:delText>
        </w:r>
        <w:r w:rsidRPr="009E3C77" w:rsidDel="00B362DC">
          <w:rPr>
            <w:rFonts w:ascii="Calibri" w:eastAsia="Calibri" w:hAnsi="Calibri" w:cs="Calibri"/>
            <w:b/>
            <w:bCs/>
            <w:color w:val="00558C"/>
            <w:spacing w:val="-3"/>
            <w:sz w:val="28"/>
            <w:szCs w:val="28"/>
            <w:rPrChange w:id="560" w:author="Alan Grant" w:date="2025-04-01T09:11:00Z">
              <w:rPr>
                <w:rFonts w:ascii="Calibri" w:eastAsia="Calibri" w:hAnsi="Calibri" w:cs="Calibri"/>
                <w:spacing w:val="-2"/>
              </w:rPr>
            </w:rPrChange>
          </w:rPr>
          <w:delText>increasing</w:delText>
        </w:r>
        <w:r w:rsidRPr="009E3C77" w:rsidDel="00B362DC">
          <w:rPr>
            <w:rFonts w:ascii="Calibri" w:eastAsia="Calibri" w:hAnsi="Calibri" w:cs="Calibri"/>
            <w:b/>
            <w:bCs/>
            <w:color w:val="00558C"/>
            <w:spacing w:val="-3"/>
            <w:sz w:val="28"/>
            <w:szCs w:val="28"/>
            <w:rPrChange w:id="561"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562" w:author="Alan Grant" w:date="2025-04-01T09:11:00Z">
              <w:rPr>
                <w:rFonts w:ascii="Calibri" w:eastAsia="Calibri" w:hAnsi="Calibri" w:cs="Calibri"/>
                <w:spacing w:val="-1"/>
              </w:rPr>
            </w:rPrChange>
          </w:rPr>
          <w:delText>amount</w:delText>
        </w:r>
        <w:r w:rsidRPr="009E3C77" w:rsidDel="00B362DC">
          <w:rPr>
            <w:rFonts w:ascii="Calibri" w:eastAsia="Calibri" w:hAnsi="Calibri" w:cs="Calibri"/>
            <w:b/>
            <w:bCs/>
            <w:color w:val="00558C"/>
            <w:spacing w:val="-3"/>
            <w:sz w:val="28"/>
            <w:szCs w:val="28"/>
            <w:rPrChange w:id="563" w:author="Alan Grant" w:date="2025-04-01T09:11:00Z">
              <w:rPr>
                <w:rFonts w:ascii="Calibri" w:eastAsia="Calibri" w:hAnsi="Calibri" w:cs="Calibri"/>
                <w:spacing w:val="40"/>
                <w:w w:val="101"/>
              </w:rPr>
            </w:rPrChange>
          </w:rPr>
          <w:delText xml:space="preserve"> </w:delText>
        </w:r>
        <w:r w:rsidRPr="009E3C77" w:rsidDel="00B362DC">
          <w:rPr>
            <w:rFonts w:ascii="Calibri" w:eastAsia="Calibri" w:hAnsi="Calibri" w:cs="Calibri"/>
            <w:b/>
            <w:bCs/>
            <w:color w:val="00558C"/>
            <w:spacing w:val="-3"/>
            <w:sz w:val="28"/>
            <w:szCs w:val="28"/>
            <w:rPrChange w:id="564" w:author="Alan Grant" w:date="2025-04-01T09:11:00Z">
              <w:rPr>
                <w:rFonts w:ascii="Calibri" w:eastAsia="Calibri" w:hAnsi="Calibri" w:cs="Calibri"/>
                <w:spacing w:val="-1"/>
              </w:rPr>
            </w:rPrChange>
          </w:rPr>
          <w:delText>of</w:delText>
        </w:r>
        <w:r w:rsidRPr="009E3C77" w:rsidDel="00B362DC">
          <w:rPr>
            <w:rFonts w:ascii="Calibri" w:eastAsia="Calibri" w:hAnsi="Calibri" w:cs="Calibri"/>
            <w:b/>
            <w:bCs/>
            <w:color w:val="00558C"/>
            <w:spacing w:val="-3"/>
            <w:sz w:val="28"/>
            <w:szCs w:val="28"/>
            <w:rPrChange w:id="565" w:author="Alan Grant" w:date="2025-04-01T09:11:00Z">
              <w:rPr>
                <w:rFonts w:ascii="Calibri" w:eastAsia="Calibri" w:hAnsi="Calibri" w:cs="Calibri"/>
                <w:spacing w:val="43"/>
                <w:w w:val="101"/>
              </w:rPr>
            </w:rPrChange>
          </w:rPr>
          <w:delText xml:space="preserve"> </w:delText>
        </w:r>
        <w:r w:rsidRPr="009E3C77" w:rsidDel="00B362DC">
          <w:rPr>
            <w:rFonts w:ascii="Calibri" w:eastAsia="Calibri" w:hAnsi="Calibri" w:cs="Calibri"/>
            <w:b/>
            <w:bCs/>
            <w:color w:val="00558C"/>
            <w:spacing w:val="-3"/>
            <w:sz w:val="28"/>
            <w:szCs w:val="28"/>
            <w:rPrChange w:id="566" w:author="Alan Grant" w:date="2025-04-01T09:11:00Z">
              <w:rPr>
                <w:rFonts w:ascii="Calibri" w:eastAsia="Calibri" w:hAnsi="Calibri" w:cs="Calibri"/>
                <w:spacing w:val="-1"/>
              </w:rPr>
            </w:rPrChange>
          </w:rPr>
          <w:delText>radar</w:delText>
        </w:r>
        <w:r w:rsidRPr="009E3C77" w:rsidDel="00B362DC">
          <w:rPr>
            <w:rFonts w:ascii="Calibri" w:eastAsia="Calibri" w:hAnsi="Calibri" w:cs="Calibri"/>
            <w:b/>
            <w:bCs/>
            <w:color w:val="00558C"/>
            <w:spacing w:val="-3"/>
            <w:sz w:val="28"/>
            <w:szCs w:val="28"/>
            <w:rPrChange w:id="567" w:author="Alan Grant" w:date="2025-04-01T09:11:00Z">
              <w:rPr>
                <w:rFonts w:ascii="Calibri" w:eastAsia="Calibri" w:hAnsi="Calibri" w:cs="Calibri"/>
                <w:spacing w:val="36"/>
                <w:w w:val="101"/>
              </w:rPr>
            </w:rPrChange>
          </w:rPr>
          <w:delText xml:space="preserve"> </w:delText>
        </w:r>
        <w:r w:rsidRPr="009E3C77" w:rsidDel="00B362DC">
          <w:rPr>
            <w:rFonts w:ascii="Calibri" w:eastAsia="Calibri" w:hAnsi="Calibri" w:cs="Calibri"/>
            <w:b/>
            <w:bCs/>
            <w:color w:val="00558C"/>
            <w:spacing w:val="-3"/>
            <w:sz w:val="28"/>
            <w:szCs w:val="28"/>
            <w:rPrChange w:id="568" w:author="Alan Grant" w:date="2025-04-01T09:11:00Z">
              <w:rPr>
                <w:rFonts w:ascii="Calibri" w:eastAsia="Calibri" w:hAnsi="Calibri" w:cs="Calibri"/>
                <w:spacing w:val="-1"/>
              </w:rPr>
            </w:rPrChange>
          </w:rPr>
          <w:delText xml:space="preserve">clutter.   There  </w:delText>
        </w:r>
        <w:r w:rsidRPr="009E3C77" w:rsidDel="00B362DC">
          <w:rPr>
            <w:rFonts w:ascii="Calibri" w:eastAsia="Calibri" w:hAnsi="Calibri" w:cs="Calibri"/>
            <w:b/>
            <w:bCs/>
            <w:color w:val="00558C"/>
            <w:spacing w:val="-3"/>
            <w:sz w:val="28"/>
            <w:szCs w:val="28"/>
            <w:rPrChange w:id="569" w:author="Alan Grant" w:date="2025-04-01T09:11:00Z">
              <w:rPr>
                <w:rFonts w:ascii="Calibri" w:eastAsia="Calibri" w:hAnsi="Calibri" w:cs="Calibri"/>
                <w:spacing w:val="-2"/>
              </w:rPr>
            </w:rPrChange>
          </w:rPr>
          <w:delText>is</w:delText>
        </w:r>
        <w:r w:rsidRPr="009E3C77" w:rsidDel="00B362DC">
          <w:rPr>
            <w:rFonts w:ascii="Calibri" w:eastAsia="Calibri" w:hAnsi="Calibri" w:cs="Calibri"/>
            <w:b/>
            <w:bCs/>
            <w:color w:val="00558C"/>
            <w:spacing w:val="-3"/>
            <w:sz w:val="28"/>
            <w:szCs w:val="28"/>
            <w:rPrChange w:id="570" w:author="Alan Grant" w:date="2025-04-01T09:11:00Z">
              <w:rPr>
                <w:rFonts w:ascii="Calibri" w:eastAsia="Calibri" w:hAnsi="Calibri" w:cs="Calibri"/>
                <w:spacing w:val="39"/>
                <w:w w:val="101"/>
              </w:rPr>
            </w:rPrChange>
          </w:rPr>
          <w:delText xml:space="preserve"> </w:delText>
        </w:r>
        <w:r w:rsidRPr="009E3C77" w:rsidDel="00B362DC">
          <w:rPr>
            <w:rFonts w:ascii="Calibri" w:eastAsia="Calibri" w:hAnsi="Calibri" w:cs="Calibri"/>
            <w:b/>
            <w:bCs/>
            <w:color w:val="00558C"/>
            <w:spacing w:val="-3"/>
            <w:sz w:val="28"/>
            <w:szCs w:val="28"/>
            <w:rPrChange w:id="571" w:author="Alan Grant" w:date="2025-04-01T09:11:00Z">
              <w:rPr>
                <w:rFonts w:ascii="Calibri" w:eastAsia="Calibri" w:hAnsi="Calibri" w:cs="Calibri"/>
                <w:spacing w:val="-2"/>
              </w:rPr>
            </w:rPrChange>
          </w:rPr>
          <w:delText>a  potential</w:delText>
        </w:r>
        <w:r w:rsidRPr="009E3C77" w:rsidDel="00B362DC">
          <w:rPr>
            <w:rFonts w:ascii="Calibri" w:eastAsia="Calibri" w:hAnsi="Calibri" w:cs="Calibri"/>
            <w:b/>
            <w:bCs/>
            <w:color w:val="00558C"/>
            <w:spacing w:val="-3"/>
            <w:sz w:val="28"/>
            <w:szCs w:val="28"/>
            <w:rPrChange w:id="572" w:author="Alan Grant" w:date="2025-04-01T09:11:00Z">
              <w:rPr>
                <w:rFonts w:ascii="Calibri" w:eastAsia="Calibri" w:hAnsi="Calibri" w:cs="Calibri"/>
                <w:spacing w:val="38"/>
              </w:rPr>
            </w:rPrChange>
          </w:rPr>
          <w:delText xml:space="preserve"> </w:delText>
        </w:r>
        <w:r w:rsidRPr="009E3C77" w:rsidDel="00B362DC">
          <w:rPr>
            <w:rFonts w:ascii="Calibri" w:eastAsia="Calibri" w:hAnsi="Calibri" w:cs="Calibri"/>
            <w:b/>
            <w:bCs/>
            <w:color w:val="00558C"/>
            <w:spacing w:val="-3"/>
            <w:sz w:val="28"/>
            <w:szCs w:val="28"/>
            <w:rPrChange w:id="573" w:author="Alan Grant" w:date="2025-04-01T09:11:00Z">
              <w:rPr>
                <w:rFonts w:ascii="Calibri" w:eastAsia="Calibri" w:hAnsi="Calibri" w:cs="Calibri"/>
                <w:spacing w:val="-2"/>
              </w:rPr>
            </w:rPrChange>
          </w:rPr>
          <w:delText>single  point</w:delText>
        </w:r>
        <w:r w:rsidRPr="009E3C77" w:rsidDel="00B362DC">
          <w:rPr>
            <w:rFonts w:ascii="Calibri" w:eastAsia="Calibri" w:hAnsi="Calibri" w:cs="Calibri"/>
            <w:b/>
            <w:bCs/>
            <w:color w:val="00558C"/>
            <w:spacing w:val="-3"/>
            <w:sz w:val="28"/>
            <w:szCs w:val="28"/>
            <w:rPrChange w:id="574" w:author="Alan Grant" w:date="2025-04-01T09:11:00Z">
              <w:rPr>
                <w:rFonts w:ascii="Calibri" w:eastAsia="Calibri" w:hAnsi="Calibri" w:cs="Calibri"/>
                <w:spacing w:val="40"/>
              </w:rPr>
            </w:rPrChange>
          </w:rPr>
          <w:delText xml:space="preserve"> </w:delText>
        </w:r>
        <w:r w:rsidRPr="009E3C77" w:rsidDel="00B362DC">
          <w:rPr>
            <w:rFonts w:ascii="Calibri" w:eastAsia="Calibri" w:hAnsi="Calibri" w:cs="Calibri"/>
            <w:b/>
            <w:bCs/>
            <w:color w:val="00558C"/>
            <w:spacing w:val="-3"/>
            <w:sz w:val="28"/>
            <w:szCs w:val="28"/>
            <w:rPrChange w:id="575" w:author="Alan Grant" w:date="2025-04-01T09:11:00Z">
              <w:rPr>
                <w:rFonts w:ascii="Calibri" w:eastAsia="Calibri" w:hAnsi="Calibri" w:cs="Calibri"/>
                <w:spacing w:val="-2"/>
              </w:rPr>
            </w:rPrChange>
          </w:rPr>
          <w:delText>of</w:delText>
        </w:r>
        <w:r w:rsidRPr="009E3C77" w:rsidDel="00B362DC">
          <w:rPr>
            <w:rFonts w:ascii="Calibri" w:eastAsia="Calibri" w:hAnsi="Calibri" w:cs="Calibri"/>
            <w:b/>
            <w:bCs/>
            <w:color w:val="00558C"/>
            <w:spacing w:val="-3"/>
            <w:sz w:val="28"/>
            <w:szCs w:val="28"/>
            <w:rPrChange w:id="576" w:author="Alan Grant" w:date="2025-04-01T09:11:00Z">
              <w:rPr>
                <w:rFonts w:ascii="Calibri" w:eastAsia="Calibri" w:hAnsi="Calibri" w:cs="Calibri"/>
                <w:spacing w:val="31"/>
              </w:rPr>
            </w:rPrChange>
          </w:rPr>
          <w:delText xml:space="preserve"> </w:delText>
        </w:r>
        <w:r w:rsidRPr="009E3C77" w:rsidDel="00B362DC">
          <w:rPr>
            <w:rFonts w:ascii="Calibri" w:eastAsia="Calibri" w:hAnsi="Calibri" w:cs="Calibri"/>
            <w:b/>
            <w:bCs/>
            <w:color w:val="00558C"/>
            <w:spacing w:val="-3"/>
            <w:sz w:val="28"/>
            <w:szCs w:val="28"/>
            <w:rPrChange w:id="577" w:author="Alan Grant" w:date="2025-04-01T09:11:00Z">
              <w:rPr>
                <w:rFonts w:ascii="Calibri" w:eastAsia="Calibri" w:hAnsi="Calibri" w:cs="Calibri"/>
                <w:spacing w:val="-2"/>
              </w:rPr>
            </w:rPrChange>
          </w:rPr>
          <w:delText>failure</w:delText>
        </w:r>
        <w:r w:rsidRPr="009E3C77" w:rsidDel="00B362DC">
          <w:rPr>
            <w:rFonts w:ascii="Calibri" w:eastAsia="Calibri" w:hAnsi="Calibri" w:cs="Calibri"/>
            <w:b/>
            <w:bCs/>
            <w:color w:val="00558C"/>
            <w:spacing w:val="-3"/>
            <w:sz w:val="28"/>
            <w:szCs w:val="28"/>
            <w:rPrChange w:id="578" w:author="Alan Grant" w:date="2025-04-01T09:11:00Z">
              <w:rPr>
                <w:rFonts w:ascii="Calibri" w:eastAsia="Calibri" w:hAnsi="Calibri" w:cs="Calibri"/>
                <w:spacing w:val="35"/>
                <w:w w:val="101"/>
              </w:rPr>
            </w:rPrChange>
          </w:rPr>
          <w:delText xml:space="preserve"> </w:delText>
        </w:r>
        <w:r w:rsidRPr="009E3C77" w:rsidDel="00B362DC">
          <w:rPr>
            <w:rFonts w:ascii="Calibri" w:eastAsia="Calibri" w:hAnsi="Calibri" w:cs="Calibri"/>
            <w:b/>
            <w:bCs/>
            <w:color w:val="00558C"/>
            <w:spacing w:val="-3"/>
            <w:sz w:val="28"/>
            <w:szCs w:val="28"/>
            <w:rPrChange w:id="579" w:author="Alan Grant" w:date="2025-04-01T09:11:00Z">
              <w:rPr>
                <w:rFonts w:ascii="Calibri" w:eastAsia="Calibri" w:hAnsi="Calibri" w:cs="Calibri"/>
                <w:spacing w:val="-2"/>
              </w:rPr>
            </w:rPrChange>
          </w:rPr>
          <w:delText>with</w:delText>
        </w:r>
        <w:r w:rsidRPr="009E3C77" w:rsidDel="00B362DC">
          <w:rPr>
            <w:rFonts w:ascii="Calibri" w:eastAsia="Calibri" w:hAnsi="Calibri" w:cs="Calibri"/>
            <w:b/>
            <w:bCs/>
            <w:color w:val="00558C"/>
            <w:spacing w:val="-3"/>
            <w:sz w:val="28"/>
            <w:szCs w:val="28"/>
            <w:rPrChange w:id="580" w:author="Alan Grant" w:date="2025-04-01T09:11:00Z">
              <w:rPr>
                <w:rFonts w:ascii="Calibri" w:eastAsia="Calibri" w:hAnsi="Calibri" w:cs="Calibri"/>
                <w:spacing w:val="45"/>
                <w:w w:val="101"/>
              </w:rPr>
            </w:rPrChange>
          </w:rPr>
          <w:delText xml:space="preserve"> </w:delText>
        </w:r>
        <w:r w:rsidRPr="009E3C77" w:rsidDel="00B362DC">
          <w:rPr>
            <w:rFonts w:ascii="Calibri" w:eastAsia="Calibri" w:hAnsi="Calibri" w:cs="Calibri"/>
            <w:b/>
            <w:bCs/>
            <w:color w:val="00558C"/>
            <w:spacing w:val="-3"/>
            <w:sz w:val="28"/>
            <w:szCs w:val="28"/>
            <w:rPrChange w:id="581" w:author="Alan Grant" w:date="2025-04-01T09:11:00Z">
              <w:rPr>
                <w:rFonts w:ascii="Calibri" w:eastAsia="Calibri" w:hAnsi="Calibri" w:cs="Calibri"/>
                <w:spacing w:val="-2"/>
              </w:rPr>
            </w:rPrChange>
          </w:rPr>
          <w:delText>both</w:delText>
        </w:r>
        <w:r w:rsidRPr="009E3C77" w:rsidDel="00B362DC">
          <w:rPr>
            <w:rFonts w:ascii="Calibri" w:eastAsia="Calibri" w:hAnsi="Calibri" w:cs="Calibri"/>
            <w:b/>
            <w:bCs/>
            <w:color w:val="00558C"/>
            <w:spacing w:val="-3"/>
            <w:sz w:val="28"/>
            <w:szCs w:val="28"/>
            <w:rPrChange w:id="582" w:author="Alan Grant" w:date="2025-04-01T09:11:00Z">
              <w:rPr>
                <w:rFonts w:ascii="Calibri" w:eastAsia="Calibri" w:hAnsi="Calibri" w:cs="Calibri"/>
                <w:spacing w:val="30"/>
              </w:rPr>
            </w:rPrChange>
          </w:rPr>
          <w:delText xml:space="preserve"> </w:delText>
        </w:r>
        <w:r w:rsidRPr="009E3C77" w:rsidDel="00B362DC">
          <w:rPr>
            <w:rFonts w:ascii="Calibri" w:eastAsia="Calibri" w:hAnsi="Calibri" w:cs="Calibri"/>
            <w:b/>
            <w:bCs/>
            <w:color w:val="00558C"/>
            <w:spacing w:val="-3"/>
            <w:sz w:val="28"/>
            <w:szCs w:val="28"/>
            <w:rPrChange w:id="583" w:author="Alan Grant" w:date="2025-04-01T09:11:00Z">
              <w:rPr>
                <w:rFonts w:ascii="Calibri" w:eastAsia="Calibri" w:hAnsi="Calibri" w:cs="Calibri"/>
                <w:spacing w:val="-2"/>
              </w:rPr>
            </w:rPrChange>
          </w:rPr>
          <w:delText>the  navigation</w:delText>
        </w:r>
        <w:r w:rsidRPr="009E3C77" w:rsidDel="00B362DC">
          <w:rPr>
            <w:rFonts w:ascii="Calibri" w:eastAsia="Calibri" w:hAnsi="Calibri" w:cs="Calibri"/>
            <w:b/>
            <w:bCs/>
            <w:color w:val="00558C"/>
            <w:spacing w:val="-3"/>
            <w:sz w:val="28"/>
            <w:szCs w:val="28"/>
            <w:rPrChange w:id="584" w:author="Alan Grant" w:date="2025-04-01T09:11:00Z">
              <w:rPr>
                <w:rFonts w:ascii="Calibri" w:eastAsia="Calibri" w:hAnsi="Calibri" w:cs="Calibri"/>
                <w:spacing w:val="38"/>
                <w:w w:val="101"/>
              </w:rPr>
            </w:rPrChange>
          </w:rPr>
          <w:delText xml:space="preserve"> </w:delText>
        </w:r>
        <w:r w:rsidRPr="009E3C77" w:rsidDel="00B362DC">
          <w:rPr>
            <w:rFonts w:ascii="Calibri" w:eastAsia="Calibri" w:hAnsi="Calibri" w:cs="Calibri"/>
            <w:b/>
            <w:bCs/>
            <w:color w:val="00558C"/>
            <w:spacing w:val="-3"/>
            <w:sz w:val="28"/>
            <w:szCs w:val="28"/>
            <w:rPrChange w:id="585" w:author="Alan Grant" w:date="2025-04-01T09:11:00Z">
              <w:rPr>
                <w:rFonts w:ascii="Calibri" w:eastAsia="Calibri" w:hAnsi="Calibri" w:cs="Calibri"/>
                <w:spacing w:val="-2"/>
              </w:rPr>
            </w:rPrChange>
          </w:rPr>
          <w:delText>and</w:delText>
        </w:r>
        <w:r w:rsidRPr="009E3C77" w:rsidDel="00B362DC">
          <w:rPr>
            <w:rFonts w:ascii="Calibri" w:eastAsia="Calibri" w:hAnsi="Calibri" w:cs="Calibri"/>
            <w:b/>
            <w:bCs/>
            <w:color w:val="00558C"/>
            <w:spacing w:val="-3"/>
            <w:sz w:val="28"/>
            <w:szCs w:val="28"/>
            <w:rPrChange w:id="586" w:author="Alan Grant" w:date="2025-04-01T09:11:00Z">
              <w:rPr>
                <w:rFonts w:ascii="Calibri" w:eastAsia="Calibri" w:hAnsi="Calibri" w:cs="Calibri"/>
                <w:spacing w:val="38"/>
              </w:rPr>
            </w:rPrChange>
          </w:rPr>
          <w:delText xml:space="preserve"> </w:delText>
        </w:r>
        <w:r w:rsidRPr="009E3C77" w:rsidDel="00B362DC">
          <w:rPr>
            <w:rFonts w:ascii="Calibri" w:eastAsia="Calibri" w:hAnsi="Calibri" w:cs="Calibri"/>
            <w:b/>
            <w:bCs/>
            <w:color w:val="00558C"/>
            <w:spacing w:val="-3"/>
            <w:sz w:val="28"/>
            <w:szCs w:val="28"/>
            <w:rPrChange w:id="587" w:author="Alan Grant" w:date="2025-04-01T09:11:00Z">
              <w:rPr>
                <w:rFonts w:ascii="Calibri" w:eastAsia="Calibri" w:hAnsi="Calibri" w:cs="Calibri"/>
                <w:spacing w:val="-2"/>
              </w:rPr>
            </w:rPrChange>
          </w:rPr>
          <w:delText>surveillance</w:delText>
        </w:r>
        <w:r w:rsidRPr="009E3C77" w:rsidDel="00B362DC">
          <w:rPr>
            <w:rFonts w:ascii="Calibri" w:eastAsia="Calibri" w:hAnsi="Calibri" w:cs="Calibri"/>
            <w:b/>
            <w:bCs/>
            <w:color w:val="00558C"/>
            <w:spacing w:val="-3"/>
            <w:sz w:val="28"/>
            <w:szCs w:val="28"/>
            <w:rPrChange w:id="588"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589" w:author="Alan Grant" w:date="2025-04-01T09:11:00Z">
              <w:rPr>
                <w:rFonts w:ascii="Calibri" w:eastAsia="Calibri" w:hAnsi="Calibri" w:cs="Calibri"/>
                <w:spacing w:val="-1"/>
              </w:rPr>
            </w:rPrChange>
          </w:rPr>
          <w:delText>functions of</w:delText>
        </w:r>
        <w:r w:rsidRPr="009E3C77" w:rsidDel="00B362DC">
          <w:rPr>
            <w:rFonts w:ascii="Calibri" w:eastAsia="Calibri" w:hAnsi="Calibri" w:cs="Calibri"/>
            <w:b/>
            <w:bCs/>
            <w:color w:val="00558C"/>
            <w:spacing w:val="-3"/>
            <w:sz w:val="28"/>
            <w:szCs w:val="28"/>
            <w:rPrChange w:id="590" w:author="Alan Grant" w:date="2025-04-01T09:11:00Z">
              <w:rPr>
                <w:rFonts w:ascii="Calibri" w:eastAsia="Calibri" w:hAnsi="Calibri" w:cs="Calibri"/>
                <w:spacing w:val="15"/>
                <w:w w:val="101"/>
              </w:rPr>
            </w:rPrChange>
          </w:rPr>
          <w:delText xml:space="preserve"> </w:delText>
        </w:r>
        <w:r w:rsidRPr="009E3C77" w:rsidDel="00B362DC">
          <w:rPr>
            <w:rFonts w:ascii="Calibri" w:eastAsia="Calibri" w:hAnsi="Calibri" w:cs="Calibri"/>
            <w:b/>
            <w:bCs/>
            <w:color w:val="00558C"/>
            <w:spacing w:val="-3"/>
            <w:sz w:val="28"/>
            <w:szCs w:val="28"/>
            <w:rPrChange w:id="591" w:author="Alan Grant" w:date="2025-04-01T09:11:00Z">
              <w:rPr>
                <w:rFonts w:ascii="Calibri" w:eastAsia="Calibri" w:hAnsi="Calibri" w:cs="Calibri"/>
                <w:spacing w:val="-1"/>
              </w:rPr>
            </w:rPrChange>
          </w:rPr>
          <w:delText>bridge systems</w:delText>
        </w:r>
        <w:r w:rsidRPr="009E3C77" w:rsidDel="00B362DC">
          <w:rPr>
            <w:rFonts w:ascii="Calibri" w:eastAsia="Calibri" w:hAnsi="Calibri" w:cs="Calibri"/>
            <w:b/>
            <w:bCs/>
            <w:color w:val="00558C"/>
            <w:spacing w:val="-3"/>
            <w:sz w:val="28"/>
            <w:szCs w:val="28"/>
            <w:rPrChange w:id="592" w:author="Alan Grant" w:date="2025-04-01T09:11:00Z">
              <w:rPr>
                <w:rFonts w:ascii="Calibri" w:eastAsia="Calibri" w:hAnsi="Calibri" w:cs="Calibri"/>
                <w:spacing w:val="14"/>
                <w:w w:val="101"/>
              </w:rPr>
            </w:rPrChange>
          </w:rPr>
          <w:delText xml:space="preserve"> </w:delText>
        </w:r>
        <w:r w:rsidRPr="009E3C77" w:rsidDel="00B362DC">
          <w:rPr>
            <w:rFonts w:ascii="Calibri" w:eastAsia="Calibri" w:hAnsi="Calibri" w:cs="Calibri"/>
            <w:b/>
            <w:bCs/>
            <w:color w:val="00558C"/>
            <w:spacing w:val="-3"/>
            <w:sz w:val="28"/>
            <w:szCs w:val="28"/>
            <w:rPrChange w:id="593" w:author="Alan Grant" w:date="2025-04-01T09:11:00Z">
              <w:rPr>
                <w:rFonts w:ascii="Calibri" w:eastAsia="Calibri" w:hAnsi="Calibri" w:cs="Calibri"/>
                <w:spacing w:val="-1"/>
              </w:rPr>
            </w:rPrChange>
          </w:rPr>
          <w:delText>rely</w:delText>
        </w:r>
        <w:r w:rsidRPr="009E3C77" w:rsidDel="00B362DC">
          <w:rPr>
            <w:rFonts w:ascii="Calibri" w:eastAsia="Calibri" w:hAnsi="Calibri" w:cs="Calibri"/>
            <w:b/>
            <w:bCs/>
            <w:color w:val="00558C"/>
            <w:spacing w:val="-3"/>
            <w:sz w:val="28"/>
            <w:szCs w:val="28"/>
            <w:rPrChange w:id="594" w:author="Alan Grant" w:date="2025-04-01T09:11:00Z">
              <w:rPr>
                <w:rFonts w:ascii="Calibri" w:eastAsia="Calibri" w:hAnsi="Calibri" w:cs="Calibri"/>
                <w:spacing w:val="-2"/>
              </w:rPr>
            </w:rPrChange>
          </w:rPr>
          <w:delText>ing solely on</w:delText>
        </w:r>
        <w:r w:rsidRPr="009E3C77" w:rsidDel="00B362DC">
          <w:rPr>
            <w:rFonts w:ascii="Calibri" w:eastAsia="Calibri" w:hAnsi="Calibri" w:cs="Calibri"/>
            <w:b/>
            <w:bCs/>
            <w:color w:val="00558C"/>
            <w:spacing w:val="-3"/>
            <w:sz w:val="28"/>
            <w:szCs w:val="28"/>
            <w:rPrChange w:id="595" w:author="Alan Grant" w:date="2025-04-01T09:11:00Z">
              <w:rPr>
                <w:rFonts w:ascii="Calibri" w:eastAsia="Calibri" w:hAnsi="Calibri" w:cs="Calibri"/>
                <w:spacing w:val="9"/>
              </w:rPr>
            </w:rPrChange>
          </w:rPr>
          <w:delText xml:space="preserve"> </w:delText>
        </w:r>
        <w:r w:rsidRPr="009E3C77" w:rsidDel="00B362DC">
          <w:rPr>
            <w:rFonts w:ascii="Calibri" w:eastAsia="Calibri" w:hAnsi="Calibri" w:cs="Calibri"/>
            <w:b/>
            <w:bCs/>
            <w:color w:val="00558C"/>
            <w:spacing w:val="-3"/>
            <w:sz w:val="28"/>
            <w:szCs w:val="28"/>
            <w:rPrChange w:id="596" w:author="Alan Grant" w:date="2025-04-01T09:11:00Z">
              <w:rPr>
                <w:rFonts w:ascii="Calibri" w:eastAsia="Calibri" w:hAnsi="Calibri" w:cs="Calibri"/>
                <w:spacing w:val="-2"/>
              </w:rPr>
            </w:rPrChange>
          </w:rPr>
          <w:delText>GNSS.</w:delText>
        </w:r>
        <w:r w:rsidRPr="009E3C77" w:rsidDel="00B362DC">
          <w:rPr>
            <w:rFonts w:ascii="Calibri" w:eastAsia="Calibri" w:hAnsi="Calibri" w:cs="Calibri"/>
            <w:b/>
            <w:bCs/>
            <w:color w:val="00558C"/>
            <w:spacing w:val="-3"/>
            <w:sz w:val="28"/>
            <w:szCs w:val="28"/>
            <w:rPrChange w:id="597" w:author="Alan Grant" w:date="2025-04-01T09:11:00Z">
              <w:rPr>
                <w:rFonts w:ascii="Calibri" w:eastAsia="Calibri" w:hAnsi="Calibri" w:cs="Calibri"/>
                <w:spacing w:val="10"/>
              </w:rPr>
            </w:rPrChange>
          </w:rPr>
          <w:delText xml:space="preserve">  </w:delText>
        </w:r>
        <w:r w:rsidRPr="009E3C77" w:rsidDel="00B362DC">
          <w:rPr>
            <w:rFonts w:ascii="Calibri" w:eastAsia="Calibri" w:hAnsi="Calibri" w:cs="Calibri"/>
            <w:b/>
            <w:bCs/>
            <w:color w:val="00558C"/>
            <w:spacing w:val="-3"/>
            <w:sz w:val="28"/>
            <w:szCs w:val="28"/>
            <w:rPrChange w:id="598" w:author="Alan Grant" w:date="2025-04-01T09:11:00Z">
              <w:rPr>
                <w:rFonts w:ascii="Calibri" w:eastAsia="Calibri" w:hAnsi="Calibri" w:cs="Calibri"/>
                <w:spacing w:val="-2"/>
              </w:rPr>
            </w:rPrChange>
          </w:rPr>
          <w:delText>Radar</w:delText>
        </w:r>
        <w:r w:rsidRPr="009E3C77" w:rsidDel="00B362DC">
          <w:rPr>
            <w:rFonts w:ascii="Calibri" w:eastAsia="Calibri" w:hAnsi="Calibri" w:cs="Calibri"/>
            <w:b/>
            <w:bCs/>
            <w:color w:val="00558C"/>
            <w:spacing w:val="-3"/>
            <w:sz w:val="28"/>
            <w:szCs w:val="28"/>
            <w:rPrChange w:id="599" w:author="Alan Grant" w:date="2025-04-01T09:11:00Z">
              <w:rPr>
                <w:rFonts w:ascii="Calibri" w:eastAsia="Calibri" w:hAnsi="Calibri" w:cs="Calibri"/>
                <w:spacing w:val="10"/>
              </w:rPr>
            </w:rPrChange>
          </w:rPr>
          <w:delText xml:space="preserve"> </w:delText>
        </w:r>
        <w:r w:rsidRPr="009E3C77" w:rsidDel="00B362DC">
          <w:rPr>
            <w:rFonts w:ascii="Calibri" w:eastAsia="Calibri" w:hAnsi="Calibri" w:cs="Calibri"/>
            <w:b/>
            <w:bCs/>
            <w:color w:val="00558C"/>
            <w:spacing w:val="-3"/>
            <w:sz w:val="28"/>
            <w:szCs w:val="28"/>
            <w:rPrChange w:id="600" w:author="Alan Grant" w:date="2025-04-01T09:11:00Z">
              <w:rPr>
                <w:rFonts w:ascii="Calibri" w:eastAsia="Calibri" w:hAnsi="Calibri" w:cs="Calibri"/>
                <w:spacing w:val="-2"/>
              </w:rPr>
            </w:rPrChange>
          </w:rPr>
          <w:delText>aids to</w:delText>
        </w:r>
        <w:r w:rsidRPr="009E3C77" w:rsidDel="00B362DC">
          <w:rPr>
            <w:rFonts w:ascii="Calibri" w:eastAsia="Calibri" w:hAnsi="Calibri" w:cs="Calibri"/>
            <w:b/>
            <w:bCs/>
            <w:color w:val="00558C"/>
            <w:spacing w:val="-3"/>
            <w:sz w:val="28"/>
            <w:szCs w:val="28"/>
            <w:rPrChange w:id="601" w:author="Alan Grant" w:date="2025-04-01T09:11:00Z">
              <w:rPr>
                <w:rFonts w:ascii="Calibri" w:eastAsia="Calibri" w:hAnsi="Calibri" w:cs="Calibri"/>
                <w:spacing w:val="19"/>
              </w:rPr>
            </w:rPrChange>
          </w:rPr>
          <w:delText xml:space="preserve"> </w:delText>
        </w:r>
        <w:r w:rsidRPr="009E3C77" w:rsidDel="00B362DC">
          <w:rPr>
            <w:rFonts w:ascii="Calibri" w:eastAsia="Calibri" w:hAnsi="Calibri" w:cs="Calibri"/>
            <w:b/>
            <w:bCs/>
            <w:color w:val="00558C"/>
            <w:spacing w:val="-3"/>
            <w:sz w:val="28"/>
            <w:szCs w:val="28"/>
            <w:rPrChange w:id="602" w:author="Alan Grant" w:date="2025-04-01T09:11:00Z">
              <w:rPr>
                <w:rFonts w:ascii="Calibri" w:eastAsia="Calibri" w:hAnsi="Calibri" w:cs="Calibri"/>
                <w:spacing w:val="-2"/>
              </w:rPr>
            </w:rPrChange>
          </w:rPr>
          <w:delText>navigation</w:delText>
        </w:r>
        <w:r w:rsidRPr="009E3C77" w:rsidDel="00B362DC">
          <w:rPr>
            <w:rFonts w:ascii="Calibri" w:eastAsia="Calibri" w:hAnsi="Calibri" w:cs="Calibri"/>
            <w:b/>
            <w:bCs/>
            <w:color w:val="00558C"/>
            <w:spacing w:val="-3"/>
            <w:sz w:val="28"/>
            <w:szCs w:val="28"/>
            <w:rPrChange w:id="603" w:author="Alan Grant" w:date="2025-04-01T09:11:00Z">
              <w:rPr>
                <w:rFonts w:ascii="Calibri" w:eastAsia="Calibri" w:hAnsi="Calibri" w:cs="Calibri"/>
                <w:spacing w:val="9"/>
              </w:rPr>
            </w:rPrChange>
          </w:rPr>
          <w:delText xml:space="preserve"> </w:delText>
        </w:r>
        <w:r w:rsidRPr="009E3C77" w:rsidDel="00B362DC">
          <w:rPr>
            <w:rFonts w:ascii="Calibri" w:eastAsia="Calibri" w:hAnsi="Calibri" w:cs="Calibri"/>
            <w:b/>
            <w:bCs/>
            <w:color w:val="00558C"/>
            <w:spacing w:val="-3"/>
            <w:sz w:val="28"/>
            <w:szCs w:val="28"/>
            <w:rPrChange w:id="604" w:author="Alan Grant" w:date="2025-04-01T09:11:00Z">
              <w:rPr>
                <w:rFonts w:ascii="Calibri" w:eastAsia="Calibri" w:hAnsi="Calibri" w:cs="Calibri"/>
                <w:spacing w:val="-2"/>
              </w:rPr>
            </w:rPrChange>
          </w:rPr>
          <w:delText>are,</w:delText>
        </w:r>
        <w:r w:rsidRPr="009E3C77" w:rsidDel="00B362DC">
          <w:rPr>
            <w:rFonts w:ascii="Calibri" w:eastAsia="Calibri" w:hAnsi="Calibri" w:cs="Calibri"/>
            <w:b/>
            <w:bCs/>
            <w:color w:val="00558C"/>
            <w:spacing w:val="-3"/>
            <w:sz w:val="28"/>
            <w:szCs w:val="28"/>
            <w:rPrChange w:id="605" w:author="Alan Grant" w:date="2025-04-01T09:11:00Z">
              <w:rPr>
                <w:rFonts w:ascii="Calibri" w:eastAsia="Calibri" w:hAnsi="Calibri" w:cs="Calibri"/>
                <w:spacing w:val="9"/>
              </w:rPr>
            </w:rPrChange>
          </w:rPr>
          <w:delText xml:space="preserve"> </w:delText>
        </w:r>
        <w:r w:rsidRPr="009E3C77" w:rsidDel="00B362DC">
          <w:rPr>
            <w:rFonts w:ascii="Calibri" w:eastAsia="Calibri" w:hAnsi="Calibri" w:cs="Calibri"/>
            <w:b/>
            <w:bCs/>
            <w:color w:val="00558C"/>
            <w:spacing w:val="-3"/>
            <w:sz w:val="28"/>
            <w:szCs w:val="28"/>
            <w:rPrChange w:id="606" w:author="Alan Grant" w:date="2025-04-01T09:11:00Z">
              <w:rPr>
                <w:rFonts w:ascii="Calibri" w:eastAsia="Calibri" w:hAnsi="Calibri" w:cs="Calibri"/>
                <w:spacing w:val="-2"/>
              </w:rPr>
            </w:rPrChange>
          </w:rPr>
          <w:delText>and</w:delText>
        </w:r>
        <w:r w:rsidRPr="009E3C77" w:rsidDel="00B362DC">
          <w:rPr>
            <w:rFonts w:ascii="Calibri" w:eastAsia="Calibri" w:hAnsi="Calibri" w:cs="Calibri"/>
            <w:b/>
            <w:bCs/>
            <w:color w:val="00558C"/>
            <w:spacing w:val="-3"/>
            <w:sz w:val="28"/>
            <w:szCs w:val="28"/>
            <w:rPrChange w:id="607" w:author="Alan Grant" w:date="2025-04-01T09:11:00Z">
              <w:rPr>
                <w:rFonts w:ascii="Calibri" w:eastAsia="Calibri" w:hAnsi="Calibri" w:cs="Calibri"/>
                <w:spacing w:val="5"/>
              </w:rPr>
            </w:rPrChange>
          </w:rPr>
          <w:delText xml:space="preserve"> </w:delText>
        </w:r>
        <w:r w:rsidRPr="009E3C77" w:rsidDel="00B362DC">
          <w:rPr>
            <w:rFonts w:ascii="Calibri" w:eastAsia="Calibri" w:hAnsi="Calibri" w:cs="Calibri"/>
            <w:b/>
            <w:bCs/>
            <w:color w:val="00558C"/>
            <w:spacing w:val="-3"/>
            <w:sz w:val="28"/>
            <w:szCs w:val="28"/>
            <w:rPrChange w:id="608" w:author="Alan Grant" w:date="2025-04-01T09:11:00Z">
              <w:rPr>
                <w:rFonts w:ascii="Calibri" w:eastAsia="Calibri" w:hAnsi="Calibri" w:cs="Calibri"/>
                <w:spacing w:val="-2"/>
              </w:rPr>
            </w:rPrChange>
          </w:rPr>
          <w:delText>will</w:delText>
        </w:r>
        <w:r w:rsidRPr="009E3C77" w:rsidDel="00B362DC">
          <w:rPr>
            <w:rFonts w:ascii="Calibri" w:eastAsia="Calibri" w:hAnsi="Calibri" w:cs="Calibri"/>
            <w:b/>
            <w:bCs/>
            <w:color w:val="00558C"/>
            <w:spacing w:val="-3"/>
            <w:sz w:val="28"/>
            <w:szCs w:val="28"/>
            <w:rPrChange w:id="609"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610" w:author="Alan Grant" w:date="2025-04-01T09:11:00Z">
              <w:rPr>
                <w:rFonts w:ascii="Calibri" w:eastAsia="Calibri" w:hAnsi="Calibri" w:cs="Calibri"/>
                <w:spacing w:val="-2"/>
              </w:rPr>
            </w:rPrChange>
          </w:rPr>
          <w:delText>remain,</w:delText>
        </w:r>
        <w:r w:rsidRPr="009E3C77" w:rsidDel="00B362DC">
          <w:rPr>
            <w:rFonts w:ascii="Calibri" w:eastAsia="Calibri" w:hAnsi="Calibri" w:cs="Calibri"/>
            <w:b/>
            <w:bCs/>
            <w:color w:val="00558C"/>
            <w:spacing w:val="-3"/>
            <w:sz w:val="28"/>
            <w:szCs w:val="28"/>
            <w:rPrChange w:id="611" w:author="Alan Grant" w:date="2025-04-01T09:11:00Z">
              <w:rPr>
                <w:rFonts w:ascii="Calibri" w:eastAsia="Calibri" w:hAnsi="Calibri" w:cs="Calibri"/>
                <w:spacing w:val="10"/>
              </w:rPr>
            </w:rPrChange>
          </w:rPr>
          <w:delText xml:space="preserve"> </w:delText>
        </w:r>
        <w:r w:rsidRPr="009E3C77" w:rsidDel="00B362DC">
          <w:rPr>
            <w:rFonts w:ascii="Calibri" w:eastAsia="Calibri" w:hAnsi="Calibri" w:cs="Calibri"/>
            <w:b/>
            <w:bCs/>
            <w:color w:val="00558C"/>
            <w:spacing w:val="-3"/>
            <w:sz w:val="28"/>
            <w:szCs w:val="28"/>
            <w:rPrChange w:id="612" w:author="Alan Grant" w:date="2025-04-01T09:11:00Z">
              <w:rPr>
                <w:rFonts w:ascii="Calibri" w:eastAsia="Calibri" w:hAnsi="Calibri" w:cs="Calibri"/>
                <w:spacing w:val="-2"/>
              </w:rPr>
            </w:rPrChange>
          </w:rPr>
          <w:delText>a</w:delText>
        </w:r>
        <w:r w:rsidRPr="009E3C77" w:rsidDel="00B362DC">
          <w:rPr>
            <w:rFonts w:ascii="Calibri" w:eastAsia="Calibri" w:hAnsi="Calibri" w:cs="Calibri"/>
            <w:b/>
            <w:bCs/>
            <w:color w:val="00558C"/>
            <w:spacing w:val="-3"/>
            <w:sz w:val="28"/>
            <w:szCs w:val="28"/>
            <w:rPrChange w:id="613" w:author="Alan Grant" w:date="2025-04-01T09:11:00Z">
              <w:rPr>
                <w:rFonts w:ascii="Calibri" w:eastAsia="Calibri" w:hAnsi="Calibri" w:cs="Calibri"/>
                <w:spacing w:val="15"/>
              </w:rPr>
            </w:rPrChange>
          </w:rPr>
          <w:delText xml:space="preserve"> </w:delText>
        </w:r>
        <w:r w:rsidRPr="009E3C77" w:rsidDel="00B362DC">
          <w:rPr>
            <w:rFonts w:ascii="Calibri" w:eastAsia="Calibri" w:hAnsi="Calibri" w:cs="Calibri"/>
            <w:b/>
            <w:bCs/>
            <w:color w:val="00558C"/>
            <w:spacing w:val="-3"/>
            <w:sz w:val="28"/>
            <w:szCs w:val="28"/>
            <w:rPrChange w:id="614" w:author="Alan Grant" w:date="2025-04-01T09:11:00Z">
              <w:rPr>
                <w:rFonts w:ascii="Calibri" w:eastAsia="Calibri" w:hAnsi="Calibri" w:cs="Calibri"/>
                <w:spacing w:val="-2"/>
              </w:rPr>
            </w:rPrChange>
          </w:rPr>
          <w:delText>key</w:delText>
        </w:r>
        <w:r w:rsidRPr="009E3C77" w:rsidDel="00B362DC">
          <w:rPr>
            <w:rFonts w:ascii="Calibri" w:eastAsia="Calibri" w:hAnsi="Calibri" w:cs="Calibri"/>
            <w:b/>
            <w:bCs/>
            <w:color w:val="00558C"/>
            <w:spacing w:val="-3"/>
            <w:sz w:val="28"/>
            <w:szCs w:val="28"/>
            <w:rPrChange w:id="615" w:author="Alan Grant" w:date="2025-04-01T09:11:00Z">
              <w:rPr>
                <w:rFonts w:ascii="Calibri" w:eastAsia="Calibri" w:hAnsi="Calibri" w:cs="Calibri"/>
                <w:spacing w:val="18"/>
              </w:rPr>
            </w:rPrChange>
          </w:rPr>
          <w:delText xml:space="preserve"> </w:delText>
        </w:r>
        <w:r w:rsidRPr="009E3C77" w:rsidDel="00B362DC">
          <w:rPr>
            <w:rFonts w:ascii="Calibri" w:eastAsia="Calibri" w:hAnsi="Calibri" w:cs="Calibri"/>
            <w:b/>
            <w:bCs/>
            <w:color w:val="00558C"/>
            <w:spacing w:val="-3"/>
            <w:sz w:val="28"/>
            <w:szCs w:val="28"/>
            <w:rPrChange w:id="616" w:author="Alan Grant" w:date="2025-04-01T09:11:00Z">
              <w:rPr>
                <w:rFonts w:ascii="Calibri" w:eastAsia="Calibri" w:hAnsi="Calibri" w:cs="Calibri"/>
                <w:spacing w:val="-2"/>
              </w:rPr>
            </w:rPrChange>
          </w:rPr>
          <w:delText>part</w:delText>
        </w:r>
        <w:r w:rsidRPr="009E3C77" w:rsidDel="00B362DC">
          <w:rPr>
            <w:rFonts w:ascii="Calibri" w:eastAsia="Calibri" w:hAnsi="Calibri" w:cs="Calibri"/>
            <w:b/>
            <w:bCs/>
            <w:color w:val="00558C"/>
            <w:spacing w:val="-3"/>
            <w:sz w:val="28"/>
            <w:szCs w:val="28"/>
            <w:rPrChange w:id="617" w:author="Alan Grant" w:date="2025-04-01T09:11:00Z">
              <w:rPr>
                <w:rFonts w:ascii="Calibri" w:eastAsia="Calibri" w:hAnsi="Calibri" w:cs="Calibri"/>
                <w:spacing w:val="10"/>
              </w:rPr>
            </w:rPrChange>
          </w:rPr>
          <w:delText xml:space="preserve"> </w:delText>
        </w:r>
        <w:r w:rsidRPr="009E3C77" w:rsidDel="00B362DC">
          <w:rPr>
            <w:rFonts w:ascii="Calibri" w:eastAsia="Calibri" w:hAnsi="Calibri" w:cs="Calibri"/>
            <w:b/>
            <w:bCs/>
            <w:color w:val="00558C"/>
            <w:spacing w:val="-3"/>
            <w:sz w:val="28"/>
            <w:szCs w:val="28"/>
            <w:rPrChange w:id="618" w:author="Alan Grant" w:date="2025-04-01T09:11:00Z">
              <w:rPr>
                <w:rFonts w:ascii="Calibri" w:eastAsia="Calibri" w:hAnsi="Calibri" w:cs="Calibri"/>
                <w:spacing w:val="-2"/>
              </w:rPr>
            </w:rPrChange>
          </w:rPr>
          <w:delText>of</w:delText>
        </w:r>
        <w:r w:rsidRPr="009E3C77" w:rsidDel="00B362DC">
          <w:rPr>
            <w:rFonts w:ascii="Calibri" w:eastAsia="Calibri" w:hAnsi="Calibri" w:cs="Calibri"/>
            <w:b/>
            <w:bCs/>
            <w:color w:val="00558C"/>
            <w:spacing w:val="-3"/>
            <w:sz w:val="28"/>
            <w:szCs w:val="28"/>
            <w:rPrChange w:id="619" w:author="Alan Grant" w:date="2025-04-01T09:11:00Z">
              <w:rPr>
                <w:rFonts w:ascii="Calibri" w:eastAsia="Calibri" w:hAnsi="Calibri" w:cs="Calibri"/>
                <w:spacing w:val="2"/>
              </w:rPr>
            </w:rPrChange>
          </w:rPr>
          <w:delText xml:space="preserve"> </w:delText>
        </w:r>
        <w:r w:rsidRPr="009E3C77" w:rsidDel="00B362DC">
          <w:rPr>
            <w:rFonts w:ascii="Calibri" w:eastAsia="Calibri" w:hAnsi="Calibri" w:cs="Calibri"/>
            <w:b/>
            <w:bCs/>
            <w:color w:val="00558C"/>
            <w:spacing w:val="-3"/>
            <w:sz w:val="28"/>
            <w:szCs w:val="28"/>
            <w:rPrChange w:id="620" w:author="Alan Grant" w:date="2025-04-01T09:11:00Z">
              <w:rPr>
                <w:rFonts w:ascii="Calibri" w:eastAsia="Calibri" w:hAnsi="Calibri" w:cs="Calibri"/>
                <w:spacing w:val="-2"/>
              </w:rPr>
            </w:rPrChange>
          </w:rPr>
          <w:delText>the</w:delText>
        </w:r>
        <w:r w:rsidRPr="009E3C77" w:rsidDel="00B362DC">
          <w:rPr>
            <w:rFonts w:ascii="Calibri" w:eastAsia="Calibri" w:hAnsi="Calibri" w:cs="Calibri"/>
            <w:b/>
            <w:bCs/>
            <w:color w:val="00558C"/>
            <w:spacing w:val="-3"/>
            <w:sz w:val="28"/>
            <w:szCs w:val="28"/>
            <w:rPrChange w:id="621"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622" w:author="Alan Grant" w:date="2025-04-01T09:11:00Z">
              <w:rPr>
                <w:rFonts w:ascii="Calibri" w:eastAsia="Calibri" w:hAnsi="Calibri" w:cs="Calibri"/>
                <w:spacing w:val="-2"/>
              </w:rPr>
            </w:rPrChange>
          </w:rPr>
          <w:delText>approach to</w:delText>
        </w:r>
        <w:r w:rsidRPr="009E3C77" w:rsidDel="00B362DC">
          <w:rPr>
            <w:rFonts w:ascii="Calibri" w:eastAsia="Calibri" w:hAnsi="Calibri" w:cs="Calibri"/>
            <w:b/>
            <w:bCs/>
            <w:color w:val="00558C"/>
            <w:spacing w:val="-3"/>
            <w:sz w:val="28"/>
            <w:szCs w:val="28"/>
            <w:rPrChange w:id="623" w:author="Alan Grant" w:date="2025-04-01T09:11:00Z">
              <w:rPr>
                <w:rFonts w:ascii="Calibri" w:eastAsia="Calibri" w:hAnsi="Calibri" w:cs="Calibri"/>
                <w:spacing w:val="33"/>
                <w:w w:val="101"/>
              </w:rPr>
            </w:rPrChange>
          </w:rPr>
          <w:delText xml:space="preserve"> </w:delText>
        </w:r>
        <w:r w:rsidRPr="009E3C77" w:rsidDel="00B362DC">
          <w:rPr>
            <w:rFonts w:ascii="Calibri" w:eastAsia="Calibri" w:hAnsi="Calibri" w:cs="Calibri"/>
            <w:b/>
            <w:bCs/>
            <w:color w:val="00558C"/>
            <w:spacing w:val="-3"/>
            <w:sz w:val="28"/>
            <w:szCs w:val="28"/>
            <w:rPrChange w:id="624" w:author="Alan Grant" w:date="2025-04-01T09:11:00Z">
              <w:rPr>
                <w:rFonts w:ascii="Calibri" w:eastAsia="Calibri" w:hAnsi="Calibri" w:cs="Calibri"/>
                <w:spacing w:val="-2"/>
              </w:rPr>
            </w:rPrChange>
          </w:rPr>
          <w:delText>risk</w:delText>
        </w:r>
        <w:r w:rsidRPr="009E3C77" w:rsidDel="00B362DC">
          <w:rPr>
            <w:rFonts w:ascii="Calibri" w:eastAsia="Calibri" w:hAnsi="Calibri" w:cs="Calibri"/>
            <w:b/>
            <w:bCs/>
            <w:color w:val="00558C"/>
            <w:spacing w:val="-3"/>
            <w:sz w:val="28"/>
            <w:szCs w:val="28"/>
            <w:rPrChange w:id="625" w:author="Alan Grant" w:date="2025-04-01T09:11:00Z">
              <w:rPr>
                <w:rFonts w:ascii="Calibri" w:eastAsia="Calibri" w:hAnsi="Calibri" w:cs="Calibri"/>
                <w:spacing w:val="15"/>
              </w:rPr>
            </w:rPrChange>
          </w:rPr>
          <w:delText xml:space="preserve"> </w:delText>
        </w:r>
        <w:r w:rsidRPr="009E3C77" w:rsidDel="00B362DC">
          <w:rPr>
            <w:rFonts w:ascii="Calibri" w:eastAsia="Calibri" w:hAnsi="Calibri" w:cs="Calibri"/>
            <w:b/>
            <w:bCs/>
            <w:color w:val="00558C"/>
            <w:spacing w:val="-3"/>
            <w:sz w:val="28"/>
            <w:szCs w:val="28"/>
            <w:rPrChange w:id="626" w:author="Alan Grant" w:date="2025-04-01T09:11:00Z">
              <w:rPr>
                <w:rFonts w:ascii="Calibri" w:eastAsia="Calibri" w:hAnsi="Calibri" w:cs="Calibri"/>
                <w:spacing w:val="-2"/>
              </w:rPr>
            </w:rPrChange>
          </w:rPr>
          <w:delText>mitigation.</w:delText>
        </w:r>
      </w:del>
    </w:p>
    <w:p w14:paraId="1E631F57" w14:textId="792355B5" w:rsidR="00F27F90" w:rsidRPr="009E3C77" w:rsidDel="00B362DC" w:rsidRDefault="00DE6361">
      <w:pPr>
        <w:pStyle w:val="BodyText"/>
        <w:spacing w:before="85" w:line="179" w:lineRule="auto"/>
        <w:ind w:left="48"/>
        <w:jc w:val="left"/>
        <w:outlineLvl w:val="0"/>
        <w:rPr>
          <w:del w:id="627" w:author="Alan Grant" w:date="2025-03-31T15:26:00Z"/>
          <w:b/>
          <w:bCs/>
          <w:color w:val="00558C"/>
          <w:spacing w:val="-3"/>
          <w:sz w:val="28"/>
          <w:szCs w:val="28"/>
          <w:rPrChange w:id="628" w:author="Alan Grant" w:date="2025-04-01T09:11:00Z">
            <w:rPr>
              <w:del w:id="629" w:author="Alan Grant" w:date="2025-03-31T15:26:00Z"/>
            </w:rPr>
          </w:rPrChange>
        </w:rPr>
        <w:pPrChange w:id="630" w:author="Alan Grant" w:date="2025-04-01T09:11:00Z">
          <w:pPr>
            <w:pStyle w:val="BodyText"/>
            <w:spacing w:before="166" w:line="232" w:lineRule="auto"/>
            <w:ind w:left="37" w:right="792" w:hanging="7"/>
          </w:pPr>
        </w:pPrChange>
      </w:pPr>
      <w:del w:id="631" w:author="Alan Grant" w:date="2025-03-31T15:26:00Z">
        <w:r w:rsidRPr="009E3C77" w:rsidDel="00B362DC">
          <w:rPr>
            <w:rFonts w:ascii="Calibri" w:eastAsia="Calibri" w:hAnsi="Calibri" w:cs="Calibri"/>
            <w:b/>
            <w:bCs/>
            <w:color w:val="00558C"/>
            <w:spacing w:val="-3"/>
            <w:sz w:val="28"/>
            <w:szCs w:val="28"/>
            <w:rPrChange w:id="632" w:author="Alan Grant" w:date="2025-04-01T09:11:00Z">
              <w:rPr>
                <w:rFonts w:ascii="Calibri" w:eastAsia="Calibri" w:hAnsi="Calibri" w:cs="Calibri"/>
                <w:spacing w:val="-2"/>
              </w:rPr>
            </w:rPrChange>
          </w:rPr>
          <w:delText>The</w:delText>
        </w:r>
        <w:r w:rsidRPr="009E3C77" w:rsidDel="00B362DC">
          <w:rPr>
            <w:rFonts w:ascii="Calibri" w:eastAsia="Calibri" w:hAnsi="Calibri" w:cs="Calibri"/>
            <w:b/>
            <w:bCs/>
            <w:color w:val="00558C"/>
            <w:spacing w:val="-3"/>
            <w:sz w:val="28"/>
            <w:szCs w:val="28"/>
            <w:rPrChange w:id="633" w:author="Alan Grant" w:date="2025-04-01T09:11:00Z">
              <w:rPr>
                <w:rFonts w:ascii="Calibri" w:eastAsia="Calibri" w:hAnsi="Calibri" w:cs="Calibri"/>
                <w:spacing w:val="32"/>
                <w:w w:val="101"/>
              </w:rPr>
            </w:rPrChange>
          </w:rPr>
          <w:delText xml:space="preserve"> </w:delText>
        </w:r>
        <w:r w:rsidRPr="009E3C77" w:rsidDel="00B362DC">
          <w:rPr>
            <w:rFonts w:ascii="Calibri" w:eastAsia="Calibri" w:hAnsi="Calibri" w:cs="Calibri"/>
            <w:b/>
            <w:bCs/>
            <w:color w:val="00558C"/>
            <w:spacing w:val="-3"/>
            <w:sz w:val="28"/>
            <w:szCs w:val="28"/>
            <w:rPrChange w:id="634" w:author="Alan Grant" w:date="2025-04-01T09:11:00Z">
              <w:rPr>
                <w:rFonts w:ascii="Calibri" w:eastAsia="Calibri" w:hAnsi="Calibri" w:cs="Calibri"/>
                <w:spacing w:val="-2"/>
              </w:rPr>
            </w:rPrChange>
          </w:rPr>
          <w:delText>removal</w:delText>
        </w:r>
        <w:r w:rsidRPr="009E3C77" w:rsidDel="00B362DC">
          <w:rPr>
            <w:rFonts w:ascii="Calibri" w:eastAsia="Calibri" w:hAnsi="Calibri" w:cs="Calibri"/>
            <w:b/>
            <w:bCs/>
            <w:color w:val="00558C"/>
            <w:spacing w:val="-3"/>
            <w:sz w:val="28"/>
            <w:szCs w:val="28"/>
            <w:rPrChange w:id="635" w:author="Alan Grant" w:date="2025-04-01T09:11:00Z">
              <w:rPr>
                <w:rFonts w:ascii="Calibri" w:eastAsia="Calibri" w:hAnsi="Calibri" w:cs="Calibri"/>
                <w:spacing w:val="24"/>
                <w:w w:val="101"/>
              </w:rPr>
            </w:rPrChange>
          </w:rPr>
          <w:delText xml:space="preserve"> </w:delText>
        </w:r>
        <w:r w:rsidRPr="009E3C77" w:rsidDel="00B362DC">
          <w:rPr>
            <w:rFonts w:ascii="Calibri" w:eastAsia="Calibri" w:hAnsi="Calibri" w:cs="Calibri"/>
            <w:b/>
            <w:bCs/>
            <w:color w:val="00558C"/>
            <w:spacing w:val="-3"/>
            <w:sz w:val="28"/>
            <w:szCs w:val="28"/>
            <w:rPrChange w:id="636" w:author="Alan Grant" w:date="2025-04-01T09:11:00Z">
              <w:rPr>
                <w:rFonts w:ascii="Calibri" w:eastAsia="Calibri" w:hAnsi="Calibri" w:cs="Calibri"/>
                <w:spacing w:val="-2"/>
              </w:rPr>
            </w:rPrChange>
          </w:rPr>
          <w:delText>of</w:delText>
        </w:r>
        <w:r w:rsidRPr="009E3C77" w:rsidDel="00B362DC">
          <w:rPr>
            <w:rFonts w:ascii="Calibri" w:eastAsia="Calibri" w:hAnsi="Calibri" w:cs="Calibri"/>
            <w:b/>
            <w:bCs/>
            <w:color w:val="00558C"/>
            <w:spacing w:val="-3"/>
            <w:sz w:val="28"/>
            <w:szCs w:val="28"/>
            <w:rPrChange w:id="637" w:author="Alan Grant" w:date="2025-04-01T09:11:00Z">
              <w:rPr>
                <w:rFonts w:ascii="Calibri" w:eastAsia="Calibri" w:hAnsi="Calibri" w:cs="Calibri"/>
                <w:spacing w:val="16"/>
              </w:rPr>
            </w:rPrChange>
          </w:rPr>
          <w:delText xml:space="preserve"> </w:delText>
        </w:r>
        <w:r w:rsidRPr="009E3C77" w:rsidDel="00B362DC">
          <w:rPr>
            <w:rFonts w:ascii="Calibri" w:eastAsia="Calibri" w:hAnsi="Calibri" w:cs="Calibri"/>
            <w:b/>
            <w:bCs/>
            <w:color w:val="00558C"/>
            <w:spacing w:val="-3"/>
            <w:sz w:val="28"/>
            <w:szCs w:val="28"/>
            <w:rPrChange w:id="638" w:author="Alan Grant" w:date="2025-04-01T09:11:00Z">
              <w:rPr>
                <w:rFonts w:ascii="Calibri" w:eastAsia="Calibri" w:hAnsi="Calibri" w:cs="Calibri"/>
                <w:spacing w:val="-2"/>
              </w:rPr>
            </w:rPrChange>
          </w:rPr>
          <w:delText>the</w:delText>
        </w:r>
        <w:r w:rsidRPr="009E3C77" w:rsidDel="00B362DC">
          <w:rPr>
            <w:rFonts w:ascii="Calibri" w:eastAsia="Calibri" w:hAnsi="Calibri" w:cs="Calibri"/>
            <w:b/>
            <w:bCs/>
            <w:color w:val="00558C"/>
            <w:spacing w:val="-3"/>
            <w:sz w:val="28"/>
            <w:szCs w:val="28"/>
            <w:rPrChange w:id="639" w:author="Alan Grant" w:date="2025-04-01T09:11:00Z">
              <w:rPr>
                <w:rFonts w:ascii="Calibri" w:eastAsia="Calibri" w:hAnsi="Calibri" w:cs="Calibri"/>
                <w:spacing w:val="32"/>
              </w:rPr>
            </w:rPrChange>
          </w:rPr>
          <w:delText xml:space="preserve"> </w:delText>
        </w:r>
        <w:r w:rsidRPr="009E3C77" w:rsidDel="00B362DC">
          <w:rPr>
            <w:rFonts w:ascii="Calibri" w:eastAsia="Calibri" w:hAnsi="Calibri" w:cs="Calibri"/>
            <w:b/>
            <w:bCs/>
            <w:color w:val="00558C"/>
            <w:spacing w:val="-3"/>
            <w:sz w:val="28"/>
            <w:szCs w:val="28"/>
            <w:rPrChange w:id="640" w:author="Alan Grant" w:date="2025-04-01T09:11:00Z">
              <w:rPr>
                <w:rFonts w:ascii="Calibri" w:eastAsia="Calibri" w:hAnsi="Calibri" w:cs="Calibri"/>
                <w:spacing w:val="-2"/>
              </w:rPr>
            </w:rPrChange>
          </w:rPr>
          <w:delText>requirement</w:delText>
        </w:r>
        <w:r w:rsidRPr="009E3C77" w:rsidDel="00B362DC">
          <w:rPr>
            <w:rFonts w:ascii="Calibri" w:eastAsia="Calibri" w:hAnsi="Calibri" w:cs="Calibri"/>
            <w:b/>
            <w:bCs/>
            <w:color w:val="00558C"/>
            <w:spacing w:val="-3"/>
            <w:sz w:val="28"/>
            <w:szCs w:val="28"/>
            <w:rPrChange w:id="641" w:author="Alan Grant" w:date="2025-04-01T09:11:00Z">
              <w:rPr>
                <w:rFonts w:ascii="Calibri" w:eastAsia="Calibri" w:hAnsi="Calibri" w:cs="Calibri"/>
                <w:spacing w:val="19"/>
              </w:rPr>
            </w:rPrChange>
          </w:rPr>
          <w:delText xml:space="preserve"> </w:delText>
        </w:r>
        <w:r w:rsidRPr="009E3C77" w:rsidDel="00B362DC">
          <w:rPr>
            <w:rFonts w:ascii="Calibri" w:eastAsia="Calibri" w:hAnsi="Calibri" w:cs="Calibri"/>
            <w:b/>
            <w:bCs/>
            <w:color w:val="00558C"/>
            <w:spacing w:val="-3"/>
            <w:sz w:val="28"/>
            <w:szCs w:val="28"/>
            <w:rPrChange w:id="642" w:author="Alan Grant" w:date="2025-04-01T09:11:00Z">
              <w:rPr>
                <w:rFonts w:ascii="Calibri" w:eastAsia="Calibri" w:hAnsi="Calibri" w:cs="Calibri"/>
                <w:spacing w:val="-2"/>
              </w:rPr>
            </w:rPrChange>
          </w:rPr>
          <w:delText>to</w:delText>
        </w:r>
        <w:r w:rsidRPr="009E3C77" w:rsidDel="00B362DC">
          <w:rPr>
            <w:rFonts w:ascii="Calibri" w:eastAsia="Calibri" w:hAnsi="Calibri" w:cs="Calibri"/>
            <w:b/>
            <w:bCs/>
            <w:color w:val="00558C"/>
            <w:spacing w:val="-3"/>
            <w:sz w:val="28"/>
            <w:szCs w:val="28"/>
            <w:rPrChange w:id="643"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644" w:author="Alan Grant" w:date="2025-04-01T09:11:00Z">
              <w:rPr>
                <w:rFonts w:ascii="Calibri" w:eastAsia="Calibri" w:hAnsi="Calibri" w:cs="Calibri"/>
                <w:spacing w:val="-2"/>
              </w:rPr>
            </w:rPrChange>
          </w:rPr>
          <w:delText>trigger</w:delText>
        </w:r>
        <w:r w:rsidRPr="009E3C77" w:rsidDel="00B362DC">
          <w:rPr>
            <w:rFonts w:ascii="Calibri" w:eastAsia="Calibri" w:hAnsi="Calibri" w:cs="Calibri"/>
            <w:b/>
            <w:bCs/>
            <w:color w:val="00558C"/>
            <w:spacing w:val="-3"/>
            <w:sz w:val="28"/>
            <w:szCs w:val="28"/>
            <w:rPrChange w:id="645" w:author="Alan Grant" w:date="2025-04-01T09:11:00Z">
              <w:rPr>
                <w:rFonts w:ascii="Calibri" w:eastAsia="Calibri" w:hAnsi="Calibri" w:cs="Calibri"/>
                <w:spacing w:val="33"/>
              </w:rPr>
            </w:rPrChange>
          </w:rPr>
          <w:delText xml:space="preserve"> </w:delText>
        </w:r>
      </w:del>
      <w:ins w:id="646" w:author="Paul Mueller" w:date="2024-10-22T09:18:00Z">
        <w:del w:id="647" w:author="Alan Grant" w:date="2025-03-31T15:26:00Z">
          <w:r w:rsidR="00C55BA1" w:rsidRPr="009E3C77" w:rsidDel="00B362DC">
            <w:rPr>
              <w:rFonts w:ascii="Calibri" w:eastAsia="Calibri" w:hAnsi="Calibri" w:cs="Calibri"/>
              <w:b/>
              <w:bCs/>
              <w:color w:val="00558C"/>
              <w:spacing w:val="-3"/>
              <w:sz w:val="28"/>
              <w:szCs w:val="28"/>
              <w:rPrChange w:id="648" w:author="Alan Grant" w:date="2025-04-01T09:11:00Z">
                <w:rPr>
                  <w:rFonts w:ascii="Calibri" w:eastAsia="Calibri" w:hAnsi="Calibri" w:cs="Calibri"/>
                  <w:spacing w:val="33"/>
                </w:rPr>
              </w:rPrChange>
            </w:rPr>
            <w:delText>r</w:delText>
          </w:r>
        </w:del>
      </w:ins>
      <w:del w:id="649" w:author="Alan Grant" w:date="2025-03-31T15:26:00Z">
        <w:r w:rsidRPr="009E3C77" w:rsidDel="00B362DC">
          <w:rPr>
            <w:rFonts w:ascii="Calibri" w:eastAsia="Calibri" w:hAnsi="Calibri" w:cs="Calibri"/>
            <w:b/>
            <w:bCs/>
            <w:color w:val="00558C"/>
            <w:spacing w:val="-3"/>
            <w:sz w:val="28"/>
            <w:szCs w:val="28"/>
            <w:rPrChange w:id="650" w:author="Alan Grant" w:date="2025-04-01T09:11:00Z">
              <w:rPr>
                <w:rFonts w:ascii="Calibri" w:eastAsia="Calibri" w:hAnsi="Calibri" w:cs="Calibri"/>
                <w:spacing w:val="-2"/>
              </w:rPr>
            </w:rPrChange>
          </w:rPr>
          <w:delText>Racons</w:delText>
        </w:r>
        <w:r w:rsidRPr="009E3C77" w:rsidDel="00B362DC">
          <w:rPr>
            <w:rFonts w:ascii="Calibri" w:eastAsia="Calibri" w:hAnsi="Calibri" w:cs="Calibri"/>
            <w:b/>
            <w:bCs/>
            <w:color w:val="00558C"/>
            <w:spacing w:val="-3"/>
            <w:sz w:val="28"/>
            <w:szCs w:val="28"/>
            <w:rPrChange w:id="651" w:author="Alan Grant" w:date="2025-04-01T09:11:00Z">
              <w:rPr>
                <w:rFonts w:ascii="Calibri" w:eastAsia="Calibri" w:hAnsi="Calibri" w:cs="Calibri"/>
                <w:spacing w:val="25"/>
                <w:w w:val="101"/>
              </w:rPr>
            </w:rPrChange>
          </w:rPr>
          <w:delText xml:space="preserve"> </w:delText>
        </w:r>
        <w:r w:rsidRPr="009E3C77" w:rsidDel="00B362DC">
          <w:rPr>
            <w:rFonts w:ascii="Calibri" w:eastAsia="Calibri" w:hAnsi="Calibri" w:cs="Calibri"/>
            <w:b/>
            <w:bCs/>
            <w:color w:val="00558C"/>
            <w:spacing w:val="-3"/>
            <w:sz w:val="28"/>
            <w:szCs w:val="28"/>
            <w:rPrChange w:id="652" w:author="Alan Grant" w:date="2025-04-01T09:11:00Z">
              <w:rPr>
                <w:rFonts w:ascii="Calibri" w:eastAsia="Calibri" w:hAnsi="Calibri" w:cs="Calibri"/>
                <w:spacing w:val="-2"/>
              </w:rPr>
            </w:rPrChange>
          </w:rPr>
          <w:delText>does</w:delText>
        </w:r>
        <w:r w:rsidRPr="009E3C77" w:rsidDel="00B362DC">
          <w:rPr>
            <w:rFonts w:ascii="Calibri" w:eastAsia="Calibri" w:hAnsi="Calibri" w:cs="Calibri"/>
            <w:b/>
            <w:bCs/>
            <w:color w:val="00558C"/>
            <w:spacing w:val="-3"/>
            <w:sz w:val="28"/>
            <w:szCs w:val="28"/>
            <w:rPrChange w:id="653" w:author="Alan Grant" w:date="2025-04-01T09:11:00Z">
              <w:rPr>
                <w:rFonts w:ascii="Calibri" w:eastAsia="Calibri" w:hAnsi="Calibri" w:cs="Calibri"/>
                <w:spacing w:val="31"/>
                <w:w w:val="101"/>
              </w:rPr>
            </w:rPrChange>
          </w:rPr>
          <w:delText xml:space="preserve"> </w:delText>
        </w:r>
        <w:r w:rsidRPr="009E3C77" w:rsidDel="00B362DC">
          <w:rPr>
            <w:rFonts w:ascii="Calibri" w:eastAsia="Calibri" w:hAnsi="Calibri" w:cs="Calibri"/>
            <w:b/>
            <w:bCs/>
            <w:color w:val="00558C"/>
            <w:spacing w:val="-3"/>
            <w:sz w:val="28"/>
            <w:szCs w:val="28"/>
            <w:rPrChange w:id="654" w:author="Alan Grant" w:date="2025-04-01T09:11:00Z">
              <w:rPr>
                <w:rFonts w:ascii="Calibri" w:eastAsia="Calibri" w:hAnsi="Calibri" w:cs="Calibri"/>
                <w:spacing w:val="-2"/>
              </w:rPr>
            </w:rPrChange>
          </w:rPr>
          <w:delText>not</w:delText>
        </w:r>
        <w:r w:rsidRPr="009E3C77" w:rsidDel="00B362DC">
          <w:rPr>
            <w:rFonts w:ascii="Calibri" w:eastAsia="Calibri" w:hAnsi="Calibri" w:cs="Calibri"/>
            <w:b/>
            <w:bCs/>
            <w:color w:val="00558C"/>
            <w:spacing w:val="-3"/>
            <w:sz w:val="28"/>
            <w:szCs w:val="28"/>
            <w:rPrChange w:id="655" w:author="Alan Grant" w:date="2025-04-01T09:11:00Z">
              <w:rPr>
                <w:rFonts w:ascii="Calibri" w:eastAsia="Calibri" w:hAnsi="Calibri" w:cs="Calibri"/>
                <w:spacing w:val="32"/>
              </w:rPr>
            </w:rPrChange>
          </w:rPr>
          <w:delText xml:space="preserve"> </w:delText>
        </w:r>
        <w:r w:rsidRPr="009E3C77" w:rsidDel="00B362DC">
          <w:rPr>
            <w:rFonts w:ascii="Calibri" w:eastAsia="Calibri" w:hAnsi="Calibri" w:cs="Calibri"/>
            <w:b/>
            <w:bCs/>
            <w:color w:val="00558C"/>
            <w:spacing w:val="-3"/>
            <w:sz w:val="28"/>
            <w:szCs w:val="28"/>
            <w:rPrChange w:id="656" w:author="Alan Grant" w:date="2025-04-01T09:11:00Z">
              <w:rPr>
                <w:rFonts w:ascii="Calibri" w:eastAsia="Calibri" w:hAnsi="Calibri" w:cs="Calibri"/>
                <w:spacing w:val="-2"/>
              </w:rPr>
            </w:rPrChange>
          </w:rPr>
          <w:delText>necessarily</w:delText>
        </w:r>
        <w:r w:rsidRPr="009E3C77" w:rsidDel="00B362DC">
          <w:rPr>
            <w:rFonts w:ascii="Calibri" w:eastAsia="Calibri" w:hAnsi="Calibri" w:cs="Calibri"/>
            <w:b/>
            <w:bCs/>
            <w:color w:val="00558C"/>
            <w:spacing w:val="-3"/>
            <w:sz w:val="28"/>
            <w:szCs w:val="28"/>
            <w:rPrChange w:id="657" w:author="Alan Grant" w:date="2025-04-01T09:11:00Z">
              <w:rPr>
                <w:rFonts w:ascii="Calibri" w:eastAsia="Calibri" w:hAnsi="Calibri" w:cs="Calibri"/>
                <w:spacing w:val="30"/>
              </w:rPr>
            </w:rPrChange>
          </w:rPr>
          <w:delText xml:space="preserve"> </w:delText>
        </w:r>
        <w:r w:rsidRPr="009E3C77" w:rsidDel="00B362DC">
          <w:rPr>
            <w:rFonts w:ascii="Calibri" w:eastAsia="Calibri" w:hAnsi="Calibri" w:cs="Calibri"/>
            <w:b/>
            <w:bCs/>
            <w:color w:val="00558C"/>
            <w:spacing w:val="-3"/>
            <w:sz w:val="28"/>
            <w:szCs w:val="28"/>
            <w:rPrChange w:id="658" w:author="Alan Grant" w:date="2025-04-01T09:11:00Z">
              <w:rPr>
                <w:rFonts w:ascii="Calibri" w:eastAsia="Calibri" w:hAnsi="Calibri" w:cs="Calibri"/>
                <w:spacing w:val="-2"/>
              </w:rPr>
            </w:rPrChange>
          </w:rPr>
          <w:delText>mean</w:delText>
        </w:r>
        <w:r w:rsidRPr="009E3C77" w:rsidDel="00B362DC">
          <w:rPr>
            <w:rFonts w:ascii="Calibri" w:eastAsia="Calibri" w:hAnsi="Calibri" w:cs="Calibri"/>
            <w:b/>
            <w:bCs/>
            <w:color w:val="00558C"/>
            <w:spacing w:val="-3"/>
            <w:sz w:val="28"/>
            <w:szCs w:val="28"/>
            <w:rPrChange w:id="659"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660" w:author="Alan Grant" w:date="2025-04-01T09:11:00Z">
              <w:rPr>
                <w:rFonts w:ascii="Calibri" w:eastAsia="Calibri" w:hAnsi="Calibri" w:cs="Calibri"/>
                <w:spacing w:val="-2"/>
              </w:rPr>
            </w:rPrChange>
          </w:rPr>
          <w:delText>that</w:delText>
        </w:r>
        <w:r w:rsidRPr="009E3C77" w:rsidDel="00B362DC">
          <w:rPr>
            <w:rFonts w:ascii="Calibri" w:eastAsia="Calibri" w:hAnsi="Calibri" w:cs="Calibri"/>
            <w:b/>
            <w:bCs/>
            <w:color w:val="00558C"/>
            <w:spacing w:val="-3"/>
            <w:sz w:val="28"/>
            <w:szCs w:val="28"/>
            <w:rPrChange w:id="661" w:author="Alan Grant" w:date="2025-04-01T09:11:00Z">
              <w:rPr>
                <w:rFonts w:ascii="Calibri" w:eastAsia="Calibri" w:hAnsi="Calibri" w:cs="Calibri"/>
                <w:spacing w:val="34"/>
              </w:rPr>
            </w:rPrChange>
          </w:rPr>
          <w:delText xml:space="preserve"> </w:delText>
        </w:r>
      </w:del>
      <w:ins w:id="662" w:author="Paul Mueller" w:date="2024-10-22T09:18:00Z">
        <w:del w:id="663" w:author="Alan Grant" w:date="2025-03-31T15:26:00Z">
          <w:r w:rsidR="00C55BA1" w:rsidRPr="009E3C77" w:rsidDel="00B362DC">
            <w:rPr>
              <w:rFonts w:ascii="Calibri" w:eastAsia="Calibri" w:hAnsi="Calibri" w:cs="Calibri"/>
              <w:b/>
              <w:bCs/>
              <w:color w:val="00558C"/>
              <w:spacing w:val="-3"/>
              <w:sz w:val="28"/>
              <w:szCs w:val="28"/>
              <w:rPrChange w:id="664" w:author="Alan Grant" w:date="2025-04-01T09:11:00Z">
                <w:rPr>
                  <w:rFonts w:ascii="Calibri" w:eastAsia="Calibri" w:hAnsi="Calibri" w:cs="Calibri"/>
                  <w:spacing w:val="34"/>
                </w:rPr>
              </w:rPrChange>
            </w:rPr>
            <w:delText>r</w:delText>
          </w:r>
        </w:del>
      </w:ins>
      <w:del w:id="665" w:author="Alan Grant" w:date="2025-03-31T15:26:00Z">
        <w:r w:rsidRPr="009E3C77" w:rsidDel="00B362DC">
          <w:rPr>
            <w:rFonts w:ascii="Calibri" w:eastAsia="Calibri" w:hAnsi="Calibri" w:cs="Calibri"/>
            <w:b/>
            <w:bCs/>
            <w:color w:val="00558C"/>
            <w:spacing w:val="-3"/>
            <w:sz w:val="28"/>
            <w:szCs w:val="28"/>
            <w:rPrChange w:id="666" w:author="Alan Grant" w:date="2025-04-01T09:11:00Z">
              <w:rPr>
                <w:rFonts w:ascii="Calibri" w:eastAsia="Calibri" w:hAnsi="Calibri" w:cs="Calibri"/>
                <w:spacing w:val="-2"/>
              </w:rPr>
            </w:rPrChange>
          </w:rPr>
          <w:delText>Racons</w:delText>
        </w:r>
        <w:r w:rsidRPr="009E3C77" w:rsidDel="00B362DC">
          <w:rPr>
            <w:rFonts w:ascii="Calibri" w:eastAsia="Calibri" w:hAnsi="Calibri" w:cs="Calibri"/>
            <w:b/>
            <w:bCs/>
            <w:color w:val="00558C"/>
            <w:spacing w:val="-3"/>
            <w:sz w:val="28"/>
            <w:szCs w:val="28"/>
            <w:rPrChange w:id="667" w:author="Alan Grant" w:date="2025-04-01T09:11:00Z">
              <w:rPr>
                <w:rFonts w:ascii="Calibri" w:eastAsia="Calibri" w:hAnsi="Calibri" w:cs="Calibri"/>
                <w:spacing w:val="21"/>
              </w:rPr>
            </w:rPrChange>
          </w:rPr>
          <w:delText xml:space="preserve"> </w:delText>
        </w:r>
        <w:r w:rsidRPr="009E3C77" w:rsidDel="00B362DC">
          <w:rPr>
            <w:rFonts w:ascii="Calibri" w:eastAsia="Calibri" w:hAnsi="Calibri" w:cs="Calibri"/>
            <w:b/>
            <w:bCs/>
            <w:color w:val="00558C"/>
            <w:spacing w:val="-3"/>
            <w:sz w:val="28"/>
            <w:szCs w:val="28"/>
            <w:rPrChange w:id="668" w:author="Alan Grant" w:date="2025-04-01T09:11:00Z">
              <w:rPr>
                <w:rFonts w:ascii="Calibri" w:eastAsia="Calibri" w:hAnsi="Calibri" w:cs="Calibri"/>
                <w:spacing w:val="-2"/>
              </w:rPr>
            </w:rPrChange>
          </w:rPr>
          <w:delText>will</w:delText>
        </w:r>
        <w:r w:rsidRPr="009E3C77" w:rsidDel="00B362DC">
          <w:rPr>
            <w:rFonts w:ascii="Calibri" w:eastAsia="Calibri" w:hAnsi="Calibri" w:cs="Calibri"/>
            <w:b/>
            <w:bCs/>
            <w:color w:val="00558C"/>
            <w:spacing w:val="-3"/>
            <w:sz w:val="28"/>
            <w:szCs w:val="28"/>
            <w:rPrChange w:id="669" w:author="Alan Grant" w:date="2025-04-01T09:11:00Z">
              <w:rPr>
                <w:rFonts w:ascii="Calibri" w:eastAsia="Calibri" w:hAnsi="Calibri" w:cs="Calibri"/>
                <w:spacing w:val="31"/>
              </w:rPr>
            </w:rPrChange>
          </w:rPr>
          <w:delText xml:space="preserve"> </w:delText>
        </w:r>
        <w:r w:rsidRPr="009E3C77" w:rsidDel="00B362DC">
          <w:rPr>
            <w:rFonts w:ascii="Calibri" w:eastAsia="Calibri" w:hAnsi="Calibri" w:cs="Calibri"/>
            <w:b/>
            <w:bCs/>
            <w:color w:val="00558C"/>
            <w:spacing w:val="-3"/>
            <w:sz w:val="28"/>
            <w:szCs w:val="28"/>
            <w:rPrChange w:id="670" w:author="Alan Grant" w:date="2025-04-01T09:11:00Z">
              <w:rPr>
                <w:rFonts w:ascii="Calibri" w:eastAsia="Calibri" w:hAnsi="Calibri" w:cs="Calibri"/>
                <w:spacing w:val="-2"/>
              </w:rPr>
            </w:rPrChange>
          </w:rPr>
          <w:delText>n</w:delText>
        </w:r>
        <w:r w:rsidRPr="009E3C77" w:rsidDel="00B362DC">
          <w:rPr>
            <w:rFonts w:ascii="Calibri" w:eastAsia="Calibri" w:hAnsi="Calibri" w:cs="Calibri"/>
            <w:b/>
            <w:bCs/>
            <w:color w:val="00558C"/>
            <w:spacing w:val="-3"/>
            <w:sz w:val="28"/>
            <w:szCs w:val="28"/>
            <w:rPrChange w:id="671" w:author="Alan Grant" w:date="2025-04-01T09:11:00Z">
              <w:rPr>
                <w:rFonts w:ascii="Calibri" w:eastAsia="Calibri" w:hAnsi="Calibri" w:cs="Calibri"/>
                <w:spacing w:val="-3"/>
              </w:rPr>
            </w:rPrChange>
          </w:rPr>
          <w:delText>ot</w:delText>
        </w:r>
        <w:r w:rsidRPr="009E3C77" w:rsidDel="00B362DC">
          <w:rPr>
            <w:rFonts w:ascii="Calibri" w:eastAsia="Calibri" w:hAnsi="Calibri" w:cs="Calibri"/>
            <w:b/>
            <w:bCs/>
            <w:color w:val="00558C"/>
            <w:spacing w:val="-3"/>
            <w:sz w:val="28"/>
            <w:szCs w:val="28"/>
            <w:rPrChange w:id="672" w:author="Alan Grant" w:date="2025-04-01T09:11:00Z">
              <w:rPr>
                <w:rFonts w:ascii="Calibri" w:eastAsia="Calibri" w:hAnsi="Calibri" w:cs="Calibri"/>
                <w:spacing w:val="21"/>
                <w:w w:val="101"/>
              </w:rPr>
            </w:rPrChange>
          </w:rPr>
          <w:delText xml:space="preserve"> </w:delText>
        </w:r>
        <w:r w:rsidRPr="009E3C77" w:rsidDel="00B362DC">
          <w:rPr>
            <w:rFonts w:ascii="Calibri" w:eastAsia="Calibri" w:hAnsi="Calibri" w:cs="Calibri"/>
            <w:b/>
            <w:bCs/>
            <w:color w:val="00558C"/>
            <w:spacing w:val="-3"/>
            <w:sz w:val="28"/>
            <w:szCs w:val="28"/>
            <w:rPrChange w:id="673" w:author="Alan Grant" w:date="2025-04-01T09:11:00Z">
              <w:rPr>
                <w:rFonts w:ascii="Calibri" w:eastAsia="Calibri" w:hAnsi="Calibri" w:cs="Calibri"/>
                <w:spacing w:val="-3"/>
              </w:rPr>
            </w:rPrChange>
          </w:rPr>
          <w:delText>work</w:delText>
        </w:r>
        <w:r w:rsidRPr="009E3C77" w:rsidDel="00B362DC">
          <w:rPr>
            <w:rFonts w:ascii="Calibri" w:eastAsia="Calibri" w:hAnsi="Calibri" w:cs="Calibri"/>
            <w:b/>
            <w:bCs/>
            <w:color w:val="00558C"/>
            <w:spacing w:val="-3"/>
            <w:sz w:val="28"/>
            <w:szCs w:val="28"/>
            <w:rPrChange w:id="674" w:author="Alan Grant" w:date="2025-04-01T09:11:00Z">
              <w:rPr>
                <w:rFonts w:ascii="Calibri" w:eastAsia="Calibri" w:hAnsi="Calibri" w:cs="Calibri"/>
                <w:spacing w:val="18"/>
                <w:w w:val="101"/>
              </w:rPr>
            </w:rPrChange>
          </w:rPr>
          <w:delText xml:space="preserve"> </w:delText>
        </w:r>
        <w:r w:rsidRPr="009E3C77" w:rsidDel="00B362DC">
          <w:rPr>
            <w:rFonts w:ascii="Calibri" w:eastAsia="Calibri" w:hAnsi="Calibri" w:cs="Calibri"/>
            <w:b/>
            <w:bCs/>
            <w:color w:val="00558C"/>
            <w:spacing w:val="-3"/>
            <w:sz w:val="28"/>
            <w:szCs w:val="28"/>
            <w:rPrChange w:id="675" w:author="Alan Grant" w:date="2025-04-01T09:11:00Z">
              <w:rPr>
                <w:rFonts w:ascii="Calibri" w:eastAsia="Calibri" w:hAnsi="Calibri" w:cs="Calibri"/>
                <w:spacing w:val="-3"/>
              </w:rPr>
            </w:rPrChange>
          </w:rPr>
          <w:delText>with</w:delText>
        </w:r>
        <w:r w:rsidRPr="009E3C77" w:rsidDel="00B362DC">
          <w:rPr>
            <w:rFonts w:ascii="Calibri" w:eastAsia="Calibri" w:hAnsi="Calibri" w:cs="Calibri"/>
            <w:b/>
            <w:bCs/>
            <w:color w:val="00558C"/>
            <w:spacing w:val="-3"/>
            <w:sz w:val="28"/>
            <w:szCs w:val="28"/>
            <w:rPrChange w:id="676" w:author="Alan Grant" w:date="2025-04-01T09:11:00Z">
              <w:rPr>
                <w:rFonts w:ascii="Calibri" w:eastAsia="Calibri" w:hAnsi="Calibri" w:cs="Calibri"/>
                <w:spacing w:val="33"/>
              </w:rPr>
            </w:rPrChange>
          </w:rPr>
          <w:delText xml:space="preserve"> </w:delText>
        </w:r>
      </w:del>
      <w:ins w:id="677" w:author="Paul Mueller" w:date="2024-10-22T09:18:00Z">
        <w:del w:id="678" w:author="Alan Grant" w:date="2025-03-31T15:26:00Z">
          <w:r w:rsidR="00C55BA1" w:rsidRPr="009E3C77" w:rsidDel="00B362DC">
            <w:rPr>
              <w:rFonts w:ascii="Calibri" w:eastAsia="Calibri" w:hAnsi="Calibri" w:cs="Calibri"/>
              <w:b/>
              <w:bCs/>
              <w:color w:val="00558C"/>
              <w:spacing w:val="-3"/>
              <w:sz w:val="28"/>
              <w:szCs w:val="28"/>
              <w:rPrChange w:id="679" w:author="Alan Grant" w:date="2025-04-01T09:11:00Z">
                <w:rPr>
                  <w:rFonts w:ascii="Calibri" w:eastAsia="Calibri" w:hAnsi="Calibri" w:cs="Calibri"/>
                  <w:spacing w:val="33"/>
                </w:rPr>
              </w:rPrChange>
            </w:rPr>
            <w:delText>solid-state</w:delText>
          </w:r>
        </w:del>
      </w:ins>
      <w:del w:id="680" w:author="Alan Grant" w:date="2025-03-31T15:26:00Z">
        <w:r w:rsidRPr="009E3C77" w:rsidDel="00B362DC">
          <w:rPr>
            <w:rFonts w:ascii="Calibri" w:eastAsia="Calibri" w:hAnsi="Calibri" w:cs="Calibri"/>
            <w:b/>
            <w:bCs/>
            <w:color w:val="00558C"/>
            <w:spacing w:val="-3"/>
            <w:sz w:val="28"/>
            <w:szCs w:val="28"/>
            <w:rPrChange w:id="681" w:author="Alan Grant" w:date="2025-04-01T09:11:00Z">
              <w:rPr>
                <w:rFonts w:ascii="Calibri" w:eastAsia="Calibri" w:hAnsi="Calibri" w:cs="Calibri"/>
                <w:spacing w:val="-3"/>
              </w:rPr>
            </w:rPrChange>
          </w:rPr>
          <w:delText>NT</w:delText>
        </w:r>
        <w:r w:rsidRPr="009E3C77" w:rsidDel="00B362DC">
          <w:rPr>
            <w:rFonts w:ascii="Calibri" w:eastAsia="Calibri" w:hAnsi="Calibri" w:cs="Calibri"/>
            <w:b/>
            <w:bCs/>
            <w:color w:val="00558C"/>
            <w:spacing w:val="-3"/>
            <w:sz w:val="28"/>
            <w:szCs w:val="28"/>
            <w:rPrChange w:id="682" w:author="Alan Grant" w:date="2025-04-01T09:11:00Z">
              <w:rPr>
                <w:rFonts w:ascii="Calibri" w:eastAsia="Calibri" w:hAnsi="Calibri" w:cs="Calibri"/>
              </w:rPr>
            </w:rPrChange>
          </w:rPr>
          <w:delText xml:space="preserve"> </w:delText>
        </w:r>
      </w:del>
      <w:ins w:id="683" w:author="Paul Mueller" w:date="2024-10-22T09:19:00Z">
        <w:del w:id="684" w:author="Alan Grant" w:date="2025-03-31T15:26:00Z">
          <w:r w:rsidR="00C55BA1" w:rsidRPr="009E3C77" w:rsidDel="00B362DC">
            <w:rPr>
              <w:rFonts w:ascii="Calibri" w:eastAsia="Calibri" w:hAnsi="Calibri" w:cs="Calibri"/>
              <w:b/>
              <w:bCs/>
              <w:color w:val="00558C"/>
              <w:spacing w:val="-3"/>
              <w:sz w:val="28"/>
              <w:szCs w:val="28"/>
              <w:rPrChange w:id="685" w:author="Alan Grant" w:date="2025-04-01T09:11:00Z">
                <w:rPr>
                  <w:rFonts w:ascii="Calibri" w:eastAsia="Calibri" w:hAnsi="Calibri" w:cs="Calibri"/>
                  <w:spacing w:val="-2"/>
                </w:rPr>
              </w:rPrChange>
            </w:rPr>
            <w:delText>r</w:delText>
          </w:r>
        </w:del>
      </w:ins>
      <w:del w:id="686" w:author="Alan Grant" w:date="2025-03-31T15:26:00Z">
        <w:r w:rsidRPr="009E3C77" w:rsidDel="00B362DC">
          <w:rPr>
            <w:rFonts w:ascii="Calibri" w:eastAsia="Calibri" w:hAnsi="Calibri" w:cs="Calibri"/>
            <w:b/>
            <w:bCs/>
            <w:color w:val="00558C"/>
            <w:spacing w:val="-3"/>
            <w:sz w:val="28"/>
            <w:szCs w:val="28"/>
            <w:rPrChange w:id="687" w:author="Alan Grant" w:date="2025-04-01T09:11:00Z">
              <w:rPr>
                <w:rFonts w:ascii="Calibri" w:eastAsia="Calibri" w:hAnsi="Calibri" w:cs="Calibri"/>
                <w:spacing w:val="-2"/>
              </w:rPr>
            </w:rPrChange>
          </w:rPr>
          <w:delText>Radars.  They</w:delText>
        </w:r>
        <w:r w:rsidRPr="009E3C77" w:rsidDel="00B362DC">
          <w:rPr>
            <w:rFonts w:ascii="Calibri" w:eastAsia="Calibri" w:hAnsi="Calibri" w:cs="Calibri"/>
            <w:b/>
            <w:bCs/>
            <w:color w:val="00558C"/>
            <w:spacing w:val="-3"/>
            <w:sz w:val="28"/>
            <w:szCs w:val="28"/>
            <w:rPrChange w:id="688" w:author="Alan Grant" w:date="2025-04-01T09:11:00Z">
              <w:rPr>
                <w:rFonts w:ascii="Calibri" w:eastAsia="Calibri" w:hAnsi="Calibri" w:cs="Calibri"/>
                <w:spacing w:val="36"/>
              </w:rPr>
            </w:rPrChange>
          </w:rPr>
          <w:delText xml:space="preserve"> </w:delText>
        </w:r>
        <w:r w:rsidRPr="009E3C77" w:rsidDel="00B362DC">
          <w:rPr>
            <w:rFonts w:ascii="Calibri" w:eastAsia="Calibri" w:hAnsi="Calibri" w:cs="Calibri"/>
            <w:b/>
            <w:bCs/>
            <w:color w:val="00558C"/>
            <w:spacing w:val="-3"/>
            <w:sz w:val="28"/>
            <w:szCs w:val="28"/>
            <w:rPrChange w:id="689" w:author="Alan Grant" w:date="2025-04-01T09:11:00Z">
              <w:rPr>
                <w:rFonts w:ascii="Calibri" w:eastAsia="Calibri" w:hAnsi="Calibri" w:cs="Calibri"/>
                <w:spacing w:val="-2"/>
              </w:rPr>
            </w:rPrChange>
          </w:rPr>
          <w:delText>may work at a</w:delText>
        </w:r>
        <w:r w:rsidRPr="009E3C77" w:rsidDel="00B362DC">
          <w:rPr>
            <w:rFonts w:ascii="Calibri" w:eastAsia="Calibri" w:hAnsi="Calibri" w:cs="Calibri"/>
            <w:b/>
            <w:bCs/>
            <w:color w:val="00558C"/>
            <w:spacing w:val="-3"/>
            <w:sz w:val="28"/>
            <w:szCs w:val="28"/>
            <w:rPrChange w:id="690" w:author="Alan Grant" w:date="2025-04-01T09:11:00Z">
              <w:rPr>
                <w:rFonts w:ascii="Calibri" w:eastAsia="Calibri" w:hAnsi="Calibri" w:cs="Calibri"/>
                <w:spacing w:val="19"/>
                <w:w w:val="101"/>
              </w:rPr>
            </w:rPrChange>
          </w:rPr>
          <w:delText xml:space="preserve"> </w:delText>
        </w:r>
        <w:r w:rsidRPr="009E3C77" w:rsidDel="00B362DC">
          <w:rPr>
            <w:rFonts w:ascii="Calibri" w:eastAsia="Calibri" w:hAnsi="Calibri" w:cs="Calibri"/>
            <w:b/>
            <w:bCs/>
            <w:color w:val="00558C"/>
            <w:spacing w:val="-3"/>
            <w:sz w:val="28"/>
            <w:szCs w:val="28"/>
            <w:rPrChange w:id="691" w:author="Alan Grant" w:date="2025-04-01T09:11:00Z">
              <w:rPr>
                <w:rFonts w:ascii="Calibri" w:eastAsia="Calibri" w:hAnsi="Calibri" w:cs="Calibri"/>
                <w:spacing w:val="-2"/>
              </w:rPr>
            </w:rPrChange>
          </w:rPr>
          <w:delText>reduced,</w:delText>
        </w:r>
        <w:r w:rsidRPr="009E3C77" w:rsidDel="00B362DC">
          <w:rPr>
            <w:rFonts w:ascii="Calibri" w:eastAsia="Calibri" w:hAnsi="Calibri" w:cs="Calibri"/>
            <w:b/>
            <w:bCs/>
            <w:color w:val="00558C"/>
            <w:spacing w:val="-3"/>
            <w:sz w:val="28"/>
            <w:szCs w:val="28"/>
            <w:rPrChange w:id="692" w:author="Alan Grant" w:date="2025-04-01T09:11:00Z">
              <w:rPr>
                <w:rFonts w:ascii="Calibri" w:eastAsia="Calibri" w:hAnsi="Calibri" w:cs="Calibri"/>
                <w:spacing w:val="19"/>
                <w:w w:val="101"/>
              </w:rPr>
            </w:rPrChange>
          </w:rPr>
          <w:delText xml:space="preserve"> </w:delText>
        </w:r>
        <w:r w:rsidRPr="009E3C77" w:rsidDel="00B362DC">
          <w:rPr>
            <w:rFonts w:ascii="Calibri" w:eastAsia="Calibri" w:hAnsi="Calibri" w:cs="Calibri"/>
            <w:b/>
            <w:bCs/>
            <w:color w:val="00558C"/>
            <w:spacing w:val="-3"/>
            <w:sz w:val="28"/>
            <w:szCs w:val="28"/>
            <w:rPrChange w:id="693" w:author="Alan Grant" w:date="2025-04-01T09:11:00Z">
              <w:rPr>
                <w:rFonts w:ascii="Calibri" w:eastAsia="Calibri" w:hAnsi="Calibri" w:cs="Calibri"/>
                <w:spacing w:val="-2"/>
              </w:rPr>
            </w:rPrChange>
          </w:rPr>
          <w:delText>but</w:delText>
        </w:r>
        <w:r w:rsidRPr="009E3C77" w:rsidDel="00B362DC">
          <w:rPr>
            <w:rFonts w:ascii="Calibri" w:eastAsia="Calibri" w:hAnsi="Calibri" w:cs="Calibri"/>
            <w:b/>
            <w:bCs/>
            <w:color w:val="00558C"/>
            <w:spacing w:val="-3"/>
            <w:sz w:val="28"/>
            <w:szCs w:val="28"/>
            <w:rPrChange w:id="694"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695" w:author="Alan Grant" w:date="2025-04-01T09:11:00Z">
              <w:rPr>
                <w:rFonts w:ascii="Calibri" w:eastAsia="Calibri" w:hAnsi="Calibri" w:cs="Calibri"/>
                <w:spacing w:val="-2"/>
              </w:rPr>
            </w:rPrChange>
          </w:rPr>
          <w:delText>acceptable</w:delText>
        </w:r>
        <w:r w:rsidRPr="009E3C77" w:rsidDel="00B362DC">
          <w:rPr>
            <w:rFonts w:ascii="Calibri" w:eastAsia="Calibri" w:hAnsi="Calibri" w:cs="Calibri"/>
            <w:b/>
            <w:bCs/>
            <w:color w:val="00558C"/>
            <w:spacing w:val="-3"/>
            <w:sz w:val="28"/>
            <w:szCs w:val="28"/>
            <w:rPrChange w:id="696"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697" w:author="Alan Grant" w:date="2025-04-01T09:11:00Z">
              <w:rPr>
                <w:rFonts w:ascii="Calibri" w:eastAsia="Calibri" w:hAnsi="Calibri" w:cs="Calibri"/>
                <w:spacing w:val="-2"/>
              </w:rPr>
            </w:rPrChange>
          </w:rPr>
          <w:delText>range;</w:delText>
        </w:r>
        <w:r w:rsidRPr="009E3C77" w:rsidDel="00B362DC">
          <w:rPr>
            <w:rFonts w:ascii="Calibri" w:eastAsia="Calibri" w:hAnsi="Calibri" w:cs="Calibri"/>
            <w:b/>
            <w:bCs/>
            <w:color w:val="00558C"/>
            <w:spacing w:val="-3"/>
            <w:sz w:val="28"/>
            <w:szCs w:val="28"/>
            <w:rPrChange w:id="698" w:author="Alan Grant" w:date="2025-04-01T09:11:00Z">
              <w:rPr>
                <w:rFonts w:ascii="Calibri" w:eastAsia="Calibri" w:hAnsi="Calibri" w:cs="Calibri"/>
                <w:spacing w:val="22"/>
                <w:w w:val="101"/>
              </w:rPr>
            </w:rPrChange>
          </w:rPr>
          <w:delText xml:space="preserve"> </w:delText>
        </w:r>
      </w:del>
      <w:ins w:id="699" w:author="Paul Mueller" w:date="2024-10-22T09:18:00Z">
        <w:del w:id="700" w:author="Alan Grant" w:date="2025-03-31T15:26:00Z">
          <w:r w:rsidR="00C55BA1" w:rsidRPr="009E3C77" w:rsidDel="00B362DC">
            <w:rPr>
              <w:rFonts w:ascii="Calibri" w:eastAsia="Calibri" w:hAnsi="Calibri" w:cs="Calibri"/>
              <w:b/>
              <w:bCs/>
              <w:color w:val="00558C"/>
              <w:spacing w:val="-3"/>
              <w:sz w:val="28"/>
              <w:szCs w:val="28"/>
              <w:rPrChange w:id="701" w:author="Alan Grant" w:date="2025-04-01T09:11:00Z">
                <w:rPr>
                  <w:rFonts w:ascii="Calibri" w:eastAsia="Calibri" w:hAnsi="Calibri" w:cs="Calibri"/>
                  <w:spacing w:val="22"/>
                  <w:w w:val="101"/>
                </w:rPr>
              </w:rPrChange>
            </w:rPr>
            <w:delText>Solid-state</w:delText>
          </w:r>
        </w:del>
      </w:ins>
      <w:del w:id="702" w:author="Alan Grant" w:date="2025-03-31T15:26:00Z">
        <w:r w:rsidRPr="009E3C77" w:rsidDel="00B362DC">
          <w:rPr>
            <w:rFonts w:ascii="Calibri" w:eastAsia="Calibri" w:hAnsi="Calibri" w:cs="Calibri"/>
            <w:b/>
            <w:bCs/>
            <w:color w:val="00558C"/>
            <w:spacing w:val="-3"/>
            <w:sz w:val="28"/>
            <w:szCs w:val="28"/>
            <w:rPrChange w:id="703" w:author="Alan Grant" w:date="2025-04-01T09:11:00Z">
              <w:rPr>
                <w:rFonts w:ascii="Calibri" w:eastAsia="Calibri" w:hAnsi="Calibri" w:cs="Calibri"/>
                <w:spacing w:val="-2"/>
              </w:rPr>
            </w:rPrChange>
          </w:rPr>
          <w:delText>NT</w:delText>
        </w:r>
        <w:r w:rsidRPr="009E3C77" w:rsidDel="00B362DC">
          <w:rPr>
            <w:rFonts w:ascii="Calibri" w:eastAsia="Calibri" w:hAnsi="Calibri" w:cs="Calibri"/>
            <w:b/>
            <w:bCs/>
            <w:color w:val="00558C"/>
            <w:spacing w:val="-3"/>
            <w:sz w:val="28"/>
            <w:szCs w:val="28"/>
            <w:rPrChange w:id="704" w:author="Alan Grant" w:date="2025-04-01T09:11:00Z">
              <w:rPr>
                <w:rFonts w:ascii="Calibri" w:eastAsia="Calibri" w:hAnsi="Calibri" w:cs="Calibri"/>
                <w:spacing w:val="20"/>
              </w:rPr>
            </w:rPrChange>
          </w:rPr>
          <w:delText xml:space="preserve"> </w:delText>
        </w:r>
      </w:del>
      <w:ins w:id="705" w:author="Paul Mueller" w:date="2024-10-22T09:19:00Z">
        <w:del w:id="706" w:author="Alan Grant" w:date="2025-03-31T15:26:00Z">
          <w:r w:rsidR="00C55BA1" w:rsidRPr="009E3C77" w:rsidDel="00B362DC">
            <w:rPr>
              <w:rFonts w:ascii="Calibri" w:eastAsia="Calibri" w:hAnsi="Calibri" w:cs="Calibri"/>
              <w:b/>
              <w:bCs/>
              <w:color w:val="00558C"/>
              <w:spacing w:val="-3"/>
              <w:sz w:val="28"/>
              <w:szCs w:val="28"/>
              <w:rPrChange w:id="707" w:author="Alan Grant" w:date="2025-04-01T09:11:00Z">
                <w:rPr>
                  <w:rFonts w:ascii="Calibri" w:eastAsia="Calibri" w:hAnsi="Calibri" w:cs="Calibri"/>
                  <w:spacing w:val="-2"/>
                </w:rPr>
              </w:rPrChange>
            </w:rPr>
            <w:delText>r</w:delText>
          </w:r>
        </w:del>
      </w:ins>
      <w:del w:id="708" w:author="Alan Grant" w:date="2025-03-31T15:26:00Z">
        <w:r w:rsidRPr="009E3C77" w:rsidDel="00B362DC">
          <w:rPr>
            <w:rFonts w:ascii="Calibri" w:eastAsia="Calibri" w:hAnsi="Calibri" w:cs="Calibri"/>
            <w:b/>
            <w:bCs/>
            <w:color w:val="00558C"/>
            <w:spacing w:val="-3"/>
            <w:sz w:val="28"/>
            <w:szCs w:val="28"/>
            <w:rPrChange w:id="709" w:author="Alan Grant" w:date="2025-04-01T09:11:00Z">
              <w:rPr>
                <w:rFonts w:ascii="Calibri" w:eastAsia="Calibri" w:hAnsi="Calibri" w:cs="Calibri"/>
                <w:spacing w:val="-2"/>
              </w:rPr>
            </w:rPrChange>
          </w:rPr>
          <w:delText>Radars</w:delText>
        </w:r>
        <w:r w:rsidRPr="009E3C77" w:rsidDel="00B362DC">
          <w:rPr>
            <w:rFonts w:ascii="Calibri" w:eastAsia="Calibri" w:hAnsi="Calibri" w:cs="Calibri"/>
            <w:b/>
            <w:bCs/>
            <w:color w:val="00558C"/>
            <w:spacing w:val="-3"/>
            <w:sz w:val="28"/>
            <w:szCs w:val="28"/>
            <w:rPrChange w:id="710" w:author="Alan Grant" w:date="2025-04-01T09:11:00Z">
              <w:rPr>
                <w:rFonts w:ascii="Calibri" w:eastAsia="Calibri" w:hAnsi="Calibri" w:cs="Calibri"/>
                <w:spacing w:val="10"/>
              </w:rPr>
            </w:rPrChange>
          </w:rPr>
          <w:delText xml:space="preserve"> </w:delText>
        </w:r>
        <w:r w:rsidRPr="009E3C77" w:rsidDel="00B362DC">
          <w:rPr>
            <w:rFonts w:ascii="Calibri" w:eastAsia="Calibri" w:hAnsi="Calibri" w:cs="Calibri"/>
            <w:b/>
            <w:bCs/>
            <w:color w:val="00558C"/>
            <w:spacing w:val="-3"/>
            <w:sz w:val="28"/>
            <w:szCs w:val="28"/>
            <w:rPrChange w:id="711" w:author="Alan Grant" w:date="2025-04-01T09:11:00Z">
              <w:rPr>
                <w:rFonts w:ascii="Calibri" w:eastAsia="Calibri" w:hAnsi="Calibri" w:cs="Calibri"/>
                <w:spacing w:val="-2"/>
              </w:rPr>
            </w:rPrChange>
          </w:rPr>
          <w:delText>could</w:delText>
        </w:r>
        <w:r w:rsidRPr="009E3C77" w:rsidDel="00B362DC">
          <w:rPr>
            <w:rFonts w:ascii="Calibri" w:eastAsia="Calibri" w:hAnsi="Calibri" w:cs="Calibri"/>
            <w:b/>
            <w:bCs/>
            <w:color w:val="00558C"/>
            <w:spacing w:val="-3"/>
            <w:sz w:val="28"/>
            <w:szCs w:val="28"/>
            <w:rPrChange w:id="712" w:author="Alan Grant" w:date="2025-04-01T09:11:00Z">
              <w:rPr>
                <w:rFonts w:ascii="Calibri" w:eastAsia="Calibri" w:hAnsi="Calibri" w:cs="Calibri"/>
                <w:spacing w:val="16"/>
                <w:w w:val="101"/>
              </w:rPr>
            </w:rPrChange>
          </w:rPr>
          <w:delText xml:space="preserve"> </w:delText>
        </w:r>
        <w:r w:rsidRPr="009E3C77" w:rsidDel="00B362DC">
          <w:rPr>
            <w:rFonts w:ascii="Calibri" w:eastAsia="Calibri" w:hAnsi="Calibri" w:cs="Calibri"/>
            <w:b/>
            <w:bCs/>
            <w:color w:val="00558C"/>
            <w:spacing w:val="-3"/>
            <w:sz w:val="28"/>
            <w:szCs w:val="28"/>
            <w:rPrChange w:id="713" w:author="Alan Grant" w:date="2025-04-01T09:11:00Z">
              <w:rPr>
                <w:rFonts w:ascii="Calibri" w:eastAsia="Calibri" w:hAnsi="Calibri" w:cs="Calibri"/>
                <w:spacing w:val="-2"/>
              </w:rPr>
            </w:rPrChange>
          </w:rPr>
          <w:delText>be</w:delText>
        </w:r>
        <w:r w:rsidRPr="009E3C77" w:rsidDel="00B362DC">
          <w:rPr>
            <w:rFonts w:ascii="Calibri" w:eastAsia="Calibri" w:hAnsi="Calibri" w:cs="Calibri"/>
            <w:b/>
            <w:bCs/>
            <w:color w:val="00558C"/>
            <w:spacing w:val="-3"/>
            <w:sz w:val="28"/>
            <w:szCs w:val="28"/>
            <w:rPrChange w:id="714" w:author="Alan Grant" w:date="2025-04-01T09:11:00Z">
              <w:rPr>
                <w:rFonts w:ascii="Calibri" w:eastAsia="Calibri" w:hAnsi="Calibri" w:cs="Calibri"/>
                <w:spacing w:val="14"/>
              </w:rPr>
            </w:rPrChange>
          </w:rPr>
          <w:delText xml:space="preserve"> </w:delText>
        </w:r>
        <w:r w:rsidRPr="009E3C77" w:rsidDel="00B362DC">
          <w:rPr>
            <w:rFonts w:ascii="Calibri" w:eastAsia="Calibri" w:hAnsi="Calibri" w:cs="Calibri"/>
            <w:b/>
            <w:bCs/>
            <w:color w:val="00558C"/>
            <w:spacing w:val="-3"/>
            <w:sz w:val="28"/>
            <w:szCs w:val="28"/>
            <w:rPrChange w:id="715" w:author="Alan Grant" w:date="2025-04-01T09:11:00Z">
              <w:rPr>
                <w:rFonts w:ascii="Calibri" w:eastAsia="Calibri" w:hAnsi="Calibri" w:cs="Calibri"/>
                <w:spacing w:val="-2"/>
              </w:rPr>
            </w:rPrChange>
          </w:rPr>
          <w:delText>designed to</w:delText>
        </w:r>
        <w:r w:rsidRPr="009E3C77" w:rsidDel="00B362DC">
          <w:rPr>
            <w:rFonts w:ascii="Calibri" w:eastAsia="Calibri" w:hAnsi="Calibri" w:cs="Calibri"/>
            <w:b/>
            <w:bCs/>
            <w:color w:val="00558C"/>
            <w:spacing w:val="-3"/>
            <w:sz w:val="28"/>
            <w:szCs w:val="28"/>
            <w:rPrChange w:id="716" w:author="Alan Grant" w:date="2025-04-01T09:11:00Z">
              <w:rPr>
                <w:rFonts w:ascii="Calibri" w:eastAsia="Calibri" w:hAnsi="Calibri" w:cs="Calibri"/>
                <w:spacing w:val="5"/>
              </w:rPr>
            </w:rPrChange>
          </w:rPr>
          <w:delText xml:space="preserve"> </w:delText>
        </w:r>
        <w:r w:rsidRPr="009E3C77" w:rsidDel="00B362DC">
          <w:rPr>
            <w:rFonts w:ascii="Calibri" w:eastAsia="Calibri" w:hAnsi="Calibri" w:cs="Calibri"/>
            <w:b/>
            <w:bCs/>
            <w:color w:val="00558C"/>
            <w:spacing w:val="-3"/>
            <w:sz w:val="28"/>
            <w:szCs w:val="28"/>
            <w:rPrChange w:id="717" w:author="Alan Grant" w:date="2025-04-01T09:11:00Z">
              <w:rPr>
                <w:rFonts w:ascii="Calibri" w:eastAsia="Calibri" w:hAnsi="Calibri" w:cs="Calibri"/>
                <w:spacing w:val="-2"/>
              </w:rPr>
            </w:rPrChange>
          </w:rPr>
          <w:delText>trigger</w:delText>
        </w:r>
        <w:r w:rsidRPr="009E3C77" w:rsidDel="00B362DC">
          <w:rPr>
            <w:rFonts w:ascii="Calibri" w:eastAsia="Calibri" w:hAnsi="Calibri" w:cs="Calibri"/>
            <w:b/>
            <w:bCs/>
            <w:color w:val="00558C"/>
            <w:spacing w:val="-3"/>
            <w:sz w:val="28"/>
            <w:szCs w:val="28"/>
            <w:rPrChange w:id="718" w:author="Alan Grant" w:date="2025-04-01T09:11:00Z">
              <w:rPr>
                <w:rFonts w:ascii="Calibri" w:eastAsia="Calibri" w:hAnsi="Calibri" w:cs="Calibri"/>
                <w:spacing w:val="19"/>
                <w:w w:val="101"/>
              </w:rPr>
            </w:rPrChange>
          </w:rPr>
          <w:delText xml:space="preserve"> </w:delText>
        </w:r>
      </w:del>
      <w:ins w:id="719" w:author="Paul Mueller" w:date="2024-10-22T09:19:00Z">
        <w:del w:id="720" w:author="Alan Grant" w:date="2025-03-31T15:26:00Z">
          <w:r w:rsidR="00C55BA1" w:rsidRPr="009E3C77" w:rsidDel="00B362DC">
            <w:rPr>
              <w:rFonts w:ascii="Calibri" w:eastAsia="Calibri" w:hAnsi="Calibri" w:cs="Calibri"/>
              <w:b/>
              <w:bCs/>
              <w:color w:val="00558C"/>
              <w:spacing w:val="-3"/>
              <w:sz w:val="28"/>
              <w:szCs w:val="28"/>
              <w:rPrChange w:id="721" w:author="Alan Grant" w:date="2025-04-01T09:11:00Z">
                <w:rPr>
                  <w:rFonts w:ascii="Calibri" w:eastAsia="Calibri" w:hAnsi="Calibri" w:cs="Calibri"/>
                  <w:spacing w:val="-2"/>
                </w:rPr>
              </w:rPrChange>
            </w:rPr>
            <w:delText>r</w:delText>
          </w:r>
        </w:del>
      </w:ins>
      <w:del w:id="722" w:author="Alan Grant" w:date="2025-03-31T15:26:00Z">
        <w:r w:rsidRPr="009E3C77" w:rsidDel="00B362DC">
          <w:rPr>
            <w:rFonts w:ascii="Calibri" w:eastAsia="Calibri" w:hAnsi="Calibri" w:cs="Calibri"/>
            <w:b/>
            <w:bCs/>
            <w:color w:val="00558C"/>
            <w:spacing w:val="-3"/>
            <w:sz w:val="28"/>
            <w:szCs w:val="28"/>
            <w:rPrChange w:id="723" w:author="Alan Grant" w:date="2025-04-01T09:11:00Z">
              <w:rPr>
                <w:rFonts w:ascii="Calibri" w:eastAsia="Calibri" w:hAnsi="Calibri" w:cs="Calibri"/>
                <w:spacing w:val="-2"/>
              </w:rPr>
            </w:rPrChange>
          </w:rPr>
          <w:delText>Racons,</w:delText>
        </w:r>
        <w:r w:rsidRPr="009E3C77" w:rsidDel="00B362DC">
          <w:rPr>
            <w:rFonts w:ascii="Calibri" w:eastAsia="Calibri" w:hAnsi="Calibri" w:cs="Calibri"/>
            <w:b/>
            <w:bCs/>
            <w:color w:val="00558C"/>
            <w:spacing w:val="-3"/>
            <w:sz w:val="28"/>
            <w:szCs w:val="28"/>
            <w:rPrChange w:id="724" w:author="Alan Grant" w:date="2025-04-01T09:11:00Z">
              <w:rPr>
                <w:rFonts w:ascii="Calibri" w:eastAsia="Calibri" w:hAnsi="Calibri" w:cs="Calibri"/>
                <w:spacing w:val="4"/>
              </w:rPr>
            </w:rPrChange>
          </w:rPr>
          <w:delText xml:space="preserve"> </w:delText>
        </w:r>
        <w:r w:rsidRPr="009E3C77" w:rsidDel="00B362DC">
          <w:rPr>
            <w:rFonts w:ascii="Calibri" w:eastAsia="Calibri" w:hAnsi="Calibri" w:cs="Calibri"/>
            <w:b/>
            <w:bCs/>
            <w:color w:val="00558C"/>
            <w:spacing w:val="-3"/>
            <w:sz w:val="28"/>
            <w:szCs w:val="28"/>
            <w:rPrChange w:id="725" w:author="Alan Grant" w:date="2025-04-01T09:11:00Z">
              <w:rPr>
                <w:rFonts w:ascii="Calibri" w:eastAsia="Calibri" w:hAnsi="Calibri" w:cs="Calibri"/>
                <w:spacing w:val="-2"/>
              </w:rPr>
            </w:rPrChange>
          </w:rPr>
          <w:delText>whilst</w:delText>
        </w:r>
        <w:r w:rsidRPr="009E3C77" w:rsidDel="00B362DC">
          <w:rPr>
            <w:rFonts w:ascii="Calibri" w:eastAsia="Calibri" w:hAnsi="Calibri" w:cs="Calibri"/>
            <w:b/>
            <w:bCs/>
            <w:color w:val="00558C"/>
            <w:spacing w:val="-3"/>
            <w:sz w:val="28"/>
            <w:szCs w:val="28"/>
            <w:rPrChange w:id="726"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727" w:author="Alan Grant" w:date="2025-04-01T09:11:00Z">
              <w:rPr>
                <w:rFonts w:ascii="Calibri" w:eastAsia="Calibri" w:hAnsi="Calibri" w:cs="Calibri"/>
                <w:spacing w:val="-1"/>
              </w:rPr>
            </w:rPrChange>
          </w:rPr>
          <w:delText>retaining</w:delText>
        </w:r>
        <w:r w:rsidRPr="009E3C77" w:rsidDel="00B362DC">
          <w:rPr>
            <w:rFonts w:ascii="Calibri" w:eastAsia="Calibri" w:hAnsi="Calibri" w:cs="Calibri"/>
            <w:b/>
            <w:bCs/>
            <w:color w:val="00558C"/>
            <w:spacing w:val="-3"/>
            <w:sz w:val="28"/>
            <w:szCs w:val="28"/>
            <w:rPrChange w:id="728" w:author="Alan Grant" w:date="2025-04-01T09:11:00Z">
              <w:rPr>
                <w:rFonts w:ascii="Calibri" w:eastAsia="Calibri" w:hAnsi="Calibri" w:cs="Calibri"/>
                <w:spacing w:val="23"/>
              </w:rPr>
            </w:rPrChange>
          </w:rPr>
          <w:delText xml:space="preserve"> </w:delText>
        </w:r>
        <w:r w:rsidRPr="009E3C77" w:rsidDel="00B362DC">
          <w:rPr>
            <w:rFonts w:ascii="Calibri" w:eastAsia="Calibri" w:hAnsi="Calibri" w:cs="Calibri"/>
            <w:b/>
            <w:bCs/>
            <w:color w:val="00558C"/>
            <w:spacing w:val="-3"/>
            <w:sz w:val="28"/>
            <w:szCs w:val="28"/>
            <w:rPrChange w:id="729" w:author="Alan Grant" w:date="2025-04-01T09:11:00Z">
              <w:rPr>
                <w:rFonts w:ascii="Calibri" w:eastAsia="Calibri" w:hAnsi="Calibri" w:cs="Calibri"/>
                <w:spacing w:val="-1"/>
              </w:rPr>
            </w:rPrChange>
          </w:rPr>
          <w:delText>their</w:delText>
        </w:r>
        <w:r w:rsidRPr="009E3C77" w:rsidDel="00B362DC">
          <w:rPr>
            <w:rFonts w:ascii="Calibri" w:eastAsia="Calibri" w:hAnsi="Calibri" w:cs="Calibri"/>
            <w:b/>
            <w:bCs/>
            <w:color w:val="00558C"/>
            <w:spacing w:val="-3"/>
            <w:sz w:val="28"/>
            <w:szCs w:val="28"/>
            <w:rPrChange w:id="730" w:author="Alan Grant" w:date="2025-04-01T09:11:00Z">
              <w:rPr>
                <w:rFonts w:ascii="Calibri" w:eastAsia="Calibri" w:hAnsi="Calibri" w:cs="Calibri"/>
                <w:spacing w:val="24"/>
                <w:w w:val="101"/>
              </w:rPr>
            </w:rPrChange>
          </w:rPr>
          <w:delText xml:space="preserve"> </w:delText>
        </w:r>
        <w:r w:rsidRPr="009E3C77" w:rsidDel="00B362DC">
          <w:rPr>
            <w:rFonts w:ascii="Calibri" w:eastAsia="Calibri" w:hAnsi="Calibri" w:cs="Calibri"/>
            <w:b/>
            <w:bCs/>
            <w:color w:val="00558C"/>
            <w:spacing w:val="-3"/>
            <w:sz w:val="28"/>
            <w:szCs w:val="28"/>
            <w:rPrChange w:id="731" w:author="Alan Grant" w:date="2025-04-01T09:11:00Z">
              <w:rPr>
                <w:rFonts w:ascii="Calibri" w:eastAsia="Calibri" w:hAnsi="Calibri" w:cs="Calibri"/>
                <w:spacing w:val="-1"/>
              </w:rPr>
            </w:rPrChange>
          </w:rPr>
          <w:delText>other</w:delText>
        </w:r>
        <w:r w:rsidRPr="009E3C77" w:rsidDel="00B362DC">
          <w:rPr>
            <w:rFonts w:ascii="Calibri" w:eastAsia="Calibri" w:hAnsi="Calibri" w:cs="Calibri"/>
            <w:b/>
            <w:bCs/>
            <w:color w:val="00558C"/>
            <w:spacing w:val="-3"/>
            <w:sz w:val="28"/>
            <w:szCs w:val="28"/>
            <w:rPrChange w:id="732" w:author="Alan Grant" w:date="2025-04-01T09:11:00Z">
              <w:rPr>
                <w:rFonts w:ascii="Calibri" w:eastAsia="Calibri" w:hAnsi="Calibri" w:cs="Calibri"/>
                <w:spacing w:val="33"/>
                <w:w w:val="101"/>
              </w:rPr>
            </w:rPrChange>
          </w:rPr>
          <w:delText xml:space="preserve"> </w:delText>
        </w:r>
        <w:r w:rsidRPr="009E3C77" w:rsidDel="00B362DC">
          <w:rPr>
            <w:rFonts w:ascii="Calibri" w:eastAsia="Calibri" w:hAnsi="Calibri" w:cs="Calibri"/>
            <w:b/>
            <w:bCs/>
            <w:color w:val="00558C"/>
            <w:spacing w:val="-3"/>
            <w:sz w:val="28"/>
            <w:szCs w:val="28"/>
            <w:rPrChange w:id="733" w:author="Alan Grant" w:date="2025-04-01T09:11:00Z">
              <w:rPr>
                <w:rFonts w:ascii="Calibri" w:eastAsia="Calibri" w:hAnsi="Calibri" w:cs="Calibri"/>
                <w:spacing w:val="-1"/>
              </w:rPr>
            </w:rPrChange>
          </w:rPr>
          <w:delText>performance</w:delText>
        </w:r>
        <w:r w:rsidRPr="009E3C77" w:rsidDel="00B362DC">
          <w:rPr>
            <w:rFonts w:ascii="Calibri" w:eastAsia="Calibri" w:hAnsi="Calibri" w:cs="Calibri"/>
            <w:b/>
            <w:bCs/>
            <w:color w:val="00558C"/>
            <w:spacing w:val="-3"/>
            <w:sz w:val="28"/>
            <w:szCs w:val="28"/>
            <w:rPrChange w:id="734" w:author="Alan Grant" w:date="2025-04-01T09:11:00Z">
              <w:rPr>
                <w:rFonts w:ascii="Calibri" w:eastAsia="Calibri" w:hAnsi="Calibri" w:cs="Calibri"/>
                <w:spacing w:val="28"/>
              </w:rPr>
            </w:rPrChange>
          </w:rPr>
          <w:delText xml:space="preserve"> </w:delText>
        </w:r>
        <w:r w:rsidRPr="009E3C77" w:rsidDel="00B362DC">
          <w:rPr>
            <w:rFonts w:ascii="Calibri" w:eastAsia="Calibri" w:hAnsi="Calibri" w:cs="Calibri"/>
            <w:b/>
            <w:bCs/>
            <w:color w:val="00558C"/>
            <w:spacing w:val="-3"/>
            <w:sz w:val="28"/>
            <w:szCs w:val="28"/>
            <w:rPrChange w:id="735" w:author="Alan Grant" w:date="2025-04-01T09:11:00Z">
              <w:rPr>
                <w:rFonts w:ascii="Calibri" w:eastAsia="Calibri" w:hAnsi="Calibri" w:cs="Calibri"/>
                <w:spacing w:val="-1"/>
              </w:rPr>
            </w:rPrChange>
          </w:rPr>
          <w:delText>adva</w:delText>
        </w:r>
        <w:r w:rsidRPr="009E3C77" w:rsidDel="00B362DC">
          <w:rPr>
            <w:rFonts w:ascii="Calibri" w:eastAsia="Calibri" w:hAnsi="Calibri" w:cs="Calibri"/>
            <w:b/>
            <w:bCs/>
            <w:color w:val="00558C"/>
            <w:spacing w:val="-3"/>
            <w:sz w:val="28"/>
            <w:szCs w:val="28"/>
            <w:rPrChange w:id="736" w:author="Alan Grant" w:date="2025-04-01T09:11:00Z">
              <w:rPr>
                <w:rFonts w:ascii="Calibri" w:eastAsia="Calibri" w:hAnsi="Calibri" w:cs="Calibri"/>
                <w:spacing w:val="-2"/>
              </w:rPr>
            </w:rPrChange>
          </w:rPr>
          <w:delText>ntages;</w:delText>
        </w:r>
        <w:r w:rsidRPr="009E3C77" w:rsidDel="00B362DC">
          <w:rPr>
            <w:rFonts w:ascii="Calibri" w:eastAsia="Calibri" w:hAnsi="Calibri" w:cs="Calibri"/>
            <w:b/>
            <w:bCs/>
            <w:color w:val="00558C"/>
            <w:spacing w:val="-3"/>
            <w:sz w:val="28"/>
            <w:szCs w:val="28"/>
            <w:rPrChange w:id="737" w:author="Alan Grant" w:date="2025-04-01T09:11:00Z">
              <w:rPr>
                <w:rFonts w:ascii="Calibri" w:eastAsia="Calibri" w:hAnsi="Calibri" w:cs="Calibri"/>
                <w:spacing w:val="28"/>
              </w:rPr>
            </w:rPrChange>
          </w:rPr>
          <w:delText xml:space="preserve"> </w:delText>
        </w:r>
        <w:r w:rsidRPr="009E3C77" w:rsidDel="00B362DC">
          <w:rPr>
            <w:rFonts w:ascii="Calibri" w:eastAsia="Calibri" w:hAnsi="Calibri" w:cs="Calibri"/>
            <w:b/>
            <w:bCs/>
            <w:color w:val="00558C"/>
            <w:spacing w:val="-3"/>
            <w:sz w:val="28"/>
            <w:szCs w:val="28"/>
            <w:rPrChange w:id="738" w:author="Alan Grant" w:date="2025-04-01T09:11:00Z">
              <w:rPr>
                <w:rFonts w:ascii="Calibri" w:eastAsia="Calibri" w:hAnsi="Calibri" w:cs="Calibri"/>
                <w:spacing w:val="-2"/>
              </w:rPr>
            </w:rPrChange>
          </w:rPr>
          <w:delText>alternatively,</w:delText>
        </w:r>
        <w:r w:rsidRPr="009E3C77" w:rsidDel="00B362DC">
          <w:rPr>
            <w:rFonts w:ascii="Calibri" w:eastAsia="Calibri" w:hAnsi="Calibri" w:cs="Calibri"/>
            <w:b/>
            <w:bCs/>
            <w:color w:val="00558C"/>
            <w:spacing w:val="-3"/>
            <w:sz w:val="28"/>
            <w:szCs w:val="28"/>
            <w:rPrChange w:id="739" w:author="Alan Grant" w:date="2025-04-01T09:11:00Z">
              <w:rPr>
                <w:rFonts w:ascii="Calibri" w:eastAsia="Calibri" w:hAnsi="Calibri" w:cs="Calibri"/>
                <w:spacing w:val="27"/>
                <w:w w:val="101"/>
              </w:rPr>
            </w:rPrChange>
          </w:rPr>
          <w:delText xml:space="preserve"> </w:delText>
        </w:r>
        <w:r w:rsidRPr="009E3C77" w:rsidDel="00B362DC">
          <w:rPr>
            <w:rFonts w:ascii="Calibri" w:eastAsia="Calibri" w:hAnsi="Calibri" w:cs="Calibri"/>
            <w:b/>
            <w:bCs/>
            <w:color w:val="00558C"/>
            <w:spacing w:val="-3"/>
            <w:sz w:val="28"/>
            <w:szCs w:val="28"/>
            <w:rPrChange w:id="740" w:author="Alan Grant" w:date="2025-04-01T09:11:00Z">
              <w:rPr>
                <w:rFonts w:ascii="Calibri" w:eastAsia="Calibri" w:hAnsi="Calibri" w:cs="Calibri"/>
                <w:spacing w:val="-2"/>
              </w:rPr>
            </w:rPrChange>
          </w:rPr>
          <w:delText>existing</w:delText>
        </w:r>
        <w:r w:rsidRPr="009E3C77" w:rsidDel="00B362DC">
          <w:rPr>
            <w:rFonts w:ascii="Calibri" w:eastAsia="Calibri" w:hAnsi="Calibri" w:cs="Calibri"/>
            <w:b/>
            <w:bCs/>
            <w:color w:val="00558C"/>
            <w:spacing w:val="-3"/>
            <w:sz w:val="28"/>
            <w:szCs w:val="28"/>
            <w:rPrChange w:id="741" w:author="Alan Grant" w:date="2025-04-01T09:11:00Z">
              <w:rPr>
                <w:rFonts w:ascii="Calibri" w:eastAsia="Calibri" w:hAnsi="Calibri" w:cs="Calibri"/>
                <w:spacing w:val="37"/>
                <w:w w:val="101"/>
              </w:rPr>
            </w:rPrChange>
          </w:rPr>
          <w:delText xml:space="preserve"> </w:delText>
        </w:r>
      </w:del>
      <w:ins w:id="742" w:author="Paul Mueller" w:date="2024-10-22T09:19:00Z">
        <w:del w:id="743" w:author="Alan Grant" w:date="2025-03-31T15:26:00Z">
          <w:r w:rsidR="00C55BA1" w:rsidRPr="009E3C77" w:rsidDel="00B362DC">
            <w:rPr>
              <w:rFonts w:ascii="Calibri" w:eastAsia="Calibri" w:hAnsi="Calibri" w:cs="Calibri"/>
              <w:b/>
              <w:bCs/>
              <w:color w:val="00558C"/>
              <w:spacing w:val="-3"/>
              <w:sz w:val="28"/>
              <w:szCs w:val="28"/>
              <w:rPrChange w:id="744" w:author="Alan Grant" w:date="2025-04-01T09:11:00Z">
                <w:rPr>
                  <w:rFonts w:ascii="Calibri" w:eastAsia="Calibri" w:hAnsi="Calibri" w:cs="Calibri"/>
                  <w:spacing w:val="-2"/>
                </w:rPr>
              </w:rPrChange>
            </w:rPr>
            <w:delText>r</w:delText>
          </w:r>
        </w:del>
      </w:ins>
      <w:del w:id="745" w:author="Alan Grant" w:date="2025-03-31T15:26:00Z">
        <w:r w:rsidRPr="009E3C77" w:rsidDel="00B362DC">
          <w:rPr>
            <w:rFonts w:ascii="Calibri" w:eastAsia="Calibri" w:hAnsi="Calibri" w:cs="Calibri"/>
            <w:b/>
            <w:bCs/>
            <w:color w:val="00558C"/>
            <w:spacing w:val="-3"/>
            <w:sz w:val="28"/>
            <w:szCs w:val="28"/>
            <w:rPrChange w:id="746" w:author="Alan Grant" w:date="2025-04-01T09:11:00Z">
              <w:rPr>
                <w:rFonts w:ascii="Calibri" w:eastAsia="Calibri" w:hAnsi="Calibri" w:cs="Calibri"/>
                <w:spacing w:val="-2"/>
              </w:rPr>
            </w:rPrChange>
          </w:rPr>
          <w:delText>Racons</w:delText>
        </w:r>
        <w:r w:rsidRPr="009E3C77" w:rsidDel="00B362DC">
          <w:rPr>
            <w:rFonts w:ascii="Calibri" w:eastAsia="Calibri" w:hAnsi="Calibri" w:cs="Calibri"/>
            <w:b/>
            <w:bCs/>
            <w:color w:val="00558C"/>
            <w:spacing w:val="-3"/>
            <w:sz w:val="28"/>
            <w:szCs w:val="28"/>
            <w:rPrChange w:id="747" w:author="Alan Grant" w:date="2025-04-01T09:11:00Z">
              <w:rPr>
                <w:rFonts w:ascii="Calibri" w:eastAsia="Calibri" w:hAnsi="Calibri" w:cs="Calibri"/>
                <w:spacing w:val="27"/>
              </w:rPr>
            </w:rPrChange>
          </w:rPr>
          <w:delText xml:space="preserve"> </w:delText>
        </w:r>
        <w:r w:rsidRPr="009E3C77" w:rsidDel="00B362DC">
          <w:rPr>
            <w:rFonts w:ascii="Calibri" w:eastAsia="Calibri" w:hAnsi="Calibri" w:cs="Calibri"/>
            <w:b/>
            <w:bCs/>
            <w:color w:val="00558C"/>
            <w:spacing w:val="-3"/>
            <w:sz w:val="28"/>
            <w:szCs w:val="28"/>
            <w:rPrChange w:id="748" w:author="Alan Grant" w:date="2025-04-01T09:11:00Z">
              <w:rPr>
                <w:rFonts w:ascii="Calibri" w:eastAsia="Calibri" w:hAnsi="Calibri" w:cs="Calibri"/>
                <w:spacing w:val="-2"/>
              </w:rPr>
            </w:rPrChange>
          </w:rPr>
          <w:delText>could</w:delText>
        </w:r>
        <w:r w:rsidRPr="009E3C77" w:rsidDel="00B362DC">
          <w:rPr>
            <w:rFonts w:ascii="Calibri" w:eastAsia="Calibri" w:hAnsi="Calibri" w:cs="Calibri"/>
            <w:b/>
            <w:bCs/>
            <w:color w:val="00558C"/>
            <w:spacing w:val="-3"/>
            <w:sz w:val="28"/>
            <w:szCs w:val="28"/>
            <w:rPrChange w:id="749" w:author="Alan Grant" w:date="2025-04-01T09:11:00Z">
              <w:rPr>
                <w:rFonts w:ascii="Calibri" w:eastAsia="Calibri" w:hAnsi="Calibri" w:cs="Calibri"/>
                <w:spacing w:val="36"/>
              </w:rPr>
            </w:rPrChange>
          </w:rPr>
          <w:delText xml:space="preserve"> </w:delText>
        </w:r>
        <w:r w:rsidRPr="009E3C77" w:rsidDel="00B362DC">
          <w:rPr>
            <w:rFonts w:ascii="Calibri" w:eastAsia="Calibri" w:hAnsi="Calibri" w:cs="Calibri"/>
            <w:b/>
            <w:bCs/>
            <w:color w:val="00558C"/>
            <w:spacing w:val="-3"/>
            <w:sz w:val="28"/>
            <w:szCs w:val="28"/>
            <w:rPrChange w:id="750" w:author="Alan Grant" w:date="2025-04-01T09:11:00Z">
              <w:rPr>
                <w:rFonts w:ascii="Calibri" w:eastAsia="Calibri" w:hAnsi="Calibri" w:cs="Calibri"/>
                <w:spacing w:val="-2"/>
              </w:rPr>
            </w:rPrChange>
          </w:rPr>
          <w:delText>be</w:delText>
        </w:r>
        <w:r w:rsidRPr="009E3C77" w:rsidDel="00B362DC">
          <w:rPr>
            <w:rFonts w:ascii="Calibri" w:eastAsia="Calibri" w:hAnsi="Calibri" w:cs="Calibri"/>
            <w:b/>
            <w:bCs/>
            <w:color w:val="00558C"/>
            <w:spacing w:val="-3"/>
            <w:sz w:val="28"/>
            <w:szCs w:val="28"/>
            <w:rPrChange w:id="751" w:author="Alan Grant" w:date="2025-04-01T09:11:00Z">
              <w:rPr>
                <w:rFonts w:ascii="Calibri" w:eastAsia="Calibri" w:hAnsi="Calibri" w:cs="Calibri"/>
                <w:spacing w:val="34"/>
              </w:rPr>
            </w:rPrChange>
          </w:rPr>
          <w:delText xml:space="preserve"> </w:delText>
        </w:r>
        <w:r w:rsidRPr="009E3C77" w:rsidDel="00B362DC">
          <w:rPr>
            <w:rFonts w:ascii="Calibri" w:eastAsia="Calibri" w:hAnsi="Calibri" w:cs="Calibri"/>
            <w:b/>
            <w:bCs/>
            <w:color w:val="00558C"/>
            <w:spacing w:val="-3"/>
            <w:sz w:val="28"/>
            <w:szCs w:val="28"/>
            <w:rPrChange w:id="752" w:author="Alan Grant" w:date="2025-04-01T09:11:00Z">
              <w:rPr>
                <w:rFonts w:ascii="Calibri" w:eastAsia="Calibri" w:hAnsi="Calibri" w:cs="Calibri"/>
                <w:spacing w:val="-2"/>
              </w:rPr>
            </w:rPrChange>
          </w:rPr>
          <w:delText>modified</w:delText>
        </w:r>
        <w:r w:rsidRPr="009E3C77" w:rsidDel="00B362DC">
          <w:rPr>
            <w:rFonts w:ascii="Calibri" w:eastAsia="Calibri" w:hAnsi="Calibri" w:cs="Calibri"/>
            <w:b/>
            <w:bCs/>
            <w:color w:val="00558C"/>
            <w:spacing w:val="-3"/>
            <w:sz w:val="28"/>
            <w:szCs w:val="28"/>
            <w:rPrChange w:id="753" w:author="Alan Grant" w:date="2025-04-01T09:11:00Z">
              <w:rPr>
                <w:rFonts w:ascii="Calibri" w:eastAsia="Calibri" w:hAnsi="Calibri" w:cs="Calibri"/>
                <w:spacing w:val="20"/>
                <w:w w:val="101"/>
              </w:rPr>
            </w:rPrChange>
          </w:rPr>
          <w:delText xml:space="preserve"> </w:delText>
        </w:r>
        <w:r w:rsidRPr="009E3C77" w:rsidDel="00B362DC">
          <w:rPr>
            <w:rFonts w:ascii="Calibri" w:eastAsia="Calibri" w:hAnsi="Calibri" w:cs="Calibri"/>
            <w:b/>
            <w:bCs/>
            <w:color w:val="00558C"/>
            <w:spacing w:val="-3"/>
            <w:sz w:val="28"/>
            <w:szCs w:val="28"/>
            <w:rPrChange w:id="754" w:author="Alan Grant" w:date="2025-04-01T09:11:00Z">
              <w:rPr>
                <w:rFonts w:ascii="Calibri" w:eastAsia="Calibri" w:hAnsi="Calibri" w:cs="Calibri"/>
                <w:spacing w:val="-2"/>
              </w:rPr>
            </w:rPrChange>
          </w:rPr>
          <w:delText>to</w:delText>
        </w:r>
        <w:r w:rsidRPr="009E3C77" w:rsidDel="00B362DC">
          <w:rPr>
            <w:rFonts w:ascii="Calibri" w:eastAsia="Calibri" w:hAnsi="Calibri" w:cs="Calibri"/>
            <w:b/>
            <w:bCs/>
            <w:color w:val="00558C"/>
            <w:spacing w:val="-3"/>
            <w:sz w:val="28"/>
            <w:szCs w:val="28"/>
            <w:rPrChange w:id="755" w:author="Alan Grant" w:date="2025-04-01T09:11:00Z">
              <w:rPr>
                <w:rFonts w:ascii="Calibri" w:eastAsia="Calibri" w:hAnsi="Calibri" w:cs="Calibri"/>
                <w:spacing w:val="22"/>
              </w:rPr>
            </w:rPrChange>
          </w:rPr>
          <w:delText xml:space="preserve"> </w:delText>
        </w:r>
        <w:r w:rsidRPr="009E3C77" w:rsidDel="00B362DC">
          <w:rPr>
            <w:rFonts w:ascii="Calibri" w:eastAsia="Calibri" w:hAnsi="Calibri" w:cs="Calibri"/>
            <w:b/>
            <w:bCs/>
            <w:color w:val="00558C"/>
            <w:spacing w:val="-3"/>
            <w:sz w:val="28"/>
            <w:szCs w:val="28"/>
            <w:rPrChange w:id="756" w:author="Alan Grant" w:date="2025-04-01T09:11:00Z">
              <w:rPr>
                <w:rFonts w:ascii="Calibri" w:eastAsia="Calibri" w:hAnsi="Calibri" w:cs="Calibri"/>
                <w:spacing w:val="-2"/>
              </w:rPr>
            </w:rPrChange>
          </w:rPr>
          <w:delText>work</w:delText>
        </w:r>
        <w:r w:rsidRPr="009E3C77" w:rsidDel="00B362DC">
          <w:rPr>
            <w:rFonts w:ascii="Calibri" w:eastAsia="Calibri" w:hAnsi="Calibri" w:cs="Calibri"/>
            <w:b/>
            <w:bCs/>
            <w:color w:val="00558C"/>
            <w:spacing w:val="-3"/>
            <w:sz w:val="28"/>
            <w:szCs w:val="28"/>
            <w:rPrChange w:id="757" w:author="Alan Grant" w:date="2025-04-01T09:11:00Z">
              <w:rPr>
                <w:rFonts w:ascii="Calibri" w:eastAsia="Calibri" w:hAnsi="Calibri" w:cs="Calibri"/>
                <w:spacing w:val="23"/>
                <w:w w:val="101"/>
              </w:rPr>
            </w:rPrChange>
          </w:rPr>
          <w:delText xml:space="preserve"> </w:delText>
        </w:r>
        <w:r w:rsidRPr="009E3C77" w:rsidDel="00B362DC">
          <w:rPr>
            <w:rFonts w:ascii="Calibri" w:eastAsia="Calibri" w:hAnsi="Calibri" w:cs="Calibri"/>
            <w:b/>
            <w:bCs/>
            <w:color w:val="00558C"/>
            <w:spacing w:val="-3"/>
            <w:sz w:val="28"/>
            <w:szCs w:val="28"/>
            <w:rPrChange w:id="758" w:author="Alan Grant" w:date="2025-04-01T09:11:00Z">
              <w:rPr>
                <w:rFonts w:ascii="Calibri" w:eastAsia="Calibri" w:hAnsi="Calibri" w:cs="Calibri"/>
                <w:spacing w:val="-2"/>
              </w:rPr>
            </w:rPrChange>
          </w:rPr>
          <w:delText>with</w:delText>
        </w:r>
        <w:r w:rsidRPr="009E3C77" w:rsidDel="00B362DC">
          <w:rPr>
            <w:rFonts w:ascii="Calibri" w:eastAsia="Calibri" w:hAnsi="Calibri" w:cs="Calibri"/>
            <w:b/>
            <w:bCs/>
            <w:color w:val="00558C"/>
            <w:spacing w:val="-3"/>
            <w:sz w:val="28"/>
            <w:szCs w:val="28"/>
            <w:rPrChange w:id="759" w:author="Alan Grant" w:date="2025-04-01T09:11:00Z">
              <w:rPr>
                <w:rFonts w:ascii="Calibri" w:eastAsia="Calibri" w:hAnsi="Calibri" w:cs="Calibri"/>
                <w:spacing w:val="37"/>
                <w:w w:val="101"/>
              </w:rPr>
            </w:rPrChange>
          </w:rPr>
          <w:delText xml:space="preserve"> </w:delText>
        </w:r>
      </w:del>
      <w:ins w:id="760" w:author="Paul Mueller" w:date="2024-10-22T09:19:00Z">
        <w:del w:id="761" w:author="Alan Grant" w:date="2025-03-31T15:26:00Z">
          <w:r w:rsidR="00C55BA1" w:rsidRPr="009E3C77" w:rsidDel="00B362DC">
            <w:rPr>
              <w:rFonts w:ascii="Calibri" w:eastAsia="Calibri" w:hAnsi="Calibri" w:cs="Calibri"/>
              <w:b/>
              <w:bCs/>
              <w:color w:val="00558C"/>
              <w:spacing w:val="-3"/>
              <w:sz w:val="28"/>
              <w:szCs w:val="28"/>
              <w:rPrChange w:id="762" w:author="Alan Grant" w:date="2025-04-01T09:11:00Z">
                <w:rPr>
                  <w:rFonts w:ascii="Calibri" w:eastAsia="Calibri" w:hAnsi="Calibri" w:cs="Calibri"/>
                  <w:spacing w:val="37"/>
                  <w:w w:val="101"/>
                </w:rPr>
              </w:rPrChange>
            </w:rPr>
            <w:delText>solid-state</w:delText>
          </w:r>
        </w:del>
      </w:ins>
      <w:del w:id="763" w:author="Alan Grant" w:date="2025-03-31T15:26:00Z">
        <w:r w:rsidRPr="009E3C77" w:rsidDel="00B362DC">
          <w:rPr>
            <w:rFonts w:ascii="Calibri" w:eastAsia="Calibri" w:hAnsi="Calibri" w:cs="Calibri"/>
            <w:b/>
            <w:bCs/>
            <w:color w:val="00558C"/>
            <w:spacing w:val="-3"/>
            <w:sz w:val="28"/>
            <w:szCs w:val="28"/>
            <w:rPrChange w:id="764" w:author="Alan Grant" w:date="2025-04-01T09:11:00Z">
              <w:rPr>
                <w:rFonts w:ascii="Calibri" w:eastAsia="Calibri" w:hAnsi="Calibri" w:cs="Calibri"/>
                <w:spacing w:val="-2"/>
              </w:rPr>
            </w:rPrChange>
          </w:rPr>
          <w:delText>NT</w:delText>
        </w:r>
        <w:r w:rsidRPr="009E3C77" w:rsidDel="00B362DC">
          <w:rPr>
            <w:rFonts w:ascii="Calibri" w:eastAsia="Calibri" w:hAnsi="Calibri" w:cs="Calibri"/>
            <w:b/>
            <w:bCs/>
            <w:color w:val="00558C"/>
            <w:spacing w:val="-3"/>
            <w:sz w:val="28"/>
            <w:szCs w:val="28"/>
            <w:rPrChange w:id="765" w:author="Alan Grant" w:date="2025-04-01T09:11:00Z">
              <w:rPr>
                <w:rFonts w:ascii="Calibri" w:eastAsia="Calibri" w:hAnsi="Calibri" w:cs="Calibri"/>
              </w:rPr>
            </w:rPrChange>
          </w:rPr>
          <w:delText xml:space="preserve"> </w:delText>
        </w:r>
      </w:del>
      <w:ins w:id="766" w:author="Paul Mueller" w:date="2024-10-22T09:19:00Z">
        <w:del w:id="767" w:author="Alan Grant" w:date="2025-03-31T15:26:00Z">
          <w:r w:rsidR="00C55BA1" w:rsidRPr="009E3C77" w:rsidDel="00B362DC">
            <w:rPr>
              <w:rFonts w:ascii="Calibri" w:eastAsia="Calibri" w:hAnsi="Calibri" w:cs="Calibri"/>
              <w:b/>
              <w:bCs/>
              <w:color w:val="00558C"/>
              <w:spacing w:val="-3"/>
              <w:sz w:val="28"/>
              <w:szCs w:val="28"/>
              <w:rPrChange w:id="768" w:author="Alan Grant" w:date="2025-04-01T09:11:00Z">
                <w:rPr>
                  <w:rFonts w:ascii="Calibri" w:eastAsia="Calibri" w:hAnsi="Calibri" w:cs="Calibri"/>
                </w:rPr>
              </w:rPrChange>
            </w:rPr>
            <w:delText>r</w:delText>
          </w:r>
        </w:del>
      </w:ins>
      <w:del w:id="769" w:author="Alan Grant" w:date="2025-03-31T15:26:00Z">
        <w:r w:rsidRPr="009E3C77" w:rsidDel="00B362DC">
          <w:rPr>
            <w:rFonts w:ascii="Calibri" w:eastAsia="Calibri" w:hAnsi="Calibri" w:cs="Calibri"/>
            <w:b/>
            <w:bCs/>
            <w:color w:val="00558C"/>
            <w:spacing w:val="-3"/>
            <w:sz w:val="28"/>
            <w:szCs w:val="28"/>
            <w:rPrChange w:id="770" w:author="Alan Grant" w:date="2025-04-01T09:11:00Z">
              <w:rPr>
                <w:rFonts w:ascii="Calibri" w:eastAsia="Calibri" w:hAnsi="Calibri" w:cs="Calibri"/>
                <w:spacing w:val="-1"/>
              </w:rPr>
            </w:rPrChange>
          </w:rPr>
          <w:delText>Radars or</w:delText>
        </w:r>
        <w:r w:rsidRPr="009E3C77" w:rsidDel="00B362DC">
          <w:rPr>
            <w:rFonts w:ascii="Calibri" w:eastAsia="Calibri" w:hAnsi="Calibri" w:cs="Calibri"/>
            <w:b/>
            <w:bCs/>
            <w:color w:val="00558C"/>
            <w:spacing w:val="-3"/>
            <w:sz w:val="28"/>
            <w:szCs w:val="28"/>
            <w:rPrChange w:id="771"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772" w:author="Alan Grant" w:date="2025-04-01T09:11:00Z">
              <w:rPr>
                <w:rFonts w:ascii="Calibri" w:eastAsia="Calibri" w:hAnsi="Calibri" w:cs="Calibri"/>
                <w:spacing w:val="-1"/>
              </w:rPr>
            </w:rPrChange>
          </w:rPr>
          <w:delText>new</w:delText>
        </w:r>
        <w:r w:rsidRPr="009E3C77" w:rsidDel="00B362DC">
          <w:rPr>
            <w:rFonts w:ascii="Calibri" w:eastAsia="Calibri" w:hAnsi="Calibri" w:cs="Calibri"/>
            <w:b/>
            <w:bCs/>
            <w:color w:val="00558C"/>
            <w:spacing w:val="-3"/>
            <w:sz w:val="28"/>
            <w:szCs w:val="28"/>
            <w:rPrChange w:id="773" w:author="Alan Grant" w:date="2025-04-01T09:11:00Z">
              <w:rPr>
                <w:rFonts w:ascii="Calibri" w:eastAsia="Calibri" w:hAnsi="Calibri" w:cs="Calibri"/>
                <w:spacing w:val="19"/>
                <w:w w:val="101"/>
              </w:rPr>
            </w:rPrChange>
          </w:rPr>
          <w:delText xml:space="preserve"> </w:delText>
        </w:r>
      </w:del>
      <w:ins w:id="774" w:author="Paul Mueller" w:date="2024-10-22T09:19:00Z">
        <w:del w:id="775" w:author="Alan Grant" w:date="2025-03-31T15:26:00Z">
          <w:r w:rsidR="00C55BA1" w:rsidRPr="009E3C77" w:rsidDel="00B362DC">
            <w:rPr>
              <w:rFonts w:ascii="Calibri" w:eastAsia="Calibri" w:hAnsi="Calibri" w:cs="Calibri"/>
              <w:b/>
              <w:bCs/>
              <w:color w:val="00558C"/>
              <w:spacing w:val="-3"/>
              <w:sz w:val="28"/>
              <w:szCs w:val="28"/>
              <w:rPrChange w:id="776" w:author="Alan Grant" w:date="2025-04-01T09:11:00Z">
                <w:rPr>
                  <w:rFonts w:ascii="Calibri" w:eastAsia="Calibri" w:hAnsi="Calibri" w:cs="Calibri"/>
                  <w:spacing w:val="19"/>
                  <w:w w:val="101"/>
                </w:rPr>
              </w:rPrChange>
            </w:rPr>
            <w:delText>r</w:delText>
          </w:r>
        </w:del>
      </w:ins>
      <w:del w:id="777" w:author="Alan Grant" w:date="2025-03-31T15:26:00Z">
        <w:r w:rsidRPr="009E3C77" w:rsidDel="00B362DC">
          <w:rPr>
            <w:rFonts w:ascii="Calibri" w:eastAsia="Calibri" w:hAnsi="Calibri" w:cs="Calibri"/>
            <w:b/>
            <w:bCs/>
            <w:color w:val="00558C"/>
            <w:spacing w:val="-3"/>
            <w:sz w:val="28"/>
            <w:szCs w:val="28"/>
            <w:rPrChange w:id="778" w:author="Alan Grant" w:date="2025-04-01T09:11:00Z">
              <w:rPr>
                <w:rFonts w:ascii="Calibri" w:eastAsia="Calibri" w:hAnsi="Calibri" w:cs="Calibri"/>
                <w:spacing w:val="-1"/>
              </w:rPr>
            </w:rPrChange>
          </w:rPr>
          <w:delText>Racons designed to</w:delText>
        </w:r>
        <w:r w:rsidRPr="009E3C77" w:rsidDel="00B362DC">
          <w:rPr>
            <w:rFonts w:ascii="Calibri" w:eastAsia="Calibri" w:hAnsi="Calibri" w:cs="Calibri"/>
            <w:b/>
            <w:bCs/>
            <w:color w:val="00558C"/>
            <w:spacing w:val="-3"/>
            <w:sz w:val="28"/>
            <w:szCs w:val="28"/>
            <w:rPrChange w:id="779" w:author="Alan Grant" w:date="2025-04-01T09:11:00Z">
              <w:rPr>
                <w:rFonts w:ascii="Calibri" w:eastAsia="Calibri" w:hAnsi="Calibri" w:cs="Calibri"/>
                <w:spacing w:val="12"/>
                <w:w w:val="101"/>
              </w:rPr>
            </w:rPrChange>
          </w:rPr>
          <w:delText xml:space="preserve"> </w:delText>
        </w:r>
        <w:r w:rsidRPr="009E3C77" w:rsidDel="00B362DC">
          <w:rPr>
            <w:rFonts w:ascii="Calibri" w:eastAsia="Calibri" w:hAnsi="Calibri" w:cs="Calibri"/>
            <w:b/>
            <w:bCs/>
            <w:color w:val="00558C"/>
            <w:spacing w:val="-3"/>
            <w:sz w:val="28"/>
            <w:szCs w:val="28"/>
            <w:rPrChange w:id="780" w:author="Alan Grant" w:date="2025-04-01T09:11:00Z">
              <w:rPr>
                <w:rFonts w:ascii="Calibri" w:eastAsia="Calibri" w:hAnsi="Calibri" w:cs="Calibri"/>
                <w:spacing w:val="-1"/>
              </w:rPr>
            </w:rPrChange>
          </w:rPr>
          <w:delText>do so.</w:delText>
        </w:r>
        <w:r w:rsidRPr="009E3C77" w:rsidDel="00B362DC">
          <w:rPr>
            <w:rFonts w:ascii="Calibri" w:eastAsia="Calibri" w:hAnsi="Calibri" w:cs="Calibri"/>
            <w:b/>
            <w:bCs/>
            <w:color w:val="00558C"/>
            <w:spacing w:val="-3"/>
            <w:sz w:val="28"/>
            <w:szCs w:val="28"/>
            <w:rPrChange w:id="781" w:author="Alan Grant" w:date="2025-04-01T09:11:00Z">
              <w:rPr>
                <w:rFonts w:ascii="Calibri" w:eastAsia="Calibri" w:hAnsi="Calibri" w:cs="Calibri"/>
                <w:spacing w:val="5"/>
              </w:rPr>
            </w:rPrChange>
          </w:rPr>
          <w:delText xml:space="preserve">  </w:delText>
        </w:r>
        <w:r w:rsidRPr="009E3C77" w:rsidDel="00B362DC">
          <w:rPr>
            <w:rFonts w:ascii="Calibri" w:eastAsia="Calibri" w:hAnsi="Calibri" w:cs="Calibri"/>
            <w:b/>
            <w:bCs/>
            <w:color w:val="00558C"/>
            <w:spacing w:val="-3"/>
            <w:sz w:val="28"/>
            <w:szCs w:val="28"/>
            <w:rPrChange w:id="782" w:author="Alan Grant" w:date="2025-04-01T09:11:00Z">
              <w:rPr>
                <w:rFonts w:ascii="Calibri" w:eastAsia="Calibri" w:hAnsi="Calibri" w:cs="Calibri"/>
                <w:spacing w:val="-1"/>
              </w:rPr>
            </w:rPrChange>
          </w:rPr>
          <w:delText>Calcula</w:delText>
        </w:r>
        <w:r w:rsidRPr="009E3C77" w:rsidDel="00B362DC">
          <w:rPr>
            <w:rFonts w:ascii="Calibri" w:eastAsia="Calibri" w:hAnsi="Calibri" w:cs="Calibri"/>
            <w:b/>
            <w:bCs/>
            <w:color w:val="00558C"/>
            <w:spacing w:val="-3"/>
            <w:sz w:val="28"/>
            <w:szCs w:val="28"/>
            <w:rPrChange w:id="783" w:author="Alan Grant" w:date="2025-04-01T09:11:00Z">
              <w:rPr>
                <w:rFonts w:ascii="Calibri" w:eastAsia="Calibri" w:hAnsi="Calibri" w:cs="Calibri"/>
                <w:spacing w:val="-2"/>
              </w:rPr>
            </w:rPrChange>
          </w:rPr>
          <w:delText>tions of</w:delText>
        </w:r>
        <w:r w:rsidRPr="009E3C77" w:rsidDel="00B362DC">
          <w:rPr>
            <w:rFonts w:ascii="Calibri" w:eastAsia="Calibri" w:hAnsi="Calibri" w:cs="Calibri"/>
            <w:b/>
            <w:bCs/>
            <w:color w:val="00558C"/>
            <w:spacing w:val="-3"/>
            <w:sz w:val="28"/>
            <w:szCs w:val="28"/>
            <w:rPrChange w:id="784" w:author="Alan Grant" w:date="2025-04-01T09:11:00Z">
              <w:rPr>
                <w:rFonts w:ascii="Calibri" w:eastAsia="Calibri" w:hAnsi="Calibri" w:cs="Calibri"/>
                <w:spacing w:val="15"/>
                <w:w w:val="101"/>
              </w:rPr>
            </w:rPrChange>
          </w:rPr>
          <w:delText xml:space="preserve"> </w:delText>
        </w:r>
        <w:r w:rsidRPr="009E3C77" w:rsidDel="00B362DC">
          <w:rPr>
            <w:rFonts w:ascii="Calibri" w:eastAsia="Calibri" w:hAnsi="Calibri" w:cs="Calibri"/>
            <w:b/>
            <w:bCs/>
            <w:color w:val="00558C"/>
            <w:spacing w:val="-3"/>
            <w:sz w:val="28"/>
            <w:szCs w:val="28"/>
            <w:rPrChange w:id="785" w:author="Alan Grant" w:date="2025-04-01T09:11:00Z">
              <w:rPr>
                <w:rFonts w:ascii="Calibri" w:eastAsia="Calibri" w:hAnsi="Calibri" w:cs="Calibri"/>
                <w:spacing w:val="-2"/>
              </w:rPr>
            </w:rPrChange>
          </w:rPr>
          <w:delText>performance</w:delText>
        </w:r>
        <w:r w:rsidRPr="009E3C77" w:rsidDel="00B362DC">
          <w:rPr>
            <w:rFonts w:ascii="Calibri" w:eastAsia="Calibri" w:hAnsi="Calibri" w:cs="Calibri"/>
            <w:b/>
            <w:bCs/>
            <w:color w:val="00558C"/>
            <w:spacing w:val="-3"/>
            <w:sz w:val="28"/>
            <w:szCs w:val="28"/>
            <w:rPrChange w:id="786" w:author="Alan Grant" w:date="2025-04-01T09:11:00Z">
              <w:rPr>
                <w:rFonts w:ascii="Calibri" w:eastAsia="Calibri" w:hAnsi="Calibri" w:cs="Calibri"/>
                <w:spacing w:val="4"/>
              </w:rPr>
            </w:rPrChange>
          </w:rPr>
          <w:delText xml:space="preserve"> </w:delText>
        </w:r>
        <w:r w:rsidRPr="009E3C77" w:rsidDel="00B362DC">
          <w:rPr>
            <w:rFonts w:ascii="Calibri" w:eastAsia="Calibri" w:hAnsi="Calibri" w:cs="Calibri"/>
            <w:b/>
            <w:bCs/>
            <w:color w:val="00558C"/>
            <w:spacing w:val="-3"/>
            <w:sz w:val="28"/>
            <w:szCs w:val="28"/>
            <w:rPrChange w:id="787" w:author="Alan Grant" w:date="2025-04-01T09:11:00Z">
              <w:rPr>
                <w:rFonts w:ascii="Calibri" w:eastAsia="Calibri" w:hAnsi="Calibri" w:cs="Calibri"/>
                <w:spacing w:val="-2"/>
              </w:rPr>
            </w:rPrChange>
          </w:rPr>
          <w:delText>with</w:delText>
        </w:r>
        <w:r w:rsidRPr="009E3C77" w:rsidDel="00B362DC">
          <w:rPr>
            <w:rFonts w:ascii="Calibri" w:eastAsia="Calibri" w:hAnsi="Calibri" w:cs="Calibri"/>
            <w:b/>
            <w:bCs/>
            <w:color w:val="00558C"/>
            <w:spacing w:val="-3"/>
            <w:sz w:val="28"/>
            <w:szCs w:val="28"/>
            <w:rPrChange w:id="788" w:author="Alan Grant" w:date="2025-04-01T09:11:00Z">
              <w:rPr>
                <w:rFonts w:ascii="Calibri" w:eastAsia="Calibri" w:hAnsi="Calibri" w:cs="Calibri"/>
                <w:spacing w:val="4"/>
              </w:rPr>
            </w:rPrChange>
          </w:rPr>
          <w:delText xml:space="preserve"> </w:delText>
        </w:r>
      </w:del>
      <w:ins w:id="789" w:author="Paul Mueller" w:date="2024-10-22T09:19:00Z">
        <w:del w:id="790" w:author="Alan Grant" w:date="2025-03-31T15:26:00Z">
          <w:r w:rsidR="00C55BA1" w:rsidRPr="009E3C77" w:rsidDel="00B362DC">
            <w:rPr>
              <w:rFonts w:ascii="Calibri" w:eastAsia="Calibri" w:hAnsi="Calibri" w:cs="Calibri"/>
              <w:b/>
              <w:bCs/>
              <w:color w:val="00558C"/>
              <w:spacing w:val="-3"/>
              <w:sz w:val="28"/>
              <w:szCs w:val="28"/>
              <w:rPrChange w:id="791" w:author="Alan Grant" w:date="2025-04-01T09:11:00Z">
                <w:rPr>
                  <w:rFonts w:ascii="Calibri" w:eastAsia="Calibri" w:hAnsi="Calibri" w:cs="Calibri"/>
                  <w:spacing w:val="4"/>
                </w:rPr>
              </w:rPrChange>
            </w:rPr>
            <w:delText>early</w:delText>
          </w:r>
        </w:del>
      </w:ins>
      <w:del w:id="792" w:author="Alan Grant" w:date="2025-03-31T15:26:00Z">
        <w:r w:rsidRPr="009E3C77" w:rsidDel="00B362DC">
          <w:rPr>
            <w:rFonts w:ascii="Calibri" w:eastAsia="Calibri" w:hAnsi="Calibri" w:cs="Calibri"/>
            <w:b/>
            <w:bCs/>
            <w:color w:val="00558C"/>
            <w:spacing w:val="-3"/>
            <w:sz w:val="28"/>
            <w:szCs w:val="28"/>
            <w:rPrChange w:id="793" w:author="Alan Grant" w:date="2025-04-01T09:11:00Z">
              <w:rPr>
                <w:rFonts w:ascii="Calibri" w:eastAsia="Calibri" w:hAnsi="Calibri" w:cs="Calibri"/>
                <w:spacing w:val="-2"/>
              </w:rPr>
            </w:rPrChange>
          </w:rPr>
          <w:delText>the</w:delText>
        </w:r>
        <w:r w:rsidRPr="009E3C77" w:rsidDel="00B362DC">
          <w:rPr>
            <w:rFonts w:ascii="Calibri" w:eastAsia="Calibri" w:hAnsi="Calibri" w:cs="Calibri"/>
            <w:b/>
            <w:bCs/>
            <w:color w:val="00558C"/>
            <w:spacing w:val="-3"/>
            <w:sz w:val="28"/>
            <w:szCs w:val="28"/>
            <w:rPrChange w:id="794" w:author="Alan Grant" w:date="2025-04-01T09:11:00Z">
              <w:rPr>
                <w:rFonts w:ascii="Calibri" w:eastAsia="Calibri" w:hAnsi="Calibri" w:cs="Calibri"/>
                <w:spacing w:val="5"/>
              </w:rPr>
            </w:rPrChange>
          </w:rPr>
          <w:delText xml:space="preserve"> </w:delText>
        </w:r>
        <w:r w:rsidRPr="009E3C77" w:rsidDel="00B362DC">
          <w:rPr>
            <w:rFonts w:ascii="Calibri" w:eastAsia="Calibri" w:hAnsi="Calibri" w:cs="Calibri"/>
            <w:b/>
            <w:bCs/>
            <w:color w:val="00558C"/>
            <w:spacing w:val="-3"/>
            <w:sz w:val="28"/>
            <w:szCs w:val="28"/>
            <w:rPrChange w:id="795" w:author="Alan Grant" w:date="2025-04-01T09:11:00Z">
              <w:rPr>
                <w:rFonts w:ascii="Calibri" w:eastAsia="Calibri" w:hAnsi="Calibri" w:cs="Calibri"/>
                <w:spacing w:val="-2"/>
              </w:rPr>
            </w:rPrChange>
          </w:rPr>
          <w:delText>first</w:delText>
        </w:r>
        <w:r w:rsidRPr="009E3C77" w:rsidDel="00B362DC">
          <w:rPr>
            <w:rFonts w:ascii="Calibri" w:eastAsia="Calibri" w:hAnsi="Calibri" w:cs="Calibri"/>
            <w:b/>
            <w:bCs/>
            <w:color w:val="00558C"/>
            <w:spacing w:val="-3"/>
            <w:sz w:val="28"/>
            <w:szCs w:val="28"/>
            <w:rPrChange w:id="796"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797" w:author="Alan Grant" w:date="2025-04-01T09:11:00Z">
              <w:rPr>
                <w:rFonts w:ascii="Calibri" w:eastAsia="Calibri" w:hAnsi="Calibri" w:cs="Calibri"/>
                <w:spacing w:val="-2"/>
              </w:rPr>
            </w:rPrChange>
          </w:rPr>
          <w:delText>of the</w:delText>
        </w:r>
        <w:r w:rsidRPr="009E3C77" w:rsidDel="00B362DC">
          <w:rPr>
            <w:rFonts w:ascii="Calibri" w:eastAsia="Calibri" w:hAnsi="Calibri" w:cs="Calibri"/>
            <w:b/>
            <w:bCs/>
            <w:color w:val="00558C"/>
            <w:spacing w:val="-3"/>
            <w:sz w:val="28"/>
            <w:szCs w:val="28"/>
            <w:rPrChange w:id="798" w:author="Alan Grant" w:date="2025-04-01T09:11:00Z">
              <w:rPr>
                <w:rFonts w:ascii="Calibri" w:eastAsia="Calibri" w:hAnsi="Calibri" w:cs="Calibri"/>
                <w:spacing w:val="19"/>
                <w:w w:val="101"/>
              </w:rPr>
            </w:rPrChange>
          </w:rPr>
          <w:delText xml:space="preserve"> </w:delText>
        </w:r>
        <w:r w:rsidRPr="009E3C77" w:rsidDel="00B362DC">
          <w:rPr>
            <w:rFonts w:ascii="Calibri" w:eastAsia="Calibri" w:hAnsi="Calibri" w:cs="Calibri"/>
            <w:b/>
            <w:bCs/>
            <w:color w:val="00558C"/>
            <w:spacing w:val="-3"/>
            <w:sz w:val="28"/>
            <w:szCs w:val="28"/>
            <w:rPrChange w:id="799" w:author="Alan Grant" w:date="2025-04-01T09:11:00Z">
              <w:rPr>
                <w:rFonts w:ascii="Calibri" w:eastAsia="Calibri" w:hAnsi="Calibri" w:cs="Calibri"/>
                <w:spacing w:val="-2"/>
              </w:rPr>
            </w:rPrChange>
          </w:rPr>
          <w:delText>NT</w:delText>
        </w:r>
      </w:del>
      <w:ins w:id="800" w:author="Paul Mueller" w:date="2024-10-22T09:19:00Z">
        <w:del w:id="801" w:author="Alan Grant" w:date="2025-03-31T15:26:00Z">
          <w:r w:rsidR="00C55BA1" w:rsidRPr="009E3C77" w:rsidDel="00B362DC">
            <w:rPr>
              <w:rFonts w:ascii="Calibri" w:eastAsia="Calibri" w:hAnsi="Calibri" w:cs="Calibri"/>
              <w:b/>
              <w:bCs/>
              <w:color w:val="00558C"/>
              <w:spacing w:val="-3"/>
              <w:sz w:val="28"/>
              <w:szCs w:val="28"/>
              <w:rPrChange w:id="802" w:author="Alan Grant" w:date="2025-04-01T09:11:00Z">
                <w:rPr>
                  <w:rFonts w:ascii="Calibri" w:eastAsia="Calibri" w:hAnsi="Calibri" w:cs="Calibri"/>
                  <w:spacing w:val="-2"/>
                </w:rPr>
              </w:rPrChange>
            </w:rPr>
            <w:delText xml:space="preserve"> solid-state</w:delText>
          </w:r>
        </w:del>
      </w:ins>
      <w:del w:id="803" w:author="Alan Grant" w:date="2025-03-31T15:26:00Z">
        <w:r w:rsidRPr="009E3C77" w:rsidDel="00B362DC">
          <w:rPr>
            <w:rFonts w:ascii="Calibri" w:eastAsia="Calibri" w:hAnsi="Calibri" w:cs="Calibri"/>
            <w:b/>
            <w:bCs/>
            <w:color w:val="00558C"/>
            <w:spacing w:val="-3"/>
            <w:sz w:val="28"/>
            <w:szCs w:val="28"/>
            <w:rPrChange w:id="804" w:author="Alan Grant" w:date="2025-04-01T09:11:00Z">
              <w:rPr>
                <w:rFonts w:ascii="Calibri" w:eastAsia="Calibri" w:hAnsi="Calibri" w:cs="Calibri"/>
                <w:spacing w:val="19"/>
                <w:w w:val="101"/>
              </w:rPr>
            </w:rPrChange>
          </w:rPr>
          <w:delText xml:space="preserve"> </w:delText>
        </w:r>
      </w:del>
      <w:ins w:id="805" w:author="Paul Mueller" w:date="2024-10-22T09:19:00Z">
        <w:del w:id="806" w:author="Alan Grant" w:date="2025-03-31T15:26:00Z">
          <w:r w:rsidR="00C55BA1" w:rsidRPr="009E3C77" w:rsidDel="00B362DC">
            <w:rPr>
              <w:rFonts w:ascii="Calibri" w:eastAsia="Calibri" w:hAnsi="Calibri" w:cs="Calibri"/>
              <w:b/>
              <w:bCs/>
              <w:color w:val="00558C"/>
              <w:spacing w:val="-3"/>
              <w:sz w:val="28"/>
              <w:szCs w:val="28"/>
              <w:rPrChange w:id="807" w:author="Alan Grant" w:date="2025-04-01T09:11:00Z">
                <w:rPr>
                  <w:rFonts w:ascii="Calibri" w:eastAsia="Calibri" w:hAnsi="Calibri" w:cs="Calibri"/>
                  <w:spacing w:val="19"/>
                  <w:w w:val="101"/>
                </w:rPr>
              </w:rPrChange>
            </w:rPr>
            <w:delText>r</w:delText>
          </w:r>
        </w:del>
      </w:ins>
      <w:del w:id="808" w:author="Alan Grant" w:date="2025-03-31T15:26:00Z">
        <w:r w:rsidRPr="009E3C77" w:rsidDel="00B362DC">
          <w:rPr>
            <w:rFonts w:ascii="Calibri" w:eastAsia="Calibri" w:hAnsi="Calibri" w:cs="Calibri"/>
            <w:b/>
            <w:bCs/>
            <w:color w:val="00558C"/>
            <w:spacing w:val="-3"/>
            <w:sz w:val="28"/>
            <w:szCs w:val="28"/>
            <w:rPrChange w:id="809" w:author="Alan Grant" w:date="2025-04-01T09:11:00Z">
              <w:rPr>
                <w:rFonts w:ascii="Calibri" w:eastAsia="Calibri" w:hAnsi="Calibri" w:cs="Calibri"/>
                <w:spacing w:val="-2"/>
              </w:rPr>
            </w:rPrChange>
          </w:rPr>
          <w:delText>Radars</w:delText>
        </w:r>
        <w:r w:rsidRPr="009E3C77" w:rsidDel="00B362DC">
          <w:rPr>
            <w:rFonts w:ascii="Calibri" w:eastAsia="Calibri" w:hAnsi="Calibri" w:cs="Calibri"/>
            <w:b/>
            <w:bCs/>
            <w:color w:val="00558C"/>
            <w:spacing w:val="-3"/>
            <w:sz w:val="28"/>
            <w:szCs w:val="28"/>
            <w:rPrChange w:id="810" w:author="Alan Grant" w:date="2025-04-01T09:11:00Z">
              <w:rPr>
                <w:rFonts w:ascii="Calibri" w:eastAsia="Calibri" w:hAnsi="Calibri" w:cs="Calibri"/>
                <w:spacing w:val="15"/>
              </w:rPr>
            </w:rPrChange>
          </w:rPr>
          <w:delText xml:space="preserve"> </w:delText>
        </w:r>
        <w:r w:rsidRPr="009E3C77" w:rsidDel="00B362DC">
          <w:rPr>
            <w:rFonts w:ascii="Calibri" w:eastAsia="Calibri" w:hAnsi="Calibri" w:cs="Calibri"/>
            <w:b/>
            <w:bCs/>
            <w:color w:val="00558C"/>
            <w:spacing w:val="-3"/>
            <w:sz w:val="28"/>
            <w:szCs w:val="28"/>
            <w:rPrChange w:id="811" w:author="Alan Grant" w:date="2025-04-01T09:11:00Z">
              <w:rPr>
                <w:rFonts w:ascii="Calibri" w:eastAsia="Calibri" w:hAnsi="Calibri" w:cs="Calibri"/>
                <w:spacing w:val="-2"/>
              </w:rPr>
            </w:rPrChange>
          </w:rPr>
          <w:delText>indicate</w:delText>
        </w:r>
        <w:r w:rsidRPr="009E3C77" w:rsidDel="00B362DC">
          <w:rPr>
            <w:rFonts w:ascii="Calibri" w:eastAsia="Calibri" w:hAnsi="Calibri" w:cs="Calibri"/>
            <w:b/>
            <w:bCs/>
            <w:color w:val="00558C"/>
            <w:spacing w:val="-3"/>
            <w:sz w:val="28"/>
            <w:szCs w:val="28"/>
            <w:rPrChange w:id="812" w:author="Alan Grant" w:date="2025-04-01T09:11:00Z">
              <w:rPr>
                <w:rFonts w:ascii="Calibri" w:eastAsia="Calibri" w:hAnsi="Calibri" w:cs="Calibri"/>
                <w:spacing w:val="4"/>
              </w:rPr>
            </w:rPrChange>
          </w:rPr>
          <w:delText xml:space="preserve"> </w:delText>
        </w:r>
        <w:r w:rsidRPr="009E3C77" w:rsidDel="00B362DC">
          <w:rPr>
            <w:rFonts w:ascii="Calibri" w:eastAsia="Calibri" w:hAnsi="Calibri" w:cs="Calibri"/>
            <w:b/>
            <w:bCs/>
            <w:color w:val="00558C"/>
            <w:spacing w:val="-3"/>
            <w:sz w:val="28"/>
            <w:szCs w:val="28"/>
            <w:rPrChange w:id="813" w:author="Alan Grant" w:date="2025-04-01T09:11:00Z">
              <w:rPr>
                <w:rFonts w:ascii="Calibri" w:eastAsia="Calibri" w:hAnsi="Calibri" w:cs="Calibri"/>
                <w:spacing w:val="-2"/>
              </w:rPr>
            </w:rPrChange>
          </w:rPr>
          <w:delText>that</w:delText>
        </w:r>
        <w:r w:rsidRPr="009E3C77" w:rsidDel="00B362DC">
          <w:rPr>
            <w:rFonts w:ascii="Calibri" w:eastAsia="Calibri" w:hAnsi="Calibri" w:cs="Calibri"/>
            <w:b/>
            <w:bCs/>
            <w:color w:val="00558C"/>
            <w:spacing w:val="-3"/>
            <w:sz w:val="28"/>
            <w:szCs w:val="28"/>
            <w:rPrChange w:id="814"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815" w:author="Alan Grant" w:date="2025-04-01T09:11:00Z">
              <w:rPr>
                <w:rFonts w:ascii="Calibri" w:eastAsia="Calibri" w:hAnsi="Calibri" w:cs="Calibri"/>
                <w:spacing w:val="-2"/>
              </w:rPr>
            </w:rPrChange>
          </w:rPr>
          <w:delText>existing</w:delText>
        </w:r>
        <w:r w:rsidRPr="009E3C77" w:rsidDel="00B362DC">
          <w:rPr>
            <w:rFonts w:ascii="Calibri" w:eastAsia="Calibri" w:hAnsi="Calibri" w:cs="Calibri"/>
            <w:b/>
            <w:bCs/>
            <w:color w:val="00558C"/>
            <w:spacing w:val="-3"/>
            <w:sz w:val="28"/>
            <w:szCs w:val="28"/>
            <w:rPrChange w:id="816" w:author="Alan Grant" w:date="2025-04-01T09:11:00Z">
              <w:rPr>
                <w:rFonts w:ascii="Calibri" w:eastAsia="Calibri" w:hAnsi="Calibri" w:cs="Calibri"/>
                <w:spacing w:val="21"/>
              </w:rPr>
            </w:rPrChange>
          </w:rPr>
          <w:delText xml:space="preserve"> </w:delText>
        </w:r>
      </w:del>
      <w:ins w:id="817" w:author="Paul Mueller" w:date="2024-10-22T09:19:00Z">
        <w:del w:id="818" w:author="Alan Grant" w:date="2025-03-31T15:26:00Z">
          <w:r w:rsidR="00C55BA1" w:rsidRPr="009E3C77" w:rsidDel="00B362DC">
            <w:rPr>
              <w:rFonts w:ascii="Calibri" w:eastAsia="Calibri" w:hAnsi="Calibri" w:cs="Calibri"/>
              <w:b/>
              <w:bCs/>
              <w:color w:val="00558C"/>
              <w:spacing w:val="-3"/>
              <w:sz w:val="28"/>
              <w:szCs w:val="28"/>
              <w:rPrChange w:id="819" w:author="Alan Grant" w:date="2025-04-01T09:11:00Z">
                <w:rPr>
                  <w:rFonts w:ascii="Calibri" w:eastAsia="Calibri" w:hAnsi="Calibri" w:cs="Calibri"/>
                  <w:spacing w:val="-2"/>
                </w:rPr>
              </w:rPrChange>
            </w:rPr>
            <w:delText>r</w:delText>
          </w:r>
        </w:del>
      </w:ins>
      <w:del w:id="820" w:author="Alan Grant" w:date="2025-03-31T15:26:00Z">
        <w:r w:rsidRPr="009E3C77" w:rsidDel="00B362DC">
          <w:rPr>
            <w:rFonts w:ascii="Calibri" w:eastAsia="Calibri" w:hAnsi="Calibri" w:cs="Calibri"/>
            <w:b/>
            <w:bCs/>
            <w:color w:val="00558C"/>
            <w:spacing w:val="-3"/>
            <w:sz w:val="28"/>
            <w:szCs w:val="28"/>
            <w:rPrChange w:id="821" w:author="Alan Grant" w:date="2025-04-01T09:11:00Z">
              <w:rPr>
                <w:rFonts w:ascii="Calibri" w:eastAsia="Calibri" w:hAnsi="Calibri" w:cs="Calibri"/>
                <w:spacing w:val="-2"/>
              </w:rPr>
            </w:rPrChange>
          </w:rPr>
          <w:delText>Racons will</w:delText>
        </w:r>
        <w:r w:rsidRPr="009E3C77" w:rsidDel="00B362DC">
          <w:rPr>
            <w:rFonts w:ascii="Calibri" w:eastAsia="Calibri" w:hAnsi="Calibri" w:cs="Calibri"/>
            <w:b/>
            <w:bCs/>
            <w:color w:val="00558C"/>
            <w:spacing w:val="-3"/>
            <w:sz w:val="28"/>
            <w:szCs w:val="28"/>
            <w:rPrChange w:id="822" w:author="Alan Grant" w:date="2025-04-01T09:11:00Z">
              <w:rPr>
                <w:rFonts w:ascii="Calibri" w:eastAsia="Calibri" w:hAnsi="Calibri" w:cs="Calibri"/>
                <w:spacing w:val="17"/>
              </w:rPr>
            </w:rPrChange>
          </w:rPr>
          <w:delText xml:space="preserve"> </w:delText>
        </w:r>
        <w:r w:rsidRPr="009E3C77" w:rsidDel="00B362DC">
          <w:rPr>
            <w:rFonts w:ascii="Calibri" w:eastAsia="Calibri" w:hAnsi="Calibri" w:cs="Calibri"/>
            <w:b/>
            <w:bCs/>
            <w:color w:val="00558C"/>
            <w:spacing w:val="-3"/>
            <w:sz w:val="28"/>
            <w:szCs w:val="28"/>
            <w:rPrChange w:id="823" w:author="Alan Grant" w:date="2025-04-01T09:11:00Z">
              <w:rPr>
                <w:rFonts w:ascii="Calibri" w:eastAsia="Calibri" w:hAnsi="Calibri" w:cs="Calibri"/>
                <w:spacing w:val="-2"/>
              </w:rPr>
            </w:rPrChange>
          </w:rPr>
          <w:delText>perform,</w:delText>
        </w:r>
        <w:r w:rsidRPr="009E3C77" w:rsidDel="00B362DC">
          <w:rPr>
            <w:rFonts w:ascii="Calibri" w:eastAsia="Calibri" w:hAnsi="Calibri" w:cs="Calibri"/>
            <w:b/>
            <w:bCs/>
            <w:color w:val="00558C"/>
            <w:spacing w:val="-3"/>
            <w:sz w:val="28"/>
            <w:szCs w:val="28"/>
            <w:rPrChange w:id="824"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825" w:author="Alan Grant" w:date="2025-04-01T09:11:00Z">
              <w:rPr>
                <w:rFonts w:ascii="Calibri" w:eastAsia="Calibri" w:hAnsi="Calibri" w:cs="Calibri"/>
                <w:spacing w:val="-2"/>
              </w:rPr>
            </w:rPrChange>
          </w:rPr>
          <w:delText>but with</w:delText>
        </w:r>
        <w:r w:rsidRPr="009E3C77" w:rsidDel="00B362DC">
          <w:rPr>
            <w:rFonts w:ascii="Calibri" w:eastAsia="Calibri" w:hAnsi="Calibri" w:cs="Calibri"/>
            <w:b/>
            <w:bCs/>
            <w:color w:val="00558C"/>
            <w:spacing w:val="-3"/>
            <w:sz w:val="28"/>
            <w:szCs w:val="28"/>
            <w:rPrChange w:id="826" w:author="Alan Grant" w:date="2025-04-01T09:11:00Z">
              <w:rPr>
                <w:rFonts w:ascii="Calibri" w:eastAsia="Calibri" w:hAnsi="Calibri" w:cs="Calibri"/>
                <w:spacing w:val="16"/>
                <w:w w:val="101"/>
              </w:rPr>
            </w:rPrChange>
          </w:rPr>
          <w:delText xml:space="preserve"> </w:delText>
        </w:r>
        <w:r w:rsidRPr="009E3C77" w:rsidDel="00B362DC">
          <w:rPr>
            <w:rFonts w:ascii="Calibri" w:eastAsia="Calibri" w:hAnsi="Calibri" w:cs="Calibri"/>
            <w:b/>
            <w:bCs/>
            <w:color w:val="00558C"/>
            <w:spacing w:val="-3"/>
            <w:sz w:val="28"/>
            <w:szCs w:val="28"/>
            <w:rPrChange w:id="827" w:author="Alan Grant" w:date="2025-04-01T09:11:00Z">
              <w:rPr>
                <w:rFonts w:ascii="Calibri" w:eastAsia="Calibri" w:hAnsi="Calibri" w:cs="Calibri"/>
                <w:spacing w:val="-2"/>
              </w:rPr>
            </w:rPrChange>
          </w:rPr>
          <w:delText>reduced</w:delText>
        </w:r>
        <w:r w:rsidRPr="009E3C77" w:rsidDel="00B362DC">
          <w:rPr>
            <w:rFonts w:ascii="Calibri" w:eastAsia="Calibri" w:hAnsi="Calibri" w:cs="Calibri"/>
            <w:b/>
            <w:bCs/>
            <w:color w:val="00558C"/>
            <w:spacing w:val="-3"/>
            <w:sz w:val="28"/>
            <w:szCs w:val="28"/>
            <w:rPrChange w:id="828" w:author="Alan Grant" w:date="2025-04-01T09:11:00Z">
              <w:rPr>
                <w:rFonts w:ascii="Calibri" w:eastAsia="Calibri" w:hAnsi="Calibri" w:cs="Calibri"/>
                <w:spacing w:val="16"/>
                <w:w w:val="101"/>
              </w:rPr>
            </w:rPrChange>
          </w:rPr>
          <w:delText xml:space="preserve"> </w:delText>
        </w:r>
        <w:r w:rsidRPr="009E3C77" w:rsidDel="00B362DC">
          <w:rPr>
            <w:rFonts w:ascii="Calibri" w:eastAsia="Calibri" w:hAnsi="Calibri" w:cs="Calibri"/>
            <w:b/>
            <w:bCs/>
            <w:color w:val="00558C"/>
            <w:spacing w:val="-3"/>
            <w:sz w:val="28"/>
            <w:szCs w:val="28"/>
            <w:rPrChange w:id="829" w:author="Alan Grant" w:date="2025-04-01T09:11:00Z">
              <w:rPr>
                <w:rFonts w:ascii="Calibri" w:eastAsia="Calibri" w:hAnsi="Calibri" w:cs="Calibri"/>
                <w:spacing w:val="-2"/>
              </w:rPr>
            </w:rPrChange>
          </w:rPr>
          <w:delText>range.</w:delText>
        </w:r>
      </w:del>
    </w:p>
    <w:p w14:paraId="5BB604E0" w14:textId="328E9715" w:rsidR="00F27F90" w:rsidRPr="009E3C77" w:rsidDel="00B362DC" w:rsidRDefault="00DE6361">
      <w:pPr>
        <w:pStyle w:val="BodyText"/>
        <w:spacing w:before="85" w:line="179" w:lineRule="auto"/>
        <w:ind w:left="48"/>
        <w:outlineLvl w:val="0"/>
        <w:rPr>
          <w:del w:id="830" w:author="Alan Grant" w:date="2025-03-31T15:26:00Z"/>
          <w:b/>
          <w:bCs/>
          <w:color w:val="00558C"/>
          <w:spacing w:val="-3"/>
          <w:sz w:val="28"/>
          <w:szCs w:val="28"/>
          <w:rPrChange w:id="831" w:author="Alan Grant" w:date="2025-04-01T09:11:00Z">
            <w:rPr>
              <w:del w:id="832" w:author="Alan Grant" w:date="2025-03-31T15:26:00Z"/>
            </w:rPr>
          </w:rPrChange>
        </w:rPr>
        <w:pPrChange w:id="833" w:author="Alan Grant" w:date="2025-04-01T09:11:00Z">
          <w:pPr>
            <w:pStyle w:val="BodyText"/>
            <w:spacing w:before="165" w:line="219" w:lineRule="auto"/>
            <w:ind w:left="45" w:right="795" w:hanging="16"/>
          </w:pPr>
        </w:pPrChange>
      </w:pPr>
      <w:del w:id="834" w:author="Alan Grant" w:date="2025-03-31T15:26:00Z">
        <w:r w:rsidRPr="009E3C77" w:rsidDel="00B362DC">
          <w:rPr>
            <w:rFonts w:ascii="Calibri" w:eastAsia="Calibri" w:hAnsi="Calibri" w:cs="Calibri"/>
            <w:b/>
            <w:bCs/>
            <w:color w:val="00558C"/>
            <w:spacing w:val="-3"/>
            <w:sz w:val="28"/>
            <w:szCs w:val="28"/>
            <w:rPrChange w:id="835" w:author="Alan Grant" w:date="2025-04-01T09:11:00Z">
              <w:rPr>
                <w:rFonts w:ascii="Calibri" w:eastAsia="Calibri" w:hAnsi="Calibri" w:cs="Calibri"/>
                <w:spacing w:val="-2"/>
              </w:rPr>
            </w:rPrChange>
          </w:rPr>
          <w:delText>Trials</w:delText>
        </w:r>
        <w:r w:rsidRPr="009E3C77" w:rsidDel="00B362DC">
          <w:rPr>
            <w:rFonts w:ascii="Calibri" w:eastAsia="Calibri" w:hAnsi="Calibri" w:cs="Calibri"/>
            <w:b/>
            <w:bCs/>
            <w:color w:val="00558C"/>
            <w:spacing w:val="-3"/>
            <w:sz w:val="28"/>
            <w:szCs w:val="28"/>
            <w:rPrChange w:id="836" w:author="Alan Grant" w:date="2025-04-01T09:11:00Z">
              <w:rPr>
                <w:rFonts w:ascii="Calibri" w:eastAsia="Calibri" w:hAnsi="Calibri" w:cs="Calibri"/>
                <w:spacing w:val="27"/>
              </w:rPr>
            </w:rPrChange>
          </w:rPr>
          <w:delText xml:space="preserve"> </w:delText>
        </w:r>
        <w:r w:rsidRPr="009E3C77" w:rsidDel="00B362DC">
          <w:rPr>
            <w:rFonts w:ascii="Calibri" w:eastAsia="Calibri" w:hAnsi="Calibri" w:cs="Calibri"/>
            <w:b/>
            <w:bCs/>
            <w:color w:val="00558C"/>
            <w:spacing w:val="-3"/>
            <w:sz w:val="28"/>
            <w:szCs w:val="28"/>
            <w:rPrChange w:id="837" w:author="Alan Grant" w:date="2025-04-01T09:11:00Z">
              <w:rPr>
                <w:rFonts w:ascii="Calibri" w:eastAsia="Calibri" w:hAnsi="Calibri" w:cs="Calibri"/>
                <w:spacing w:val="-2"/>
              </w:rPr>
            </w:rPrChange>
          </w:rPr>
          <w:delText>have</w:delText>
        </w:r>
        <w:r w:rsidRPr="009E3C77" w:rsidDel="00B362DC">
          <w:rPr>
            <w:rFonts w:ascii="Calibri" w:eastAsia="Calibri" w:hAnsi="Calibri" w:cs="Calibri"/>
            <w:b/>
            <w:bCs/>
            <w:color w:val="00558C"/>
            <w:spacing w:val="-3"/>
            <w:sz w:val="28"/>
            <w:szCs w:val="28"/>
            <w:rPrChange w:id="838" w:author="Alan Grant" w:date="2025-04-01T09:11:00Z">
              <w:rPr>
                <w:rFonts w:ascii="Calibri" w:eastAsia="Calibri" w:hAnsi="Calibri" w:cs="Calibri"/>
                <w:spacing w:val="15"/>
              </w:rPr>
            </w:rPrChange>
          </w:rPr>
          <w:delText xml:space="preserve"> </w:delText>
        </w:r>
        <w:r w:rsidRPr="009E3C77" w:rsidDel="00B362DC">
          <w:rPr>
            <w:rFonts w:ascii="Calibri" w:eastAsia="Calibri" w:hAnsi="Calibri" w:cs="Calibri"/>
            <w:b/>
            <w:bCs/>
            <w:color w:val="00558C"/>
            <w:spacing w:val="-3"/>
            <w:sz w:val="28"/>
            <w:szCs w:val="28"/>
            <w:rPrChange w:id="839" w:author="Alan Grant" w:date="2025-04-01T09:11:00Z">
              <w:rPr>
                <w:rFonts w:ascii="Calibri" w:eastAsia="Calibri" w:hAnsi="Calibri" w:cs="Calibri"/>
                <w:spacing w:val="-2"/>
              </w:rPr>
            </w:rPrChange>
          </w:rPr>
          <w:delText>been carried out with an</w:delText>
        </w:r>
        <w:r w:rsidRPr="009E3C77" w:rsidDel="00B362DC">
          <w:rPr>
            <w:rFonts w:ascii="Calibri" w:eastAsia="Calibri" w:hAnsi="Calibri" w:cs="Calibri"/>
            <w:b/>
            <w:bCs/>
            <w:color w:val="00558C"/>
            <w:spacing w:val="-3"/>
            <w:sz w:val="28"/>
            <w:szCs w:val="28"/>
            <w:rPrChange w:id="840" w:author="Alan Grant" w:date="2025-04-01T09:11:00Z">
              <w:rPr>
                <w:rFonts w:ascii="Calibri" w:eastAsia="Calibri" w:hAnsi="Calibri" w:cs="Calibri"/>
                <w:spacing w:val="16"/>
                <w:w w:val="101"/>
              </w:rPr>
            </w:rPrChange>
          </w:rPr>
          <w:delText xml:space="preserve"> </w:delText>
        </w:r>
      </w:del>
      <w:ins w:id="841" w:author="Paul Mueller" w:date="2024-10-22T09:19:00Z">
        <w:del w:id="842" w:author="Alan Grant" w:date="2025-03-31T15:26:00Z">
          <w:r w:rsidR="00C55BA1" w:rsidRPr="009E3C77" w:rsidDel="00B362DC">
            <w:rPr>
              <w:rFonts w:ascii="Calibri" w:eastAsia="Calibri" w:hAnsi="Calibri" w:cs="Calibri"/>
              <w:b/>
              <w:bCs/>
              <w:color w:val="00558C"/>
              <w:spacing w:val="-3"/>
              <w:sz w:val="28"/>
              <w:szCs w:val="28"/>
              <w:rPrChange w:id="843" w:author="Alan Grant" w:date="2025-04-01T09:11:00Z">
                <w:rPr>
                  <w:rFonts w:ascii="Calibri" w:eastAsia="Calibri" w:hAnsi="Calibri" w:cs="Calibri"/>
                  <w:spacing w:val="16"/>
                  <w:w w:val="101"/>
                </w:rPr>
              </w:rPrChange>
            </w:rPr>
            <w:delText>sol</w:delText>
          </w:r>
        </w:del>
      </w:ins>
      <w:ins w:id="844" w:author="Paul Mueller" w:date="2024-10-22T09:20:00Z">
        <w:del w:id="845" w:author="Alan Grant" w:date="2025-03-31T15:26:00Z">
          <w:r w:rsidR="00C55BA1" w:rsidRPr="009E3C77" w:rsidDel="00B362DC">
            <w:rPr>
              <w:rFonts w:ascii="Calibri" w:eastAsia="Calibri" w:hAnsi="Calibri" w:cs="Calibri"/>
              <w:b/>
              <w:bCs/>
              <w:color w:val="00558C"/>
              <w:spacing w:val="-3"/>
              <w:sz w:val="28"/>
              <w:szCs w:val="28"/>
              <w:rPrChange w:id="846" w:author="Alan Grant" w:date="2025-04-01T09:11:00Z">
                <w:rPr>
                  <w:rFonts w:ascii="Calibri" w:eastAsia="Calibri" w:hAnsi="Calibri" w:cs="Calibri"/>
                  <w:spacing w:val="16"/>
                  <w:w w:val="101"/>
                </w:rPr>
              </w:rPrChange>
            </w:rPr>
            <w:delText>i</w:delText>
          </w:r>
        </w:del>
      </w:ins>
      <w:ins w:id="847" w:author="Paul Mueller" w:date="2024-10-22T09:19:00Z">
        <w:del w:id="848" w:author="Alan Grant" w:date="2025-03-31T15:26:00Z">
          <w:r w:rsidR="00C55BA1" w:rsidRPr="009E3C77" w:rsidDel="00B362DC">
            <w:rPr>
              <w:rFonts w:ascii="Calibri" w:eastAsia="Calibri" w:hAnsi="Calibri" w:cs="Calibri"/>
              <w:b/>
              <w:bCs/>
              <w:color w:val="00558C"/>
              <w:spacing w:val="-3"/>
              <w:sz w:val="28"/>
              <w:szCs w:val="28"/>
              <w:rPrChange w:id="849" w:author="Alan Grant" w:date="2025-04-01T09:11:00Z">
                <w:rPr>
                  <w:rFonts w:ascii="Calibri" w:eastAsia="Calibri" w:hAnsi="Calibri" w:cs="Calibri"/>
                  <w:spacing w:val="16"/>
                  <w:w w:val="101"/>
                </w:rPr>
              </w:rPrChange>
            </w:rPr>
            <w:delText>d</w:delText>
          </w:r>
        </w:del>
      </w:ins>
      <w:ins w:id="850" w:author="Paul Mueller" w:date="2024-10-22T09:20:00Z">
        <w:del w:id="851" w:author="Alan Grant" w:date="2025-03-31T15:26:00Z">
          <w:r w:rsidR="00C55BA1" w:rsidRPr="009E3C77" w:rsidDel="00B362DC">
            <w:rPr>
              <w:rFonts w:ascii="Calibri" w:eastAsia="Calibri" w:hAnsi="Calibri" w:cs="Calibri"/>
              <w:b/>
              <w:bCs/>
              <w:color w:val="00558C"/>
              <w:spacing w:val="-3"/>
              <w:sz w:val="28"/>
              <w:szCs w:val="28"/>
              <w:rPrChange w:id="852" w:author="Alan Grant" w:date="2025-04-01T09:11:00Z">
                <w:rPr>
                  <w:rFonts w:ascii="Calibri" w:eastAsia="Calibri" w:hAnsi="Calibri" w:cs="Calibri"/>
                  <w:spacing w:val="16"/>
                  <w:w w:val="101"/>
                </w:rPr>
              </w:rPrChange>
            </w:rPr>
            <w:delText>-</w:delText>
          </w:r>
        </w:del>
      </w:ins>
      <w:ins w:id="853" w:author="Paul Mueller" w:date="2024-10-22T09:19:00Z">
        <w:del w:id="854" w:author="Alan Grant" w:date="2025-03-31T15:26:00Z">
          <w:r w:rsidR="00C55BA1" w:rsidRPr="009E3C77" w:rsidDel="00B362DC">
            <w:rPr>
              <w:rFonts w:ascii="Calibri" w:eastAsia="Calibri" w:hAnsi="Calibri" w:cs="Calibri"/>
              <w:b/>
              <w:bCs/>
              <w:color w:val="00558C"/>
              <w:spacing w:val="-3"/>
              <w:sz w:val="28"/>
              <w:szCs w:val="28"/>
              <w:rPrChange w:id="855" w:author="Alan Grant" w:date="2025-04-01T09:11:00Z">
                <w:rPr>
                  <w:rFonts w:ascii="Calibri" w:eastAsia="Calibri" w:hAnsi="Calibri" w:cs="Calibri"/>
                  <w:spacing w:val="16"/>
                  <w:w w:val="101"/>
                </w:rPr>
              </w:rPrChange>
            </w:rPr>
            <w:delText>stat</w:delText>
          </w:r>
        </w:del>
      </w:ins>
      <w:ins w:id="856" w:author="Paul Mueller" w:date="2024-10-22T09:20:00Z">
        <w:del w:id="857" w:author="Alan Grant" w:date="2025-03-31T15:26:00Z">
          <w:r w:rsidR="00C55BA1" w:rsidRPr="009E3C77" w:rsidDel="00B362DC">
            <w:rPr>
              <w:rFonts w:ascii="Calibri" w:eastAsia="Calibri" w:hAnsi="Calibri" w:cs="Calibri"/>
              <w:b/>
              <w:bCs/>
              <w:color w:val="00558C"/>
              <w:spacing w:val="-3"/>
              <w:sz w:val="28"/>
              <w:szCs w:val="28"/>
              <w:rPrChange w:id="858" w:author="Alan Grant" w:date="2025-04-01T09:11:00Z">
                <w:rPr>
                  <w:rFonts w:ascii="Calibri" w:eastAsia="Calibri" w:hAnsi="Calibri" w:cs="Calibri"/>
                  <w:spacing w:val="16"/>
                  <w:w w:val="101"/>
                </w:rPr>
              </w:rPrChange>
            </w:rPr>
            <w:delText>e</w:delText>
          </w:r>
        </w:del>
      </w:ins>
      <w:del w:id="859" w:author="Alan Grant" w:date="2025-03-31T15:26:00Z">
        <w:r w:rsidRPr="009E3C77" w:rsidDel="00B362DC">
          <w:rPr>
            <w:rFonts w:ascii="Calibri" w:eastAsia="Calibri" w:hAnsi="Calibri" w:cs="Calibri"/>
            <w:b/>
            <w:bCs/>
            <w:color w:val="00558C"/>
            <w:spacing w:val="-3"/>
            <w:sz w:val="28"/>
            <w:szCs w:val="28"/>
            <w:rPrChange w:id="860" w:author="Alan Grant" w:date="2025-04-01T09:11:00Z">
              <w:rPr>
                <w:rFonts w:ascii="Calibri" w:eastAsia="Calibri" w:hAnsi="Calibri" w:cs="Calibri"/>
                <w:spacing w:val="-2"/>
              </w:rPr>
            </w:rPrChange>
          </w:rPr>
          <w:delText>NT</w:delText>
        </w:r>
        <w:r w:rsidRPr="009E3C77" w:rsidDel="00B362DC">
          <w:rPr>
            <w:rFonts w:ascii="Calibri" w:eastAsia="Calibri" w:hAnsi="Calibri" w:cs="Calibri"/>
            <w:b/>
            <w:bCs/>
            <w:color w:val="00558C"/>
            <w:spacing w:val="-3"/>
            <w:sz w:val="28"/>
            <w:szCs w:val="28"/>
            <w:rPrChange w:id="861" w:author="Alan Grant" w:date="2025-04-01T09:11:00Z">
              <w:rPr>
                <w:rFonts w:ascii="Calibri" w:eastAsia="Calibri" w:hAnsi="Calibri" w:cs="Calibri"/>
                <w:spacing w:val="15"/>
              </w:rPr>
            </w:rPrChange>
          </w:rPr>
          <w:delText xml:space="preserve"> </w:delText>
        </w:r>
        <w:r w:rsidRPr="009E3C77" w:rsidDel="00B362DC">
          <w:rPr>
            <w:rFonts w:ascii="Calibri" w:eastAsia="Calibri" w:hAnsi="Calibri" w:cs="Calibri"/>
            <w:b/>
            <w:bCs/>
            <w:color w:val="00558C"/>
            <w:spacing w:val="-3"/>
            <w:sz w:val="28"/>
            <w:szCs w:val="28"/>
            <w:rPrChange w:id="862" w:author="Alan Grant" w:date="2025-04-01T09:11:00Z">
              <w:rPr>
                <w:rFonts w:ascii="Calibri" w:eastAsia="Calibri" w:hAnsi="Calibri" w:cs="Calibri"/>
                <w:spacing w:val="-2"/>
              </w:rPr>
            </w:rPrChange>
          </w:rPr>
          <w:delText>radar, which</w:delText>
        </w:r>
        <w:r w:rsidRPr="009E3C77" w:rsidDel="00B362DC">
          <w:rPr>
            <w:rFonts w:ascii="Calibri" w:eastAsia="Calibri" w:hAnsi="Calibri" w:cs="Calibri"/>
            <w:b/>
            <w:bCs/>
            <w:color w:val="00558C"/>
            <w:spacing w:val="-3"/>
            <w:sz w:val="28"/>
            <w:szCs w:val="28"/>
            <w:rPrChange w:id="863" w:author="Alan Grant" w:date="2025-04-01T09:11:00Z">
              <w:rPr>
                <w:rFonts w:ascii="Calibri" w:eastAsia="Calibri" w:hAnsi="Calibri" w:cs="Calibri"/>
                <w:spacing w:val="14"/>
              </w:rPr>
            </w:rPrChange>
          </w:rPr>
          <w:delText xml:space="preserve"> </w:delText>
        </w:r>
        <w:r w:rsidRPr="009E3C77" w:rsidDel="00B362DC">
          <w:rPr>
            <w:rFonts w:ascii="Calibri" w:eastAsia="Calibri" w:hAnsi="Calibri" w:cs="Calibri"/>
            <w:b/>
            <w:bCs/>
            <w:color w:val="00558C"/>
            <w:spacing w:val="-3"/>
            <w:sz w:val="28"/>
            <w:szCs w:val="28"/>
            <w:rPrChange w:id="864" w:author="Alan Grant" w:date="2025-04-01T09:11:00Z">
              <w:rPr>
                <w:rFonts w:ascii="Calibri" w:eastAsia="Calibri" w:hAnsi="Calibri" w:cs="Calibri"/>
                <w:spacing w:val="-2"/>
              </w:rPr>
            </w:rPrChange>
          </w:rPr>
          <w:delText>have</w:delText>
        </w:r>
        <w:r w:rsidRPr="009E3C77" w:rsidDel="00B362DC">
          <w:rPr>
            <w:rFonts w:ascii="Calibri" w:eastAsia="Calibri" w:hAnsi="Calibri" w:cs="Calibri"/>
            <w:b/>
            <w:bCs/>
            <w:color w:val="00558C"/>
            <w:spacing w:val="-3"/>
            <w:sz w:val="28"/>
            <w:szCs w:val="28"/>
            <w:rPrChange w:id="865" w:author="Alan Grant" w:date="2025-04-01T09:11:00Z">
              <w:rPr>
                <w:rFonts w:ascii="Calibri" w:eastAsia="Calibri" w:hAnsi="Calibri" w:cs="Calibri"/>
                <w:spacing w:val="13"/>
              </w:rPr>
            </w:rPrChange>
          </w:rPr>
          <w:delText xml:space="preserve"> </w:delText>
        </w:r>
        <w:r w:rsidRPr="009E3C77" w:rsidDel="00B362DC">
          <w:rPr>
            <w:rFonts w:ascii="Calibri" w:eastAsia="Calibri" w:hAnsi="Calibri" w:cs="Calibri"/>
            <w:b/>
            <w:bCs/>
            <w:color w:val="00558C"/>
            <w:spacing w:val="-3"/>
            <w:sz w:val="28"/>
            <w:szCs w:val="28"/>
            <w:rPrChange w:id="866" w:author="Alan Grant" w:date="2025-04-01T09:11:00Z">
              <w:rPr>
                <w:rFonts w:ascii="Calibri" w:eastAsia="Calibri" w:hAnsi="Calibri" w:cs="Calibri"/>
                <w:spacing w:val="-2"/>
              </w:rPr>
            </w:rPrChange>
          </w:rPr>
          <w:delText>indicated a serious</w:delText>
        </w:r>
        <w:r w:rsidRPr="009E3C77" w:rsidDel="00B362DC">
          <w:rPr>
            <w:rFonts w:ascii="Calibri" w:eastAsia="Calibri" w:hAnsi="Calibri" w:cs="Calibri"/>
            <w:b/>
            <w:bCs/>
            <w:color w:val="00558C"/>
            <w:spacing w:val="-3"/>
            <w:sz w:val="28"/>
            <w:szCs w:val="28"/>
            <w:rPrChange w:id="867" w:author="Alan Grant" w:date="2025-04-01T09:11:00Z">
              <w:rPr>
                <w:rFonts w:ascii="Calibri" w:eastAsia="Calibri" w:hAnsi="Calibri" w:cs="Calibri"/>
                <w:spacing w:val="12"/>
                <w:w w:val="101"/>
              </w:rPr>
            </w:rPrChange>
          </w:rPr>
          <w:delText xml:space="preserve"> </w:delText>
        </w:r>
        <w:r w:rsidRPr="009E3C77" w:rsidDel="00B362DC">
          <w:rPr>
            <w:rFonts w:ascii="Calibri" w:eastAsia="Calibri" w:hAnsi="Calibri" w:cs="Calibri"/>
            <w:b/>
            <w:bCs/>
            <w:color w:val="00558C"/>
            <w:spacing w:val="-3"/>
            <w:sz w:val="28"/>
            <w:szCs w:val="28"/>
            <w:rPrChange w:id="868" w:author="Alan Grant" w:date="2025-04-01T09:11:00Z">
              <w:rPr>
                <w:rFonts w:ascii="Calibri" w:eastAsia="Calibri" w:hAnsi="Calibri" w:cs="Calibri"/>
                <w:spacing w:val="-2"/>
              </w:rPr>
            </w:rPrChange>
          </w:rPr>
          <w:delText>reduction</w:delText>
        </w:r>
        <w:r w:rsidRPr="009E3C77" w:rsidDel="00B362DC">
          <w:rPr>
            <w:rFonts w:ascii="Calibri" w:eastAsia="Calibri" w:hAnsi="Calibri" w:cs="Calibri"/>
            <w:b/>
            <w:bCs/>
            <w:color w:val="00558C"/>
            <w:spacing w:val="-3"/>
            <w:sz w:val="28"/>
            <w:szCs w:val="28"/>
            <w:rPrChange w:id="869" w:author="Alan Grant" w:date="2025-04-01T09:11:00Z">
              <w:rPr>
                <w:rFonts w:ascii="Calibri" w:eastAsia="Calibri" w:hAnsi="Calibri" w:cs="Calibri"/>
                <w:spacing w:val="12"/>
              </w:rPr>
            </w:rPrChange>
          </w:rPr>
          <w:delText xml:space="preserve"> </w:delText>
        </w:r>
        <w:r w:rsidRPr="009E3C77" w:rsidDel="00B362DC">
          <w:rPr>
            <w:rFonts w:ascii="Calibri" w:eastAsia="Calibri" w:hAnsi="Calibri" w:cs="Calibri"/>
            <w:b/>
            <w:bCs/>
            <w:color w:val="00558C"/>
            <w:spacing w:val="-3"/>
            <w:sz w:val="28"/>
            <w:szCs w:val="28"/>
            <w:rPrChange w:id="870" w:author="Alan Grant" w:date="2025-04-01T09:11:00Z">
              <w:rPr>
                <w:rFonts w:ascii="Calibri" w:eastAsia="Calibri" w:hAnsi="Calibri" w:cs="Calibri"/>
                <w:spacing w:val="-2"/>
              </w:rPr>
            </w:rPrChange>
          </w:rPr>
          <w:delText>in</w:delText>
        </w:r>
        <w:r w:rsidRPr="009E3C77" w:rsidDel="00B362DC">
          <w:rPr>
            <w:rFonts w:ascii="Calibri" w:eastAsia="Calibri" w:hAnsi="Calibri" w:cs="Calibri"/>
            <w:b/>
            <w:bCs/>
            <w:color w:val="00558C"/>
            <w:spacing w:val="-3"/>
            <w:sz w:val="28"/>
            <w:szCs w:val="28"/>
            <w:rPrChange w:id="871" w:author="Alan Grant" w:date="2025-04-01T09:11:00Z">
              <w:rPr>
                <w:rFonts w:ascii="Calibri" w:eastAsia="Calibri" w:hAnsi="Calibri" w:cs="Calibri"/>
                <w:spacing w:val="14"/>
              </w:rPr>
            </w:rPrChange>
          </w:rPr>
          <w:delText xml:space="preserve"> </w:delText>
        </w:r>
        <w:r w:rsidRPr="009E3C77" w:rsidDel="00B362DC">
          <w:rPr>
            <w:rFonts w:ascii="Calibri" w:eastAsia="Calibri" w:hAnsi="Calibri" w:cs="Calibri"/>
            <w:b/>
            <w:bCs/>
            <w:color w:val="00558C"/>
            <w:spacing w:val="-3"/>
            <w:sz w:val="28"/>
            <w:szCs w:val="28"/>
            <w:rPrChange w:id="872" w:author="Alan Grant" w:date="2025-04-01T09:11:00Z">
              <w:rPr>
                <w:rFonts w:ascii="Calibri" w:eastAsia="Calibri" w:hAnsi="Calibri" w:cs="Calibri"/>
                <w:spacing w:val="-2"/>
              </w:rPr>
            </w:rPrChange>
          </w:rPr>
          <w:delText>range</w:delText>
        </w:r>
        <w:r w:rsidRPr="009E3C77" w:rsidDel="00B362DC">
          <w:rPr>
            <w:rFonts w:ascii="Calibri" w:eastAsia="Calibri" w:hAnsi="Calibri" w:cs="Calibri"/>
            <w:b/>
            <w:bCs/>
            <w:color w:val="00558C"/>
            <w:spacing w:val="-3"/>
            <w:sz w:val="28"/>
            <w:szCs w:val="28"/>
            <w:rPrChange w:id="873" w:author="Alan Grant" w:date="2025-04-01T09:11:00Z">
              <w:rPr>
                <w:rFonts w:ascii="Calibri" w:eastAsia="Calibri" w:hAnsi="Calibri" w:cs="Calibri"/>
                <w:spacing w:val="2"/>
              </w:rPr>
            </w:rPrChange>
          </w:rPr>
          <w:delText xml:space="preserve"> </w:delText>
        </w:r>
        <w:r w:rsidRPr="009E3C77" w:rsidDel="00B362DC">
          <w:rPr>
            <w:rFonts w:ascii="Calibri" w:eastAsia="Calibri" w:hAnsi="Calibri" w:cs="Calibri"/>
            <w:b/>
            <w:bCs/>
            <w:color w:val="00558C"/>
            <w:spacing w:val="-3"/>
            <w:sz w:val="28"/>
            <w:szCs w:val="28"/>
            <w:rPrChange w:id="874" w:author="Alan Grant" w:date="2025-04-01T09:11:00Z">
              <w:rPr>
                <w:rFonts w:ascii="Calibri" w:eastAsia="Calibri" w:hAnsi="Calibri" w:cs="Calibri"/>
                <w:spacing w:val="-2"/>
              </w:rPr>
            </w:rPrChange>
          </w:rPr>
          <w:delText>with</w:delText>
        </w:r>
        <w:r w:rsidRPr="009E3C77" w:rsidDel="00B362DC">
          <w:rPr>
            <w:rFonts w:ascii="Calibri" w:eastAsia="Calibri" w:hAnsi="Calibri" w:cs="Calibri"/>
            <w:b/>
            <w:bCs/>
            <w:color w:val="00558C"/>
            <w:spacing w:val="-3"/>
            <w:sz w:val="28"/>
            <w:szCs w:val="28"/>
            <w:rPrChange w:id="875"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876" w:author="Alan Grant" w:date="2025-04-01T09:11:00Z">
              <w:rPr>
                <w:rFonts w:ascii="Calibri" w:eastAsia="Calibri" w:hAnsi="Calibri" w:cs="Calibri"/>
                <w:spacing w:val="-2"/>
              </w:rPr>
            </w:rPrChange>
          </w:rPr>
          <w:delText>most</w:delText>
        </w:r>
        <w:r w:rsidRPr="009E3C77" w:rsidDel="00B362DC">
          <w:rPr>
            <w:rFonts w:ascii="Calibri" w:eastAsia="Calibri" w:hAnsi="Calibri" w:cs="Calibri"/>
            <w:b/>
            <w:bCs/>
            <w:color w:val="00558C"/>
            <w:spacing w:val="-3"/>
            <w:sz w:val="28"/>
            <w:szCs w:val="28"/>
            <w:rPrChange w:id="877" w:author="Alan Grant" w:date="2025-04-01T09:11:00Z">
              <w:rPr>
                <w:rFonts w:ascii="Calibri" w:eastAsia="Calibri" w:hAnsi="Calibri" w:cs="Calibri"/>
                <w:spacing w:val="7"/>
              </w:rPr>
            </w:rPrChange>
          </w:rPr>
          <w:delText xml:space="preserve"> </w:delText>
        </w:r>
        <w:r w:rsidRPr="009E3C77" w:rsidDel="00B362DC">
          <w:rPr>
            <w:rFonts w:ascii="Calibri" w:eastAsia="Calibri" w:hAnsi="Calibri" w:cs="Calibri"/>
            <w:b/>
            <w:bCs/>
            <w:color w:val="00558C"/>
            <w:spacing w:val="-3"/>
            <w:sz w:val="28"/>
            <w:szCs w:val="28"/>
            <w:rPrChange w:id="878" w:author="Alan Grant" w:date="2025-04-01T09:11:00Z">
              <w:rPr>
                <w:rFonts w:ascii="Calibri" w:eastAsia="Calibri" w:hAnsi="Calibri" w:cs="Calibri"/>
                <w:spacing w:val="-2"/>
              </w:rPr>
            </w:rPrChange>
          </w:rPr>
          <w:delText>existing</w:delText>
        </w:r>
        <w:r w:rsidRPr="009E3C77" w:rsidDel="00B362DC">
          <w:rPr>
            <w:rFonts w:ascii="Calibri" w:eastAsia="Calibri" w:hAnsi="Calibri" w:cs="Calibri"/>
            <w:b/>
            <w:bCs/>
            <w:color w:val="00558C"/>
            <w:spacing w:val="-3"/>
            <w:sz w:val="28"/>
            <w:szCs w:val="28"/>
            <w:rPrChange w:id="879" w:author="Alan Grant" w:date="2025-04-01T09:11:00Z">
              <w:rPr>
                <w:rFonts w:ascii="Calibri" w:eastAsia="Calibri" w:hAnsi="Calibri" w:cs="Calibri"/>
              </w:rPr>
            </w:rPrChange>
          </w:rPr>
          <w:delText xml:space="preserve"> </w:delText>
        </w:r>
      </w:del>
      <w:ins w:id="880" w:author="Paul Mueller" w:date="2024-10-22T09:20:00Z">
        <w:del w:id="881" w:author="Alan Grant" w:date="2025-03-31T15:26:00Z">
          <w:r w:rsidR="00C55BA1" w:rsidRPr="009E3C77" w:rsidDel="00B362DC">
            <w:rPr>
              <w:rFonts w:ascii="Calibri" w:eastAsia="Calibri" w:hAnsi="Calibri" w:cs="Calibri"/>
              <w:b/>
              <w:bCs/>
              <w:color w:val="00558C"/>
              <w:spacing w:val="-3"/>
              <w:sz w:val="28"/>
              <w:szCs w:val="28"/>
              <w:rPrChange w:id="882" w:author="Alan Grant" w:date="2025-04-01T09:11:00Z">
                <w:rPr>
                  <w:rFonts w:ascii="Calibri" w:eastAsia="Calibri" w:hAnsi="Calibri" w:cs="Calibri"/>
                </w:rPr>
              </w:rPrChange>
            </w:rPr>
            <w:delText>r</w:delText>
          </w:r>
        </w:del>
      </w:ins>
      <w:del w:id="883" w:author="Alan Grant" w:date="2025-03-31T15:26:00Z">
        <w:r w:rsidRPr="009E3C77" w:rsidDel="00B362DC">
          <w:rPr>
            <w:rFonts w:ascii="Calibri" w:eastAsia="Calibri" w:hAnsi="Calibri" w:cs="Calibri"/>
            <w:b/>
            <w:bCs/>
            <w:color w:val="00558C"/>
            <w:spacing w:val="-3"/>
            <w:sz w:val="28"/>
            <w:szCs w:val="28"/>
            <w:rPrChange w:id="884" w:author="Alan Grant" w:date="2025-04-01T09:11:00Z">
              <w:rPr>
                <w:rFonts w:ascii="Calibri" w:eastAsia="Calibri" w:hAnsi="Calibri" w:cs="Calibri"/>
                <w:spacing w:val="-1"/>
              </w:rPr>
            </w:rPrChange>
          </w:rPr>
          <w:delText>Racons</w:delText>
        </w:r>
        <w:r w:rsidRPr="009E3C77" w:rsidDel="00B362DC">
          <w:rPr>
            <w:rFonts w:ascii="Calibri" w:eastAsia="Calibri" w:hAnsi="Calibri" w:cs="Calibri"/>
            <w:b/>
            <w:bCs/>
            <w:color w:val="00558C"/>
            <w:spacing w:val="-3"/>
            <w:sz w:val="28"/>
            <w:szCs w:val="28"/>
            <w:rPrChange w:id="885" w:author="Alan Grant" w:date="2025-04-01T09:11:00Z">
              <w:rPr>
                <w:rFonts w:ascii="Calibri" w:eastAsia="Calibri" w:hAnsi="Calibri" w:cs="Calibri"/>
                <w:spacing w:val="12"/>
                <w:w w:val="101"/>
              </w:rPr>
            </w:rPrChange>
          </w:rPr>
          <w:delText xml:space="preserve"> </w:delText>
        </w:r>
        <w:r w:rsidRPr="009E3C77" w:rsidDel="00B362DC">
          <w:rPr>
            <w:rFonts w:ascii="Calibri" w:eastAsia="Calibri" w:hAnsi="Calibri" w:cs="Calibri"/>
            <w:b/>
            <w:bCs/>
            <w:color w:val="00558C"/>
            <w:spacing w:val="-3"/>
            <w:sz w:val="28"/>
            <w:szCs w:val="28"/>
            <w:rPrChange w:id="886" w:author="Alan Grant" w:date="2025-04-01T09:11:00Z">
              <w:rPr>
                <w:rFonts w:ascii="Calibri" w:eastAsia="Calibri" w:hAnsi="Calibri" w:cs="Calibri"/>
                <w:spacing w:val="-1"/>
              </w:rPr>
            </w:rPrChange>
          </w:rPr>
          <w:delText>(References</w:delText>
        </w:r>
        <w:r w:rsidRPr="009E3C77" w:rsidDel="00B362DC">
          <w:rPr>
            <w:rFonts w:ascii="Calibri" w:eastAsia="Calibri" w:hAnsi="Calibri" w:cs="Calibri"/>
            <w:b/>
            <w:bCs/>
            <w:color w:val="00558C"/>
            <w:spacing w:val="-3"/>
            <w:sz w:val="28"/>
            <w:szCs w:val="28"/>
            <w:rPrChange w:id="887" w:author="Alan Grant" w:date="2025-04-01T09:11:00Z">
              <w:rPr>
                <w:rFonts w:ascii="Calibri" w:eastAsia="Calibri" w:hAnsi="Calibri" w:cs="Calibri"/>
                <w:spacing w:val="21"/>
              </w:rPr>
            </w:rPrChange>
          </w:rPr>
          <w:delText xml:space="preserve"> </w:delText>
        </w:r>
        <w:r w:rsidRPr="009E3C77" w:rsidDel="00B362DC">
          <w:rPr>
            <w:rFonts w:ascii="Calibri" w:eastAsia="Calibri" w:hAnsi="Calibri" w:cs="Calibri"/>
            <w:b/>
            <w:bCs/>
            <w:color w:val="00558C"/>
            <w:spacing w:val="-3"/>
            <w:sz w:val="28"/>
            <w:szCs w:val="28"/>
            <w:rPrChange w:id="888" w:author="Alan Grant" w:date="2025-04-01T09:11:00Z">
              <w:rPr>
                <w:rFonts w:ascii="Calibri" w:eastAsia="Calibri" w:hAnsi="Calibri" w:cs="Calibri"/>
                <w:spacing w:val="-1"/>
              </w:rPr>
            </w:rPrChange>
          </w:rPr>
          <w:delText>[1] &amp;</w:delText>
        </w:r>
        <w:r w:rsidRPr="009E3C77" w:rsidDel="00B362DC">
          <w:rPr>
            <w:rFonts w:ascii="Calibri" w:eastAsia="Calibri" w:hAnsi="Calibri" w:cs="Calibri"/>
            <w:b/>
            <w:bCs/>
            <w:color w:val="00558C"/>
            <w:spacing w:val="-3"/>
            <w:sz w:val="28"/>
            <w:szCs w:val="28"/>
            <w:rPrChange w:id="889" w:author="Alan Grant" w:date="2025-04-01T09:11:00Z">
              <w:rPr>
                <w:rFonts w:ascii="Calibri" w:eastAsia="Calibri" w:hAnsi="Calibri" w:cs="Calibri"/>
                <w:spacing w:val="22"/>
              </w:rPr>
            </w:rPrChange>
          </w:rPr>
          <w:delText xml:space="preserve"> </w:delText>
        </w:r>
        <w:r w:rsidRPr="009E3C77" w:rsidDel="00B362DC">
          <w:rPr>
            <w:rFonts w:ascii="Calibri" w:eastAsia="Calibri" w:hAnsi="Calibri" w:cs="Calibri"/>
            <w:b/>
            <w:bCs/>
            <w:color w:val="00558C"/>
            <w:spacing w:val="-3"/>
            <w:sz w:val="28"/>
            <w:szCs w:val="28"/>
            <w:rPrChange w:id="890" w:author="Alan Grant" w:date="2025-04-01T09:11:00Z">
              <w:rPr>
                <w:rFonts w:ascii="Calibri" w:eastAsia="Calibri" w:hAnsi="Calibri" w:cs="Calibri"/>
                <w:spacing w:val="-1"/>
              </w:rPr>
            </w:rPrChange>
          </w:rPr>
          <w:delText>[2]).  These trials</w:delText>
        </w:r>
        <w:r w:rsidRPr="009E3C77" w:rsidDel="00B362DC">
          <w:rPr>
            <w:rFonts w:ascii="Calibri" w:eastAsia="Calibri" w:hAnsi="Calibri" w:cs="Calibri"/>
            <w:b/>
            <w:bCs/>
            <w:color w:val="00558C"/>
            <w:spacing w:val="-3"/>
            <w:sz w:val="28"/>
            <w:szCs w:val="28"/>
            <w:rPrChange w:id="891" w:author="Alan Grant" w:date="2025-04-01T09:11:00Z">
              <w:rPr>
                <w:rFonts w:ascii="Calibri" w:eastAsia="Calibri" w:hAnsi="Calibri" w:cs="Calibri"/>
                <w:spacing w:val="17"/>
              </w:rPr>
            </w:rPrChange>
          </w:rPr>
          <w:delText xml:space="preserve"> </w:delText>
        </w:r>
        <w:r w:rsidRPr="009E3C77" w:rsidDel="00B362DC">
          <w:rPr>
            <w:rFonts w:ascii="Calibri" w:eastAsia="Calibri" w:hAnsi="Calibri" w:cs="Calibri"/>
            <w:b/>
            <w:bCs/>
            <w:color w:val="00558C"/>
            <w:spacing w:val="-3"/>
            <w:sz w:val="28"/>
            <w:szCs w:val="28"/>
            <w:rPrChange w:id="892" w:author="Alan Grant" w:date="2025-04-01T09:11:00Z">
              <w:rPr>
                <w:rFonts w:ascii="Calibri" w:eastAsia="Calibri" w:hAnsi="Calibri" w:cs="Calibri"/>
                <w:spacing w:val="-1"/>
              </w:rPr>
            </w:rPrChange>
          </w:rPr>
          <w:delText>have</w:delText>
        </w:r>
        <w:r w:rsidRPr="009E3C77" w:rsidDel="00B362DC">
          <w:rPr>
            <w:rFonts w:ascii="Calibri" w:eastAsia="Calibri" w:hAnsi="Calibri" w:cs="Calibri"/>
            <w:b/>
            <w:bCs/>
            <w:color w:val="00558C"/>
            <w:spacing w:val="-3"/>
            <w:sz w:val="28"/>
            <w:szCs w:val="28"/>
            <w:rPrChange w:id="893" w:author="Alan Grant" w:date="2025-04-01T09:11:00Z">
              <w:rPr>
                <w:rFonts w:ascii="Calibri" w:eastAsia="Calibri" w:hAnsi="Calibri" w:cs="Calibri"/>
                <w:spacing w:val="15"/>
                <w:w w:val="101"/>
              </w:rPr>
            </w:rPrChange>
          </w:rPr>
          <w:delText xml:space="preserve"> </w:delText>
        </w:r>
        <w:r w:rsidRPr="009E3C77" w:rsidDel="00B362DC">
          <w:rPr>
            <w:rFonts w:ascii="Calibri" w:eastAsia="Calibri" w:hAnsi="Calibri" w:cs="Calibri"/>
            <w:b/>
            <w:bCs/>
            <w:color w:val="00558C"/>
            <w:spacing w:val="-3"/>
            <w:sz w:val="28"/>
            <w:szCs w:val="28"/>
            <w:rPrChange w:id="894" w:author="Alan Grant" w:date="2025-04-01T09:11:00Z">
              <w:rPr>
                <w:rFonts w:ascii="Calibri" w:eastAsia="Calibri" w:hAnsi="Calibri" w:cs="Calibri"/>
                <w:spacing w:val="-1"/>
              </w:rPr>
            </w:rPrChange>
          </w:rPr>
          <w:delText>indicated the</w:delText>
        </w:r>
        <w:r w:rsidRPr="009E3C77" w:rsidDel="00B362DC">
          <w:rPr>
            <w:rFonts w:ascii="Calibri" w:eastAsia="Calibri" w:hAnsi="Calibri" w:cs="Calibri"/>
            <w:b/>
            <w:bCs/>
            <w:color w:val="00558C"/>
            <w:spacing w:val="-3"/>
            <w:sz w:val="28"/>
            <w:szCs w:val="28"/>
            <w:rPrChange w:id="895" w:author="Alan Grant" w:date="2025-04-01T09:11:00Z">
              <w:rPr>
                <w:rFonts w:ascii="Calibri" w:eastAsia="Calibri" w:hAnsi="Calibri" w:cs="Calibri"/>
                <w:spacing w:val="15"/>
              </w:rPr>
            </w:rPrChange>
          </w:rPr>
          <w:delText xml:space="preserve"> </w:delText>
        </w:r>
        <w:r w:rsidRPr="009E3C77" w:rsidDel="00B362DC">
          <w:rPr>
            <w:rFonts w:ascii="Calibri" w:eastAsia="Calibri" w:hAnsi="Calibri" w:cs="Calibri"/>
            <w:b/>
            <w:bCs/>
            <w:color w:val="00558C"/>
            <w:spacing w:val="-3"/>
            <w:sz w:val="28"/>
            <w:szCs w:val="28"/>
            <w:rPrChange w:id="896" w:author="Alan Grant" w:date="2025-04-01T09:11:00Z">
              <w:rPr>
                <w:rFonts w:ascii="Calibri" w:eastAsia="Calibri" w:hAnsi="Calibri" w:cs="Calibri"/>
                <w:spacing w:val="-1"/>
              </w:rPr>
            </w:rPrChange>
          </w:rPr>
          <w:delText>need for the d</w:delText>
        </w:r>
        <w:r w:rsidRPr="009E3C77" w:rsidDel="00B362DC">
          <w:rPr>
            <w:rFonts w:ascii="Calibri" w:eastAsia="Calibri" w:hAnsi="Calibri" w:cs="Calibri"/>
            <w:b/>
            <w:bCs/>
            <w:color w:val="00558C"/>
            <w:spacing w:val="-3"/>
            <w:sz w:val="28"/>
            <w:szCs w:val="28"/>
            <w:rPrChange w:id="897" w:author="Alan Grant" w:date="2025-04-01T09:11:00Z">
              <w:rPr>
                <w:rFonts w:ascii="Calibri" w:eastAsia="Calibri" w:hAnsi="Calibri" w:cs="Calibri"/>
                <w:spacing w:val="-2"/>
              </w:rPr>
            </w:rPrChange>
          </w:rPr>
          <w:delText>evelopment of this</w:delText>
        </w:r>
        <w:r w:rsidRPr="009E3C77" w:rsidDel="00B362DC">
          <w:rPr>
            <w:rFonts w:ascii="Calibri" w:eastAsia="Calibri" w:hAnsi="Calibri" w:cs="Calibri"/>
            <w:b/>
            <w:bCs/>
            <w:color w:val="00558C"/>
            <w:spacing w:val="-3"/>
            <w:sz w:val="28"/>
            <w:szCs w:val="28"/>
            <w:rPrChange w:id="898" w:author="Alan Grant" w:date="2025-04-01T09:11:00Z">
              <w:rPr>
                <w:rFonts w:ascii="Calibri" w:eastAsia="Calibri" w:hAnsi="Calibri" w:cs="Calibri"/>
                <w:spacing w:val="7"/>
              </w:rPr>
            </w:rPrChange>
          </w:rPr>
          <w:delText xml:space="preserve"> </w:delText>
        </w:r>
        <w:r w:rsidRPr="009E3C77" w:rsidDel="00B362DC">
          <w:rPr>
            <w:rFonts w:ascii="Calibri" w:eastAsia="Calibri" w:hAnsi="Calibri" w:cs="Calibri"/>
            <w:b/>
            <w:bCs/>
            <w:color w:val="00558C"/>
            <w:spacing w:val="-3"/>
            <w:sz w:val="28"/>
            <w:szCs w:val="28"/>
            <w:rPrChange w:id="899" w:author="Alan Grant" w:date="2025-04-01T09:11:00Z">
              <w:rPr>
                <w:rFonts w:ascii="Calibri" w:eastAsia="Calibri" w:hAnsi="Calibri" w:cs="Calibri"/>
                <w:spacing w:val="-2"/>
              </w:rPr>
            </w:rPrChange>
          </w:rPr>
          <w:delText>strategy.</w:delText>
        </w:r>
      </w:del>
    </w:p>
    <w:p w14:paraId="70E5EF05" w14:textId="2B7D7BE4" w:rsidR="00000000" w:rsidRDefault="00000000">
      <w:pPr>
        <w:pStyle w:val="BodyText"/>
        <w:spacing w:before="85" w:line="179" w:lineRule="auto"/>
        <w:ind w:left="48"/>
        <w:outlineLvl w:val="0"/>
        <w:rPr>
          <w:del w:id="900" w:author="Alan Grant" w:date="2025-03-31T15:27:00Z"/>
          <w:rFonts w:ascii="Calibri" w:eastAsia="Calibri" w:hAnsi="Calibri" w:cs="Calibri"/>
          <w:b/>
          <w:bCs/>
          <w:color w:val="00558C"/>
          <w:spacing w:val="-3"/>
          <w:sz w:val="28"/>
          <w:szCs w:val="28"/>
          <w:rPrChange w:id="901" w:author="Alan Grant" w:date="2025-04-01T09:11:00Z">
            <w:rPr>
              <w:del w:id="902" w:author="Alan Grant" w:date="2025-03-31T15:27:00Z"/>
              <w:rFonts w:ascii="Calibri" w:eastAsia="Calibri" w:hAnsi="Calibri" w:cs="Calibri"/>
              <w:sz w:val="22"/>
            </w:rPr>
          </w:rPrChange>
        </w:rPr>
        <w:sectPr w:rsidR="00000000">
          <w:footerReference w:type="default" r:id="rId28"/>
          <w:pgSz w:w="11907" w:h="16839"/>
          <w:pgMar w:top="1139" w:right="0" w:bottom="1495" w:left="878" w:header="6" w:footer="850" w:gutter="0"/>
          <w:cols w:space="720"/>
        </w:sectPr>
        <w:pPrChange w:id="903" w:author="Alan Grant" w:date="2025-04-01T09:11:00Z">
          <w:pPr>
            <w:spacing w:line="219" w:lineRule="auto"/>
          </w:pPr>
        </w:pPrChange>
      </w:pPr>
    </w:p>
    <w:p w14:paraId="400F975D" w14:textId="2EF05531" w:rsidR="00F27F90" w:rsidRPr="009E3C77" w:rsidDel="00B362DC" w:rsidRDefault="00C55BA1">
      <w:pPr>
        <w:pStyle w:val="BodyText"/>
        <w:spacing w:before="85" w:line="179" w:lineRule="auto"/>
        <w:ind w:left="48"/>
        <w:jc w:val="left"/>
        <w:outlineLvl w:val="0"/>
        <w:rPr>
          <w:del w:id="904" w:author="Alan Grant" w:date="2025-03-31T15:26:00Z"/>
          <w:b/>
          <w:bCs/>
          <w:color w:val="00558C"/>
          <w:spacing w:val="-3"/>
          <w:sz w:val="28"/>
          <w:szCs w:val="28"/>
          <w:rPrChange w:id="905" w:author="Alan Grant" w:date="2025-04-01T09:11:00Z">
            <w:rPr>
              <w:del w:id="906" w:author="Alan Grant" w:date="2025-03-31T15:26:00Z"/>
            </w:rPr>
          </w:rPrChange>
        </w:rPr>
        <w:pPrChange w:id="907" w:author="Alan Grant" w:date="2025-04-01T09:11:00Z">
          <w:pPr>
            <w:pStyle w:val="BodyText"/>
            <w:spacing w:before="10" w:line="230" w:lineRule="auto"/>
            <w:ind w:left="38" w:right="793" w:firstLine="8"/>
          </w:pPr>
        </w:pPrChange>
      </w:pPr>
      <w:bookmarkStart w:id="908" w:name="bookmark6"/>
      <w:bookmarkStart w:id="909" w:name="bookmark11"/>
      <w:bookmarkStart w:id="910" w:name="bookmark8"/>
      <w:bookmarkStart w:id="911" w:name="bookmark12"/>
      <w:bookmarkStart w:id="912" w:name="bookmark9"/>
      <w:bookmarkStart w:id="913" w:name="bookmark7"/>
      <w:bookmarkStart w:id="914" w:name="bookmark10"/>
      <w:bookmarkEnd w:id="908"/>
      <w:bookmarkEnd w:id="909"/>
      <w:bookmarkEnd w:id="910"/>
      <w:bookmarkEnd w:id="911"/>
      <w:bookmarkEnd w:id="912"/>
      <w:bookmarkEnd w:id="913"/>
      <w:bookmarkEnd w:id="914"/>
      <w:ins w:id="915" w:author="Paul Mueller" w:date="2024-10-22T09:20:00Z">
        <w:del w:id="916" w:author="Alan Grant" w:date="2025-03-31T15:26:00Z">
          <w:r w:rsidRPr="009E3C77" w:rsidDel="00B362DC">
            <w:rPr>
              <w:rFonts w:ascii="Calibri" w:eastAsia="Calibri" w:hAnsi="Calibri" w:cs="Calibri"/>
              <w:b/>
              <w:bCs/>
              <w:color w:val="00558C"/>
              <w:spacing w:val="-3"/>
              <w:sz w:val="28"/>
              <w:szCs w:val="28"/>
              <w:rPrChange w:id="917" w:author="Alan Grant" w:date="2025-04-01T09:11:00Z">
                <w:rPr>
                  <w:rFonts w:ascii="Calibri" w:eastAsia="Calibri" w:hAnsi="Calibri" w:cs="Calibri"/>
                  <w:spacing w:val="-2"/>
                </w:rPr>
              </w:rPrChange>
            </w:rPr>
            <w:delText>Solid-state</w:delText>
          </w:r>
        </w:del>
      </w:ins>
      <w:del w:id="918" w:author="Alan Grant" w:date="2025-03-31T15:26:00Z">
        <w:r w:rsidRPr="009E3C77" w:rsidDel="00B362DC">
          <w:rPr>
            <w:rFonts w:ascii="Calibri" w:eastAsia="Calibri" w:hAnsi="Calibri" w:cs="Calibri"/>
            <w:b/>
            <w:bCs/>
            <w:color w:val="00558C"/>
            <w:spacing w:val="-3"/>
            <w:sz w:val="28"/>
            <w:szCs w:val="28"/>
            <w:rPrChange w:id="919" w:author="Alan Grant" w:date="2025-04-01T09:11:00Z">
              <w:rPr>
                <w:rFonts w:ascii="Calibri" w:eastAsia="Calibri" w:hAnsi="Calibri" w:cs="Calibri"/>
                <w:spacing w:val="-2"/>
              </w:rPr>
            </w:rPrChange>
          </w:rPr>
          <w:delText>NT</w:delText>
        </w:r>
        <w:r w:rsidRPr="009E3C77" w:rsidDel="00B362DC">
          <w:rPr>
            <w:rFonts w:ascii="Calibri" w:eastAsia="Calibri" w:hAnsi="Calibri" w:cs="Calibri"/>
            <w:b/>
            <w:bCs/>
            <w:color w:val="00558C"/>
            <w:spacing w:val="-3"/>
            <w:sz w:val="28"/>
            <w:szCs w:val="28"/>
            <w:rPrChange w:id="920" w:author="Alan Grant" w:date="2025-04-01T09:11:00Z">
              <w:rPr>
                <w:rFonts w:ascii="Calibri" w:eastAsia="Calibri" w:hAnsi="Calibri" w:cs="Calibri"/>
                <w:spacing w:val="32"/>
                <w:w w:val="101"/>
              </w:rPr>
            </w:rPrChange>
          </w:rPr>
          <w:delText xml:space="preserve"> </w:delText>
        </w:r>
        <w:r w:rsidRPr="009E3C77" w:rsidDel="00B362DC">
          <w:rPr>
            <w:rFonts w:ascii="Calibri" w:eastAsia="Calibri" w:hAnsi="Calibri" w:cs="Calibri"/>
            <w:b/>
            <w:bCs/>
            <w:color w:val="00558C"/>
            <w:spacing w:val="-3"/>
            <w:sz w:val="28"/>
            <w:szCs w:val="28"/>
            <w:rPrChange w:id="921" w:author="Alan Grant" w:date="2025-04-01T09:11:00Z">
              <w:rPr>
                <w:rFonts w:ascii="Calibri" w:eastAsia="Calibri" w:hAnsi="Calibri" w:cs="Calibri"/>
                <w:spacing w:val="-2"/>
              </w:rPr>
            </w:rPrChange>
          </w:rPr>
          <w:delText>radars</w:delText>
        </w:r>
        <w:r w:rsidRPr="009E3C77" w:rsidDel="00B362DC">
          <w:rPr>
            <w:rFonts w:ascii="Calibri" w:eastAsia="Calibri" w:hAnsi="Calibri" w:cs="Calibri"/>
            <w:b/>
            <w:bCs/>
            <w:color w:val="00558C"/>
            <w:spacing w:val="-3"/>
            <w:sz w:val="28"/>
            <w:szCs w:val="28"/>
            <w:rPrChange w:id="922" w:author="Alan Grant" w:date="2025-04-01T09:11:00Z">
              <w:rPr>
                <w:rFonts w:ascii="Calibri" w:eastAsia="Calibri" w:hAnsi="Calibri" w:cs="Calibri"/>
                <w:spacing w:val="18"/>
              </w:rPr>
            </w:rPrChange>
          </w:rPr>
          <w:delText xml:space="preserve"> </w:delText>
        </w:r>
        <w:r w:rsidRPr="009E3C77" w:rsidDel="00B362DC">
          <w:rPr>
            <w:rFonts w:ascii="Calibri" w:eastAsia="Calibri" w:hAnsi="Calibri" w:cs="Calibri"/>
            <w:b/>
            <w:bCs/>
            <w:color w:val="00558C"/>
            <w:spacing w:val="-3"/>
            <w:sz w:val="28"/>
            <w:szCs w:val="28"/>
            <w:rPrChange w:id="923" w:author="Alan Grant" w:date="2025-04-01T09:11:00Z">
              <w:rPr>
                <w:rFonts w:ascii="Calibri" w:eastAsia="Calibri" w:hAnsi="Calibri" w:cs="Calibri"/>
                <w:spacing w:val="-2"/>
              </w:rPr>
            </w:rPrChange>
          </w:rPr>
          <w:delText>are</w:delText>
        </w:r>
        <w:r w:rsidRPr="009E3C77" w:rsidDel="00B362DC">
          <w:rPr>
            <w:rFonts w:ascii="Calibri" w:eastAsia="Calibri" w:hAnsi="Calibri" w:cs="Calibri"/>
            <w:b/>
            <w:bCs/>
            <w:color w:val="00558C"/>
            <w:spacing w:val="-3"/>
            <w:sz w:val="28"/>
            <w:szCs w:val="28"/>
            <w:rPrChange w:id="924" w:author="Alan Grant" w:date="2025-04-01T09:11:00Z">
              <w:rPr>
                <w:rFonts w:ascii="Calibri" w:eastAsia="Calibri" w:hAnsi="Calibri" w:cs="Calibri"/>
                <w:spacing w:val="15"/>
                <w:w w:val="101"/>
              </w:rPr>
            </w:rPrChange>
          </w:rPr>
          <w:delText xml:space="preserve"> </w:delText>
        </w:r>
        <w:r w:rsidRPr="009E3C77" w:rsidDel="00B362DC">
          <w:rPr>
            <w:rFonts w:ascii="Calibri" w:eastAsia="Calibri" w:hAnsi="Calibri" w:cs="Calibri"/>
            <w:b/>
            <w:bCs/>
            <w:color w:val="00558C"/>
            <w:spacing w:val="-3"/>
            <w:sz w:val="28"/>
            <w:szCs w:val="28"/>
            <w:rPrChange w:id="925" w:author="Alan Grant" w:date="2025-04-01T09:11:00Z">
              <w:rPr>
                <w:rFonts w:ascii="Calibri" w:eastAsia="Calibri" w:hAnsi="Calibri" w:cs="Calibri"/>
                <w:spacing w:val="-2"/>
              </w:rPr>
            </w:rPrChange>
          </w:rPr>
          <w:delText>only</w:delText>
        </w:r>
        <w:r w:rsidRPr="009E3C77" w:rsidDel="00B362DC">
          <w:rPr>
            <w:rFonts w:ascii="Calibri" w:eastAsia="Calibri" w:hAnsi="Calibri" w:cs="Calibri"/>
            <w:b/>
            <w:bCs/>
            <w:color w:val="00558C"/>
            <w:spacing w:val="-3"/>
            <w:sz w:val="28"/>
            <w:szCs w:val="28"/>
            <w:rPrChange w:id="926" w:author="Alan Grant" w:date="2025-04-01T09:11:00Z">
              <w:rPr>
                <w:rFonts w:ascii="Calibri" w:eastAsia="Calibri" w:hAnsi="Calibri" w:cs="Calibri"/>
                <w:spacing w:val="25"/>
                <w:w w:val="101"/>
              </w:rPr>
            </w:rPrChange>
          </w:rPr>
          <w:delText xml:space="preserve"> </w:delText>
        </w:r>
        <w:r w:rsidRPr="009E3C77" w:rsidDel="00B362DC">
          <w:rPr>
            <w:rFonts w:ascii="Calibri" w:eastAsia="Calibri" w:hAnsi="Calibri" w:cs="Calibri"/>
            <w:b/>
            <w:bCs/>
            <w:color w:val="00558C"/>
            <w:spacing w:val="-3"/>
            <w:sz w:val="28"/>
            <w:szCs w:val="28"/>
            <w:rPrChange w:id="927" w:author="Alan Grant" w:date="2025-04-01T09:11:00Z">
              <w:rPr>
                <w:rFonts w:ascii="Calibri" w:eastAsia="Calibri" w:hAnsi="Calibri" w:cs="Calibri"/>
                <w:spacing w:val="-2"/>
              </w:rPr>
            </w:rPrChange>
          </w:rPr>
          <w:delText>being</w:delText>
        </w:r>
        <w:r w:rsidRPr="009E3C77" w:rsidDel="00B362DC">
          <w:rPr>
            <w:rFonts w:ascii="Calibri" w:eastAsia="Calibri" w:hAnsi="Calibri" w:cs="Calibri"/>
            <w:b/>
            <w:bCs/>
            <w:color w:val="00558C"/>
            <w:spacing w:val="-3"/>
            <w:sz w:val="28"/>
            <w:szCs w:val="28"/>
            <w:rPrChange w:id="928" w:author="Alan Grant" w:date="2025-04-01T09:11:00Z">
              <w:rPr>
                <w:rFonts w:ascii="Calibri" w:eastAsia="Calibri" w:hAnsi="Calibri" w:cs="Calibri"/>
                <w:spacing w:val="21"/>
                <w:w w:val="101"/>
              </w:rPr>
            </w:rPrChange>
          </w:rPr>
          <w:delText xml:space="preserve"> </w:delText>
        </w:r>
        <w:r w:rsidRPr="009E3C77" w:rsidDel="00B362DC">
          <w:rPr>
            <w:rFonts w:ascii="Calibri" w:eastAsia="Calibri" w:hAnsi="Calibri" w:cs="Calibri"/>
            <w:b/>
            <w:bCs/>
            <w:color w:val="00558C"/>
            <w:spacing w:val="-3"/>
            <w:sz w:val="28"/>
            <w:szCs w:val="28"/>
            <w:rPrChange w:id="929" w:author="Alan Grant" w:date="2025-04-01T09:11:00Z">
              <w:rPr>
                <w:rFonts w:ascii="Calibri" w:eastAsia="Calibri" w:hAnsi="Calibri" w:cs="Calibri"/>
                <w:spacing w:val="-2"/>
              </w:rPr>
            </w:rPrChange>
          </w:rPr>
          <w:delText>introduced</w:delText>
        </w:r>
        <w:r w:rsidRPr="009E3C77" w:rsidDel="00B362DC">
          <w:rPr>
            <w:rFonts w:ascii="Calibri" w:eastAsia="Calibri" w:hAnsi="Calibri" w:cs="Calibri"/>
            <w:b/>
            <w:bCs/>
            <w:color w:val="00558C"/>
            <w:spacing w:val="-3"/>
            <w:sz w:val="28"/>
            <w:szCs w:val="28"/>
            <w:rPrChange w:id="930" w:author="Alan Grant" w:date="2025-04-01T09:11:00Z">
              <w:rPr>
                <w:rFonts w:ascii="Calibri" w:eastAsia="Calibri" w:hAnsi="Calibri" w:cs="Calibri"/>
                <w:spacing w:val="17"/>
              </w:rPr>
            </w:rPrChange>
          </w:rPr>
          <w:delText xml:space="preserve"> </w:delText>
        </w:r>
        <w:r w:rsidRPr="009E3C77" w:rsidDel="00B362DC">
          <w:rPr>
            <w:rFonts w:ascii="Calibri" w:eastAsia="Calibri" w:hAnsi="Calibri" w:cs="Calibri"/>
            <w:b/>
            <w:bCs/>
            <w:color w:val="00558C"/>
            <w:spacing w:val="-3"/>
            <w:sz w:val="28"/>
            <w:szCs w:val="28"/>
            <w:rPrChange w:id="931" w:author="Alan Grant" w:date="2025-04-01T09:11:00Z">
              <w:rPr>
                <w:rFonts w:ascii="Calibri" w:eastAsia="Calibri" w:hAnsi="Calibri" w:cs="Calibri"/>
                <w:spacing w:val="-2"/>
              </w:rPr>
            </w:rPrChange>
          </w:rPr>
          <w:delText>at</w:delText>
        </w:r>
        <w:r w:rsidRPr="009E3C77" w:rsidDel="00B362DC">
          <w:rPr>
            <w:rFonts w:ascii="Calibri" w:eastAsia="Calibri" w:hAnsi="Calibri" w:cs="Calibri"/>
            <w:b/>
            <w:bCs/>
            <w:color w:val="00558C"/>
            <w:spacing w:val="-3"/>
            <w:sz w:val="28"/>
            <w:szCs w:val="28"/>
            <w:rPrChange w:id="932" w:author="Alan Grant" w:date="2025-04-01T09:11:00Z">
              <w:rPr>
                <w:rFonts w:ascii="Calibri" w:eastAsia="Calibri" w:hAnsi="Calibri" w:cs="Calibri"/>
                <w:spacing w:val="13"/>
                <w:w w:val="101"/>
              </w:rPr>
            </w:rPrChange>
          </w:rPr>
          <w:delText xml:space="preserve"> </w:delText>
        </w:r>
        <w:r w:rsidRPr="009E3C77" w:rsidDel="00B362DC">
          <w:rPr>
            <w:rFonts w:ascii="Calibri" w:eastAsia="Calibri" w:hAnsi="Calibri" w:cs="Calibri"/>
            <w:b/>
            <w:bCs/>
            <w:color w:val="00558C"/>
            <w:spacing w:val="-3"/>
            <w:sz w:val="28"/>
            <w:szCs w:val="28"/>
            <w:rPrChange w:id="933" w:author="Alan Grant" w:date="2025-04-01T09:11:00Z">
              <w:rPr>
                <w:rFonts w:ascii="Calibri" w:eastAsia="Calibri" w:hAnsi="Calibri" w:cs="Calibri"/>
                <w:spacing w:val="-2"/>
              </w:rPr>
            </w:rPrChange>
          </w:rPr>
          <w:delText>S-Band</w:delText>
        </w:r>
        <w:r w:rsidRPr="009E3C77" w:rsidDel="00B362DC">
          <w:rPr>
            <w:rFonts w:ascii="Calibri" w:eastAsia="Calibri" w:hAnsi="Calibri" w:cs="Calibri"/>
            <w:b/>
            <w:bCs/>
            <w:color w:val="00558C"/>
            <w:spacing w:val="-3"/>
            <w:sz w:val="28"/>
            <w:szCs w:val="28"/>
            <w:rPrChange w:id="934" w:author="Alan Grant" w:date="2025-04-01T09:11:00Z">
              <w:rPr>
                <w:rFonts w:ascii="Calibri" w:eastAsia="Calibri" w:hAnsi="Calibri" w:cs="Calibri"/>
                <w:spacing w:val="17"/>
              </w:rPr>
            </w:rPrChange>
          </w:rPr>
          <w:delText xml:space="preserve"> </w:delText>
        </w:r>
        <w:r w:rsidRPr="009E3C77" w:rsidDel="00B362DC">
          <w:rPr>
            <w:rFonts w:ascii="Calibri" w:eastAsia="Calibri" w:hAnsi="Calibri" w:cs="Calibri"/>
            <w:b/>
            <w:bCs/>
            <w:color w:val="00558C"/>
            <w:spacing w:val="-3"/>
            <w:sz w:val="28"/>
            <w:szCs w:val="28"/>
            <w:rPrChange w:id="935" w:author="Alan Grant" w:date="2025-04-01T09:11:00Z">
              <w:rPr>
                <w:rFonts w:ascii="Calibri" w:eastAsia="Calibri" w:hAnsi="Calibri" w:cs="Calibri"/>
                <w:spacing w:val="-2"/>
              </w:rPr>
            </w:rPrChange>
          </w:rPr>
          <w:delText>at</w:delText>
        </w:r>
        <w:r w:rsidRPr="009E3C77" w:rsidDel="00B362DC">
          <w:rPr>
            <w:rFonts w:ascii="Calibri" w:eastAsia="Calibri" w:hAnsi="Calibri" w:cs="Calibri"/>
            <w:b/>
            <w:bCs/>
            <w:color w:val="00558C"/>
            <w:spacing w:val="-3"/>
            <w:sz w:val="28"/>
            <w:szCs w:val="28"/>
            <w:rPrChange w:id="936" w:author="Alan Grant" w:date="2025-04-01T09:11:00Z">
              <w:rPr>
                <w:rFonts w:ascii="Calibri" w:eastAsia="Calibri" w:hAnsi="Calibri" w:cs="Calibri"/>
                <w:spacing w:val="25"/>
              </w:rPr>
            </w:rPrChange>
          </w:rPr>
          <w:delText xml:space="preserve"> </w:delText>
        </w:r>
        <w:r w:rsidRPr="009E3C77" w:rsidDel="00B362DC">
          <w:rPr>
            <w:rFonts w:ascii="Calibri" w:eastAsia="Calibri" w:hAnsi="Calibri" w:cs="Calibri"/>
            <w:b/>
            <w:bCs/>
            <w:color w:val="00558C"/>
            <w:spacing w:val="-3"/>
            <w:sz w:val="28"/>
            <w:szCs w:val="28"/>
            <w:rPrChange w:id="937" w:author="Alan Grant" w:date="2025-04-01T09:11:00Z">
              <w:rPr>
                <w:rFonts w:ascii="Calibri" w:eastAsia="Calibri" w:hAnsi="Calibri" w:cs="Calibri"/>
                <w:spacing w:val="-2"/>
              </w:rPr>
            </w:rPrChange>
          </w:rPr>
          <w:delText>present</w:delText>
        </w:r>
        <w:r w:rsidRPr="009E3C77" w:rsidDel="00B362DC">
          <w:rPr>
            <w:rFonts w:ascii="Calibri" w:eastAsia="Calibri" w:hAnsi="Calibri" w:cs="Calibri"/>
            <w:b/>
            <w:bCs/>
            <w:color w:val="00558C"/>
            <w:spacing w:val="-3"/>
            <w:sz w:val="28"/>
            <w:szCs w:val="28"/>
            <w:rPrChange w:id="938" w:author="Alan Grant" w:date="2025-04-01T09:11:00Z">
              <w:rPr>
                <w:rFonts w:ascii="Calibri" w:eastAsia="Calibri" w:hAnsi="Calibri" w:cs="Calibri"/>
                <w:spacing w:val="12"/>
                <w:w w:val="101"/>
              </w:rPr>
            </w:rPrChange>
          </w:rPr>
          <w:delText xml:space="preserve"> </w:delText>
        </w:r>
        <w:r w:rsidRPr="009E3C77" w:rsidDel="00B362DC">
          <w:rPr>
            <w:rFonts w:ascii="Calibri" w:eastAsia="Calibri" w:hAnsi="Calibri" w:cs="Calibri"/>
            <w:b/>
            <w:bCs/>
            <w:color w:val="00558C"/>
            <w:spacing w:val="-3"/>
            <w:sz w:val="28"/>
            <w:szCs w:val="28"/>
            <w:rPrChange w:id="939" w:author="Alan Grant" w:date="2025-04-01T09:11:00Z">
              <w:rPr>
                <w:rFonts w:ascii="Calibri" w:eastAsia="Calibri" w:hAnsi="Calibri" w:cs="Calibri"/>
                <w:spacing w:val="-2"/>
              </w:rPr>
            </w:rPrChange>
          </w:rPr>
          <w:delText>for</w:delText>
        </w:r>
        <w:r w:rsidRPr="009E3C77" w:rsidDel="00B362DC">
          <w:rPr>
            <w:rFonts w:ascii="Calibri" w:eastAsia="Calibri" w:hAnsi="Calibri" w:cs="Calibri"/>
            <w:b/>
            <w:bCs/>
            <w:color w:val="00558C"/>
            <w:spacing w:val="-3"/>
            <w:sz w:val="28"/>
            <w:szCs w:val="28"/>
            <w:rPrChange w:id="940" w:author="Alan Grant" w:date="2025-04-01T09:11:00Z">
              <w:rPr>
                <w:rFonts w:ascii="Calibri" w:eastAsia="Calibri" w:hAnsi="Calibri" w:cs="Calibri"/>
                <w:spacing w:val="15"/>
                <w:w w:val="101"/>
              </w:rPr>
            </w:rPrChange>
          </w:rPr>
          <w:delText xml:space="preserve"> </w:delText>
        </w:r>
        <w:r w:rsidRPr="009E3C77" w:rsidDel="00B362DC">
          <w:rPr>
            <w:rFonts w:ascii="Calibri" w:eastAsia="Calibri" w:hAnsi="Calibri" w:cs="Calibri"/>
            <w:b/>
            <w:bCs/>
            <w:color w:val="00558C"/>
            <w:spacing w:val="-3"/>
            <w:sz w:val="28"/>
            <w:szCs w:val="28"/>
            <w:rPrChange w:id="941" w:author="Alan Grant" w:date="2025-04-01T09:11:00Z">
              <w:rPr>
                <w:rFonts w:ascii="Calibri" w:eastAsia="Calibri" w:hAnsi="Calibri" w:cs="Calibri"/>
                <w:spacing w:val="-2"/>
              </w:rPr>
            </w:rPrChange>
          </w:rPr>
          <w:delText>SOLAS vessels,</w:delText>
        </w:r>
        <w:r w:rsidRPr="009E3C77" w:rsidDel="00B362DC">
          <w:rPr>
            <w:rFonts w:ascii="Calibri" w:eastAsia="Calibri" w:hAnsi="Calibri" w:cs="Calibri"/>
            <w:b/>
            <w:bCs/>
            <w:color w:val="00558C"/>
            <w:spacing w:val="-3"/>
            <w:sz w:val="28"/>
            <w:szCs w:val="28"/>
            <w:rPrChange w:id="942"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943" w:author="Alan Grant" w:date="2025-04-01T09:11:00Z">
              <w:rPr>
                <w:rFonts w:ascii="Calibri" w:eastAsia="Calibri" w:hAnsi="Calibri" w:cs="Calibri"/>
                <w:spacing w:val="-2"/>
              </w:rPr>
            </w:rPrChange>
          </w:rPr>
          <w:delText>although there</w:delText>
        </w:r>
        <w:r w:rsidRPr="009E3C77" w:rsidDel="00B362DC">
          <w:rPr>
            <w:rFonts w:ascii="Calibri" w:eastAsia="Calibri" w:hAnsi="Calibri" w:cs="Calibri"/>
            <w:b/>
            <w:bCs/>
            <w:color w:val="00558C"/>
            <w:spacing w:val="-3"/>
            <w:sz w:val="28"/>
            <w:szCs w:val="28"/>
            <w:rPrChange w:id="944" w:author="Alan Grant" w:date="2025-04-01T09:11:00Z">
              <w:rPr>
                <w:rFonts w:ascii="Calibri" w:eastAsia="Calibri" w:hAnsi="Calibri" w:cs="Calibri"/>
                <w:spacing w:val="18"/>
                <w:w w:val="101"/>
              </w:rPr>
            </w:rPrChange>
          </w:rPr>
          <w:delText xml:space="preserve"> </w:delText>
        </w:r>
        <w:r w:rsidRPr="009E3C77" w:rsidDel="00B362DC">
          <w:rPr>
            <w:rFonts w:ascii="Calibri" w:eastAsia="Calibri" w:hAnsi="Calibri" w:cs="Calibri"/>
            <w:b/>
            <w:bCs/>
            <w:color w:val="00558C"/>
            <w:spacing w:val="-3"/>
            <w:sz w:val="28"/>
            <w:szCs w:val="28"/>
            <w:rPrChange w:id="945" w:author="Alan Grant" w:date="2025-04-01T09:11:00Z">
              <w:rPr>
                <w:rFonts w:ascii="Calibri" w:eastAsia="Calibri" w:hAnsi="Calibri" w:cs="Calibri"/>
                <w:spacing w:val="-2"/>
              </w:rPr>
            </w:rPrChange>
          </w:rPr>
          <w:delText>are</w:delText>
        </w:r>
        <w:r w:rsidRPr="009E3C77" w:rsidDel="00B362DC">
          <w:rPr>
            <w:rFonts w:ascii="Calibri" w:eastAsia="Calibri" w:hAnsi="Calibri" w:cs="Calibri"/>
            <w:b/>
            <w:bCs/>
            <w:color w:val="00558C"/>
            <w:spacing w:val="-3"/>
            <w:sz w:val="28"/>
            <w:szCs w:val="28"/>
            <w:rPrChange w:id="946" w:author="Alan Grant" w:date="2025-04-01T09:11:00Z">
              <w:rPr>
                <w:rFonts w:ascii="Calibri" w:eastAsia="Calibri" w:hAnsi="Calibri" w:cs="Calibri"/>
                <w:spacing w:val="13"/>
                <w:w w:val="101"/>
              </w:rPr>
            </w:rPrChange>
          </w:rPr>
          <w:delText xml:space="preserve"> </w:delText>
        </w:r>
        <w:r w:rsidRPr="009E3C77" w:rsidDel="00B362DC">
          <w:rPr>
            <w:rFonts w:ascii="Calibri" w:eastAsia="Calibri" w:hAnsi="Calibri" w:cs="Calibri"/>
            <w:b/>
            <w:bCs/>
            <w:color w:val="00558C"/>
            <w:spacing w:val="-3"/>
            <w:sz w:val="28"/>
            <w:szCs w:val="28"/>
            <w:rPrChange w:id="947" w:author="Alan Grant" w:date="2025-04-01T09:11:00Z">
              <w:rPr>
                <w:rFonts w:ascii="Calibri" w:eastAsia="Calibri" w:hAnsi="Calibri" w:cs="Calibri"/>
                <w:spacing w:val="-2"/>
              </w:rPr>
            </w:rPrChange>
          </w:rPr>
          <w:delText>X-Band</w:delText>
        </w:r>
        <w:r w:rsidRPr="009E3C77" w:rsidDel="00B362DC">
          <w:rPr>
            <w:rFonts w:ascii="Calibri" w:eastAsia="Calibri" w:hAnsi="Calibri" w:cs="Calibri"/>
            <w:b/>
            <w:bCs/>
            <w:color w:val="00558C"/>
            <w:spacing w:val="-3"/>
            <w:sz w:val="28"/>
            <w:szCs w:val="28"/>
            <w:rPrChange w:id="948" w:author="Alan Grant" w:date="2025-04-01T09:11:00Z">
              <w:rPr>
                <w:rFonts w:ascii="Calibri" w:eastAsia="Calibri" w:hAnsi="Calibri" w:cs="Calibri"/>
                <w:spacing w:val="25"/>
                <w:w w:val="101"/>
              </w:rPr>
            </w:rPrChange>
          </w:rPr>
          <w:delText xml:space="preserve"> </w:delText>
        </w:r>
      </w:del>
      <w:ins w:id="949" w:author="Paul Mueller" w:date="2024-10-22T09:20:00Z">
        <w:del w:id="950" w:author="Alan Grant" w:date="2025-03-31T15:26:00Z">
          <w:r w:rsidR="003548CF" w:rsidRPr="009E3C77" w:rsidDel="00B362DC">
            <w:rPr>
              <w:rFonts w:ascii="Calibri" w:eastAsia="Calibri" w:hAnsi="Calibri" w:cs="Calibri"/>
              <w:b/>
              <w:bCs/>
              <w:color w:val="00558C"/>
              <w:spacing w:val="-3"/>
              <w:sz w:val="28"/>
              <w:szCs w:val="28"/>
              <w:rPrChange w:id="951" w:author="Alan Grant" w:date="2025-04-01T09:11:00Z">
                <w:rPr>
                  <w:rFonts w:ascii="Calibri" w:eastAsia="Calibri" w:hAnsi="Calibri" w:cs="Calibri"/>
                  <w:spacing w:val="25"/>
                  <w:w w:val="101"/>
                </w:rPr>
              </w:rPrChange>
            </w:rPr>
            <w:delText>solid-state</w:delText>
          </w:r>
        </w:del>
      </w:ins>
      <w:del w:id="952" w:author="Alan Grant" w:date="2025-03-31T15:26:00Z">
        <w:r w:rsidRPr="009E3C77" w:rsidDel="00B362DC">
          <w:rPr>
            <w:rFonts w:ascii="Calibri" w:eastAsia="Calibri" w:hAnsi="Calibri" w:cs="Calibri"/>
            <w:b/>
            <w:bCs/>
            <w:color w:val="00558C"/>
            <w:spacing w:val="-3"/>
            <w:sz w:val="28"/>
            <w:szCs w:val="28"/>
            <w:rPrChange w:id="953" w:author="Alan Grant" w:date="2025-04-01T09:11:00Z">
              <w:rPr>
                <w:rFonts w:ascii="Calibri" w:eastAsia="Calibri" w:hAnsi="Calibri" w:cs="Calibri"/>
                <w:spacing w:val="-2"/>
              </w:rPr>
            </w:rPrChange>
          </w:rPr>
          <w:delText>NT</w:delText>
        </w:r>
        <w:r w:rsidRPr="009E3C77" w:rsidDel="00B362DC">
          <w:rPr>
            <w:rFonts w:ascii="Calibri" w:eastAsia="Calibri" w:hAnsi="Calibri" w:cs="Calibri"/>
            <w:b/>
            <w:bCs/>
            <w:color w:val="00558C"/>
            <w:spacing w:val="-3"/>
            <w:sz w:val="28"/>
            <w:szCs w:val="28"/>
            <w:rPrChange w:id="954" w:author="Alan Grant" w:date="2025-04-01T09:11:00Z">
              <w:rPr>
                <w:rFonts w:ascii="Calibri" w:eastAsia="Calibri" w:hAnsi="Calibri" w:cs="Calibri"/>
                <w:spacing w:val="22"/>
                <w:w w:val="101"/>
              </w:rPr>
            </w:rPrChange>
          </w:rPr>
          <w:delText xml:space="preserve"> </w:delText>
        </w:r>
        <w:r w:rsidRPr="009E3C77" w:rsidDel="00B362DC">
          <w:rPr>
            <w:rFonts w:ascii="Calibri" w:eastAsia="Calibri" w:hAnsi="Calibri" w:cs="Calibri"/>
            <w:b/>
            <w:bCs/>
            <w:color w:val="00558C"/>
            <w:spacing w:val="-3"/>
            <w:sz w:val="28"/>
            <w:szCs w:val="28"/>
            <w:rPrChange w:id="955" w:author="Alan Grant" w:date="2025-04-01T09:11:00Z">
              <w:rPr>
                <w:rFonts w:ascii="Calibri" w:eastAsia="Calibri" w:hAnsi="Calibri" w:cs="Calibri"/>
                <w:spacing w:val="-2"/>
              </w:rPr>
            </w:rPrChange>
          </w:rPr>
          <w:delText>radars</w:delText>
        </w:r>
        <w:r w:rsidRPr="009E3C77" w:rsidDel="00B362DC">
          <w:rPr>
            <w:rFonts w:ascii="Calibri" w:eastAsia="Calibri" w:hAnsi="Calibri" w:cs="Calibri"/>
            <w:b/>
            <w:bCs/>
            <w:color w:val="00558C"/>
            <w:spacing w:val="-3"/>
            <w:sz w:val="28"/>
            <w:szCs w:val="28"/>
            <w:rPrChange w:id="956"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957" w:author="Alan Grant" w:date="2025-04-01T09:11:00Z">
              <w:rPr>
                <w:rFonts w:ascii="Calibri" w:eastAsia="Calibri" w:hAnsi="Calibri" w:cs="Calibri"/>
                <w:spacing w:val="-1"/>
              </w:rPr>
            </w:rPrChange>
          </w:rPr>
          <w:delText>available for</w:delText>
        </w:r>
        <w:r w:rsidRPr="009E3C77" w:rsidDel="00B362DC">
          <w:rPr>
            <w:rFonts w:ascii="Calibri" w:eastAsia="Calibri" w:hAnsi="Calibri" w:cs="Calibri"/>
            <w:b/>
            <w:bCs/>
            <w:color w:val="00558C"/>
            <w:spacing w:val="-3"/>
            <w:sz w:val="28"/>
            <w:szCs w:val="28"/>
            <w:rPrChange w:id="958" w:author="Alan Grant" w:date="2025-04-01T09:11:00Z">
              <w:rPr>
                <w:rFonts w:ascii="Calibri" w:eastAsia="Calibri" w:hAnsi="Calibri" w:cs="Calibri"/>
                <w:spacing w:val="12"/>
              </w:rPr>
            </w:rPrChange>
          </w:rPr>
          <w:delText xml:space="preserve"> </w:delText>
        </w:r>
        <w:r w:rsidRPr="009E3C77" w:rsidDel="00B362DC">
          <w:rPr>
            <w:rFonts w:ascii="Calibri" w:eastAsia="Calibri" w:hAnsi="Calibri" w:cs="Calibri"/>
            <w:b/>
            <w:bCs/>
            <w:color w:val="00558C"/>
            <w:spacing w:val="-3"/>
            <w:sz w:val="28"/>
            <w:szCs w:val="28"/>
            <w:rPrChange w:id="959" w:author="Alan Grant" w:date="2025-04-01T09:11:00Z">
              <w:rPr>
                <w:rFonts w:ascii="Calibri" w:eastAsia="Calibri" w:hAnsi="Calibri" w:cs="Calibri"/>
                <w:spacing w:val="-1"/>
              </w:rPr>
            </w:rPrChange>
          </w:rPr>
          <w:delText>non-SOLAS vessels.  If X-Band</w:delText>
        </w:r>
        <w:r w:rsidRPr="009E3C77" w:rsidDel="00B362DC">
          <w:rPr>
            <w:rFonts w:ascii="Calibri" w:eastAsia="Calibri" w:hAnsi="Calibri" w:cs="Calibri"/>
            <w:b/>
            <w:bCs/>
            <w:color w:val="00558C"/>
            <w:spacing w:val="-3"/>
            <w:sz w:val="28"/>
            <w:szCs w:val="28"/>
            <w:rPrChange w:id="960" w:author="Alan Grant" w:date="2025-04-01T09:11:00Z">
              <w:rPr>
                <w:rFonts w:ascii="Calibri" w:eastAsia="Calibri" w:hAnsi="Calibri" w:cs="Calibri"/>
                <w:spacing w:val="16"/>
              </w:rPr>
            </w:rPrChange>
          </w:rPr>
          <w:delText xml:space="preserve"> </w:delText>
        </w:r>
      </w:del>
      <w:ins w:id="961" w:author="Paul Mueller" w:date="2024-10-22T09:20:00Z">
        <w:del w:id="962" w:author="Alan Grant" w:date="2025-03-31T15:26:00Z">
          <w:r w:rsidR="003548CF" w:rsidRPr="009E3C77" w:rsidDel="00B362DC">
            <w:rPr>
              <w:rFonts w:ascii="Calibri" w:eastAsia="Calibri" w:hAnsi="Calibri" w:cs="Calibri"/>
              <w:b/>
              <w:bCs/>
              <w:color w:val="00558C"/>
              <w:spacing w:val="-3"/>
              <w:sz w:val="28"/>
              <w:szCs w:val="28"/>
              <w:rPrChange w:id="963" w:author="Alan Grant" w:date="2025-04-01T09:11:00Z">
                <w:rPr>
                  <w:rFonts w:ascii="Calibri" w:eastAsia="Calibri" w:hAnsi="Calibri" w:cs="Calibri"/>
                  <w:spacing w:val="16"/>
                </w:rPr>
              </w:rPrChange>
            </w:rPr>
            <w:delText>solid-state</w:delText>
          </w:r>
        </w:del>
      </w:ins>
      <w:del w:id="964" w:author="Alan Grant" w:date="2025-03-31T15:26:00Z">
        <w:r w:rsidRPr="009E3C77" w:rsidDel="00B362DC">
          <w:rPr>
            <w:rFonts w:ascii="Calibri" w:eastAsia="Calibri" w:hAnsi="Calibri" w:cs="Calibri"/>
            <w:b/>
            <w:bCs/>
            <w:color w:val="00558C"/>
            <w:spacing w:val="-3"/>
            <w:sz w:val="28"/>
            <w:szCs w:val="28"/>
            <w:rPrChange w:id="965" w:author="Alan Grant" w:date="2025-04-01T09:11:00Z">
              <w:rPr>
                <w:rFonts w:ascii="Calibri" w:eastAsia="Calibri" w:hAnsi="Calibri" w:cs="Calibri"/>
                <w:spacing w:val="-1"/>
              </w:rPr>
            </w:rPrChange>
          </w:rPr>
          <w:delText>NT</w:delText>
        </w:r>
        <w:r w:rsidRPr="009E3C77" w:rsidDel="00B362DC">
          <w:rPr>
            <w:rFonts w:ascii="Calibri" w:eastAsia="Calibri" w:hAnsi="Calibri" w:cs="Calibri"/>
            <w:b/>
            <w:bCs/>
            <w:color w:val="00558C"/>
            <w:spacing w:val="-3"/>
            <w:sz w:val="28"/>
            <w:szCs w:val="28"/>
            <w:rPrChange w:id="966" w:author="Alan Grant" w:date="2025-04-01T09:11:00Z">
              <w:rPr>
                <w:rFonts w:ascii="Calibri" w:eastAsia="Calibri" w:hAnsi="Calibri" w:cs="Calibri"/>
                <w:spacing w:val="13"/>
              </w:rPr>
            </w:rPrChange>
          </w:rPr>
          <w:delText xml:space="preserve"> </w:delText>
        </w:r>
        <w:r w:rsidRPr="009E3C77" w:rsidDel="00B362DC">
          <w:rPr>
            <w:rFonts w:ascii="Calibri" w:eastAsia="Calibri" w:hAnsi="Calibri" w:cs="Calibri"/>
            <w:b/>
            <w:bCs/>
            <w:color w:val="00558C"/>
            <w:spacing w:val="-3"/>
            <w:sz w:val="28"/>
            <w:szCs w:val="28"/>
            <w:rPrChange w:id="967" w:author="Alan Grant" w:date="2025-04-01T09:11:00Z">
              <w:rPr>
                <w:rFonts w:ascii="Calibri" w:eastAsia="Calibri" w:hAnsi="Calibri" w:cs="Calibri"/>
                <w:spacing w:val="-1"/>
              </w:rPr>
            </w:rPrChange>
          </w:rPr>
          <w:delText>r</w:delText>
        </w:r>
        <w:r w:rsidRPr="009E3C77" w:rsidDel="00B362DC">
          <w:rPr>
            <w:rFonts w:ascii="Calibri" w:eastAsia="Calibri" w:hAnsi="Calibri" w:cs="Calibri"/>
            <w:b/>
            <w:bCs/>
            <w:color w:val="00558C"/>
            <w:spacing w:val="-3"/>
            <w:sz w:val="28"/>
            <w:szCs w:val="28"/>
            <w:rPrChange w:id="968" w:author="Alan Grant" w:date="2025-04-01T09:11:00Z">
              <w:rPr>
                <w:rFonts w:ascii="Calibri" w:eastAsia="Calibri" w:hAnsi="Calibri" w:cs="Calibri"/>
                <w:spacing w:val="-2"/>
              </w:rPr>
            </w:rPrChange>
          </w:rPr>
          <w:delText>adars are effective in</w:delText>
        </w:r>
        <w:r w:rsidRPr="009E3C77" w:rsidDel="00B362DC">
          <w:rPr>
            <w:rFonts w:ascii="Calibri" w:eastAsia="Calibri" w:hAnsi="Calibri" w:cs="Calibri"/>
            <w:b/>
            <w:bCs/>
            <w:color w:val="00558C"/>
            <w:spacing w:val="-3"/>
            <w:sz w:val="28"/>
            <w:szCs w:val="28"/>
            <w:rPrChange w:id="969"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970" w:author="Alan Grant" w:date="2025-04-01T09:11:00Z">
              <w:rPr>
                <w:rFonts w:ascii="Calibri" w:eastAsia="Calibri" w:hAnsi="Calibri" w:cs="Calibri"/>
                <w:spacing w:val="-2"/>
              </w:rPr>
            </w:rPrChange>
          </w:rPr>
          <w:delText>improving</w:delText>
        </w:r>
        <w:r w:rsidRPr="009E3C77" w:rsidDel="00B362DC">
          <w:rPr>
            <w:rFonts w:ascii="Calibri" w:eastAsia="Calibri" w:hAnsi="Calibri" w:cs="Calibri"/>
            <w:b/>
            <w:bCs/>
            <w:color w:val="00558C"/>
            <w:spacing w:val="-3"/>
            <w:sz w:val="28"/>
            <w:szCs w:val="28"/>
            <w:rPrChange w:id="971" w:author="Alan Grant" w:date="2025-04-01T09:11:00Z">
              <w:rPr>
                <w:rFonts w:ascii="Calibri" w:eastAsia="Calibri" w:hAnsi="Calibri" w:cs="Calibri"/>
                <w:spacing w:val="7"/>
              </w:rPr>
            </w:rPrChange>
          </w:rPr>
          <w:delText xml:space="preserve"> </w:delText>
        </w:r>
        <w:r w:rsidRPr="009E3C77" w:rsidDel="00B362DC">
          <w:rPr>
            <w:rFonts w:ascii="Calibri" w:eastAsia="Calibri" w:hAnsi="Calibri" w:cs="Calibri"/>
            <w:b/>
            <w:bCs/>
            <w:color w:val="00558C"/>
            <w:spacing w:val="-3"/>
            <w:sz w:val="28"/>
            <w:szCs w:val="28"/>
            <w:rPrChange w:id="972" w:author="Alan Grant" w:date="2025-04-01T09:11:00Z">
              <w:rPr>
                <w:rFonts w:ascii="Calibri" w:eastAsia="Calibri" w:hAnsi="Calibri" w:cs="Calibri"/>
                <w:spacing w:val="-2"/>
              </w:rPr>
            </w:rPrChange>
          </w:rPr>
          <w:delText>small target</w:delText>
        </w:r>
        <w:r w:rsidRPr="009E3C77" w:rsidDel="00B362DC">
          <w:rPr>
            <w:rFonts w:ascii="Calibri" w:eastAsia="Calibri" w:hAnsi="Calibri" w:cs="Calibri"/>
            <w:b/>
            <w:bCs/>
            <w:color w:val="00558C"/>
            <w:spacing w:val="-3"/>
            <w:sz w:val="28"/>
            <w:szCs w:val="28"/>
            <w:rPrChange w:id="973" w:author="Alan Grant" w:date="2025-04-01T09:11:00Z">
              <w:rPr>
                <w:rFonts w:ascii="Calibri" w:eastAsia="Calibri" w:hAnsi="Calibri" w:cs="Calibri"/>
                <w:spacing w:val="6"/>
              </w:rPr>
            </w:rPrChange>
          </w:rPr>
          <w:delText xml:space="preserve"> </w:delText>
        </w:r>
        <w:r w:rsidRPr="009E3C77" w:rsidDel="00B362DC">
          <w:rPr>
            <w:rFonts w:ascii="Calibri" w:eastAsia="Calibri" w:hAnsi="Calibri" w:cs="Calibri"/>
            <w:b/>
            <w:bCs/>
            <w:color w:val="00558C"/>
            <w:spacing w:val="-3"/>
            <w:sz w:val="28"/>
            <w:szCs w:val="28"/>
            <w:rPrChange w:id="974" w:author="Alan Grant" w:date="2025-04-01T09:11:00Z">
              <w:rPr>
                <w:rFonts w:ascii="Calibri" w:eastAsia="Calibri" w:hAnsi="Calibri" w:cs="Calibri"/>
                <w:spacing w:val="-2"/>
              </w:rPr>
            </w:rPrChange>
          </w:rPr>
          <w:delText>detection</w:delText>
        </w:r>
        <w:r w:rsidRPr="009E3C77" w:rsidDel="00B362DC">
          <w:rPr>
            <w:rFonts w:ascii="Calibri" w:eastAsia="Calibri" w:hAnsi="Calibri" w:cs="Calibri"/>
            <w:b/>
            <w:bCs/>
            <w:color w:val="00558C"/>
            <w:spacing w:val="-3"/>
            <w:sz w:val="28"/>
            <w:szCs w:val="28"/>
            <w:rPrChange w:id="975" w:author="Alan Grant" w:date="2025-04-01T09:11:00Z">
              <w:rPr>
                <w:rFonts w:ascii="Calibri" w:eastAsia="Calibri" w:hAnsi="Calibri" w:cs="Calibri"/>
                <w:spacing w:val="12"/>
              </w:rPr>
            </w:rPrChange>
          </w:rPr>
          <w:delText xml:space="preserve"> </w:delText>
        </w:r>
        <w:r w:rsidRPr="009E3C77" w:rsidDel="00B362DC">
          <w:rPr>
            <w:rFonts w:ascii="Calibri" w:eastAsia="Calibri" w:hAnsi="Calibri" w:cs="Calibri"/>
            <w:b/>
            <w:bCs/>
            <w:color w:val="00558C"/>
            <w:spacing w:val="-3"/>
            <w:sz w:val="28"/>
            <w:szCs w:val="28"/>
            <w:rPrChange w:id="976" w:author="Alan Grant" w:date="2025-04-01T09:11:00Z">
              <w:rPr>
                <w:rFonts w:ascii="Calibri" w:eastAsia="Calibri" w:hAnsi="Calibri" w:cs="Calibri"/>
                <w:spacing w:val="-2"/>
              </w:rPr>
            </w:rPrChange>
          </w:rPr>
          <w:delText>in</w:delText>
        </w:r>
        <w:r w:rsidRPr="009E3C77" w:rsidDel="00B362DC">
          <w:rPr>
            <w:rFonts w:ascii="Calibri" w:eastAsia="Calibri" w:hAnsi="Calibri" w:cs="Calibri"/>
            <w:b/>
            <w:bCs/>
            <w:color w:val="00558C"/>
            <w:spacing w:val="-3"/>
            <w:sz w:val="28"/>
            <w:szCs w:val="28"/>
            <w:rPrChange w:id="977" w:author="Alan Grant" w:date="2025-04-01T09:11:00Z">
              <w:rPr>
                <w:rFonts w:ascii="Calibri" w:eastAsia="Calibri" w:hAnsi="Calibri" w:cs="Calibri"/>
                <w:spacing w:val="5"/>
              </w:rPr>
            </w:rPrChange>
          </w:rPr>
          <w:delText xml:space="preserve"> </w:delText>
        </w:r>
        <w:r w:rsidRPr="009E3C77" w:rsidDel="00B362DC">
          <w:rPr>
            <w:rFonts w:ascii="Calibri" w:eastAsia="Calibri" w:hAnsi="Calibri" w:cs="Calibri"/>
            <w:b/>
            <w:bCs/>
            <w:color w:val="00558C"/>
            <w:spacing w:val="-3"/>
            <w:sz w:val="28"/>
            <w:szCs w:val="28"/>
            <w:rPrChange w:id="978" w:author="Alan Grant" w:date="2025-04-01T09:11:00Z">
              <w:rPr>
                <w:rFonts w:ascii="Calibri" w:eastAsia="Calibri" w:hAnsi="Calibri" w:cs="Calibri"/>
                <w:spacing w:val="-2"/>
              </w:rPr>
            </w:rPrChange>
          </w:rPr>
          <w:delText>clutter</w:delText>
        </w:r>
        <w:r w:rsidRPr="009E3C77" w:rsidDel="00B362DC">
          <w:rPr>
            <w:rFonts w:ascii="Calibri" w:eastAsia="Calibri" w:hAnsi="Calibri" w:cs="Calibri"/>
            <w:b/>
            <w:bCs/>
            <w:color w:val="00558C"/>
            <w:spacing w:val="-3"/>
            <w:sz w:val="28"/>
            <w:szCs w:val="28"/>
            <w:rPrChange w:id="979" w:author="Alan Grant" w:date="2025-04-01T09:11:00Z">
              <w:rPr>
                <w:rFonts w:ascii="Calibri" w:eastAsia="Calibri" w:hAnsi="Calibri" w:cs="Calibri"/>
                <w:spacing w:val="10"/>
              </w:rPr>
            </w:rPrChange>
          </w:rPr>
          <w:delText xml:space="preserve"> </w:delText>
        </w:r>
        <w:r w:rsidRPr="009E3C77" w:rsidDel="00B362DC">
          <w:rPr>
            <w:rFonts w:ascii="Calibri" w:eastAsia="Calibri" w:hAnsi="Calibri" w:cs="Calibri"/>
            <w:b/>
            <w:bCs/>
            <w:color w:val="00558C"/>
            <w:spacing w:val="-3"/>
            <w:sz w:val="28"/>
            <w:szCs w:val="28"/>
            <w:rPrChange w:id="980" w:author="Alan Grant" w:date="2025-04-01T09:11:00Z">
              <w:rPr>
                <w:rFonts w:ascii="Calibri" w:eastAsia="Calibri" w:hAnsi="Calibri" w:cs="Calibri"/>
                <w:spacing w:val="-2"/>
              </w:rPr>
            </w:rPrChange>
          </w:rPr>
          <w:delText>it</w:delText>
        </w:r>
        <w:r w:rsidRPr="009E3C77" w:rsidDel="00B362DC">
          <w:rPr>
            <w:rFonts w:ascii="Calibri" w:eastAsia="Calibri" w:hAnsi="Calibri" w:cs="Calibri"/>
            <w:b/>
            <w:bCs/>
            <w:color w:val="00558C"/>
            <w:spacing w:val="-3"/>
            <w:sz w:val="28"/>
            <w:szCs w:val="28"/>
            <w:rPrChange w:id="981" w:author="Alan Grant" w:date="2025-04-01T09:11:00Z">
              <w:rPr>
                <w:rFonts w:ascii="Calibri" w:eastAsia="Calibri" w:hAnsi="Calibri" w:cs="Calibri"/>
                <w:spacing w:val="13"/>
              </w:rPr>
            </w:rPrChange>
          </w:rPr>
          <w:delText xml:space="preserve"> </w:delText>
        </w:r>
        <w:r w:rsidRPr="009E3C77" w:rsidDel="00B362DC">
          <w:rPr>
            <w:rFonts w:ascii="Calibri" w:eastAsia="Calibri" w:hAnsi="Calibri" w:cs="Calibri"/>
            <w:b/>
            <w:bCs/>
            <w:color w:val="00558C"/>
            <w:spacing w:val="-3"/>
            <w:sz w:val="28"/>
            <w:szCs w:val="28"/>
            <w:rPrChange w:id="982" w:author="Alan Grant" w:date="2025-04-01T09:11:00Z">
              <w:rPr>
                <w:rFonts w:ascii="Calibri" w:eastAsia="Calibri" w:hAnsi="Calibri" w:cs="Calibri"/>
                <w:spacing w:val="-2"/>
              </w:rPr>
            </w:rPrChange>
          </w:rPr>
          <w:delText>is</w:delText>
        </w:r>
        <w:r w:rsidRPr="009E3C77" w:rsidDel="00B362DC">
          <w:rPr>
            <w:rFonts w:ascii="Calibri" w:eastAsia="Calibri" w:hAnsi="Calibri" w:cs="Calibri"/>
            <w:b/>
            <w:bCs/>
            <w:color w:val="00558C"/>
            <w:spacing w:val="-3"/>
            <w:sz w:val="28"/>
            <w:szCs w:val="28"/>
            <w:rPrChange w:id="983"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984" w:author="Alan Grant" w:date="2025-04-01T09:11:00Z">
              <w:rPr>
                <w:rFonts w:ascii="Calibri" w:eastAsia="Calibri" w:hAnsi="Calibri" w:cs="Calibri"/>
                <w:spacing w:val="-1"/>
              </w:rPr>
            </w:rPrChange>
          </w:rPr>
          <w:delText>likely</w:delText>
        </w:r>
        <w:r w:rsidRPr="009E3C77" w:rsidDel="00B362DC">
          <w:rPr>
            <w:rFonts w:ascii="Calibri" w:eastAsia="Calibri" w:hAnsi="Calibri" w:cs="Calibri"/>
            <w:b/>
            <w:bCs/>
            <w:color w:val="00558C"/>
            <w:spacing w:val="-3"/>
            <w:sz w:val="28"/>
            <w:szCs w:val="28"/>
            <w:rPrChange w:id="985"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986" w:author="Alan Grant" w:date="2025-04-01T09:11:00Z">
              <w:rPr>
                <w:rFonts w:ascii="Calibri" w:eastAsia="Calibri" w:hAnsi="Calibri" w:cs="Calibri"/>
                <w:spacing w:val="-1"/>
              </w:rPr>
            </w:rPrChange>
          </w:rPr>
          <w:delText>that</w:delText>
        </w:r>
        <w:r w:rsidRPr="009E3C77" w:rsidDel="00B362DC">
          <w:rPr>
            <w:rFonts w:ascii="Calibri" w:eastAsia="Calibri" w:hAnsi="Calibri" w:cs="Calibri"/>
            <w:b/>
            <w:bCs/>
            <w:color w:val="00558C"/>
            <w:spacing w:val="-3"/>
            <w:sz w:val="28"/>
            <w:szCs w:val="28"/>
            <w:rPrChange w:id="987" w:author="Alan Grant" w:date="2025-04-01T09:11:00Z">
              <w:rPr>
                <w:rFonts w:ascii="Calibri" w:eastAsia="Calibri" w:hAnsi="Calibri" w:cs="Calibri"/>
                <w:spacing w:val="23"/>
                <w:w w:val="101"/>
              </w:rPr>
            </w:rPrChange>
          </w:rPr>
          <w:delText xml:space="preserve"> </w:delText>
        </w:r>
        <w:r w:rsidRPr="009E3C77" w:rsidDel="00B362DC">
          <w:rPr>
            <w:rFonts w:ascii="Calibri" w:eastAsia="Calibri" w:hAnsi="Calibri" w:cs="Calibri"/>
            <w:b/>
            <w:bCs/>
            <w:color w:val="00558C"/>
            <w:spacing w:val="-3"/>
            <w:sz w:val="28"/>
            <w:szCs w:val="28"/>
            <w:rPrChange w:id="988" w:author="Alan Grant" w:date="2025-04-01T09:11:00Z">
              <w:rPr>
                <w:rFonts w:ascii="Calibri" w:eastAsia="Calibri" w:hAnsi="Calibri" w:cs="Calibri"/>
                <w:spacing w:val="-1"/>
              </w:rPr>
            </w:rPrChange>
          </w:rPr>
          <w:delText>demand</w:delText>
        </w:r>
        <w:r w:rsidRPr="009E3C77" w:rsidDel="00B362DC">
          <w:rPr>
            <w:rFonts w:ascii="Calibri" w:eastAsia="Calibri" w:hAnsi="Calibri" w:cs="Calibri"/>
            <w:b/>
            <w:bCs/>
            <w:color w:val="00558C"/>
            <w:spacing w:val="-3"/>
            <w:sz w:val="28"/>
            <w:szCs w:val="28"/>
            <w:rPrChange w:id="989" w:author="Alan Grant" w:date="2025-04-01T09:11:00Z">
              <w:rPr>
                <w:rFonts w:ascii="Calibri" w:eastAsia="Calibri" w:hAnsi="Calibri" w:cs="Calibri"/>
                <w:spacing w:val="20"/>
              </w:rPr>
            </w:rPrChange>
          </w:rPr>
          <w:delText xml:space="preserve"> </w:delText>
        </w:r>
        <w:r w:rsidRPr="009E3C77" w:rsidDel="00B362DC">
          <w:rPr>
            <w:rFonts w:ascii="Calibri" w:eastAsia="Calibri" w:hAnsi="Calibri" w:cs="Calibri"/>
            <w:b/>
            <w:bCs/>
            <w:color w:val="00558C"/>
            <w:spacing w:val="-3"/>
            <w:sz w:val="28"/>
            <w:szCs w:val="28"/>
            <w:rPrChange w:id="990" w:author="Alan Grant" w:date="2025-04-01T09:11:00Z">
              <w:rPr>
                <w:rFonts w:ascii="Calibri" w:eastAsia="Calibri" w:hAnsi="Calibri" w:cs="Calibri"/>
                <w:spacing w:val="-1"/>
              </w:rPr>
            </w:rPrChange>
          </w:rPr>
          <w:delText>will</w:delText>
        </w:r>
        <w:r w:rsidRPr="009E3C77" w:rsidDel="00B362DC">
          <w:rPr>
            <w:rFonts w:ascii="Calibri" w:eastAsia="Calibri" w:hAnsi="Calibri" w:cs="Calibri"/>
            <w:b/>
            <w:bCs/>
            <w:color w:val="00558C"/>
            <w:spacing w:val="-3"/>
            <w:sz w:val="28"/>
            <w:szCs w:val="28"/>
            <w:rPrChange w:id="991" w:author="Alan Grant" w:date="2025-04-01T09:11:00Z">
              <w:rPr>
                <w:rFonts w:ascii="Calibri" w:eastAsia="Calibri" w:hAnsi="Calibri" w:cs="Calibri"/>
                <w:spacing w:val="18"/>
              </w:rPr>
            </w:rPrChange>
          </w:rPr>
          <w:delText xml:space="preserve"> </w:delText>
        </w:r>
        <w:r w:rsidRPr="009E3C77" w:rsidDel="00B362DC">
          <w:rPr>
            <w:rFonts w:ascii="Calibri" w:eastAsia="Calibri" w:hAnsi="Calibri" w:cs="Calibri"/>
            <w:b/>
            <w:bCs/>
            <w:color w:val="00558C"/>
            <w:spacing w:val="-3"/>
            <w:sz w:val="28"/>
            <w:szCs w:val="28"/>
            <w:rPrChange w:id="992" w:author="Alan Grant" w:date="2025-04-01T09:11:00Z">
              <w:rPr>
                <w:rFonts w:ascii="Calibri" w:eastAsia="Calibri" w:hAnsi="Calibri" w:cs="Calibri"/>
                <w:spacing w:val="-1"/>
              </w:rPr>
            </w:rPrChange>
          </w:rPr>
          <w:delText>grow</w:delText>
        </w:r>
        <w:r w:rsidRPr="009E3C77" w:rsidDel="00B362DC">
          <w:rPr>
            <w:rFonts w:ascii="Calibri" w:eastAsia="Calibri" w:hAnsi="Calibri" w:cs="Calibri"/>
            <w:b/>
            <w:bCs/>
            <w:color w:val="00558C"/>
            <w:spacing w:val="-3"/>
            <w:sz w:val="28"/>
            <w:szCs w:val="28"/>
            <w:rPrChange w:id="993" w:author="Alan Grant" w:date="2025-04-01T09:11:00Z">
              <w:rPr>
                <w:rFonts w:ascii="Calibri" w:eastAsia="Calibri" w:hAnsi="Calibri" w:cs="Calibri"/>
                <w:spacing w:val="19"/>
                <w:w w:val="101"/>
              </w:rPr>
            </w:rPrChange>
          </w:rPr>
          <w:delText xml:space="preserve"> </w:delText>
        </w:r>
        <w:r w:rsidRPr="009E3C77" w:rsidDel="00B362DC">
          <w:rPr>
            <w:rFonts w:ascii="Calibri" w:eastAsia="Calibri" w:hAnsi="Calibri" w:cs="Calibri"/>
            <w:b/>
            <w:bCs/>
            <w:color w:val="00558C"/>
            <w:spacing w:val="-3"/>
            <w:sz w:val="28"/>
            <w:szCs w:val="28"/>
            <w:rPrChange w:id="994" w:author="Alan Grant" w:date="2025-04-01T09:11:00Z">
              <w:rPr>
                <w:rFonts w:ascii="Calibri" w:eastAsia="Calibri" w:hAnsi="Calibri" w:cs="Calibri"/>
                <w:spacing w:val="-1"/>
              </w:rPr>
            </w:rPrChange>
          </w:rPr>
          <w:delText>for</w:delText>
        </w:r>
        <w:r w:rsidRPr="009E3C77" w:rsidDel="00B362DC">
          <w:rPr>
            <w:rFonts w:ascii="Calibri" w:eastAsia="Calibri" w:hAnsi="Calibri" w:cs="Calibri"/>
            <w:b/>
            <w:bCs/>
            <w:color w:val="00558C"/>
            <w:spacing w:val="-3"/>
            <w:sz w:val="28"/>
            <w:szCs w:val="28"/>
            <w:rPrChange w:id="995" w:author="Alan Grant" w:date="2025-04-01T09:11:00Z">
              <w:rPr>
                <w:rFonts w:ascii="Calibri" w:eastAsia="Calibri" w:hAnsi="Calibri" w:cs="Calibri"/>
                <w:spacing w:val="18"/>
              </w:rPr>
            </w:rPrChange>
          </w:rPr>
          <w:delText xml:space="preserve"> </w:delText>
        </w:r>
        <w:r w:rsidRPr="009E3C77" w:rsidDel="00B362DC">
          <w:rPr>
            <w:rFonts w:ascii="Calibri" w:eastAsia="Calibri" w:hAnsi="Calibri" w:cs="Calibri"/>
            <w:b/>
            <w:bCs/>
            <w:color w:val="00558C"/>
            <w:spacing w:val="-3"/>
            <w:sz w:val="28"/>
            <w:szCs w:val="28"/>
            <w:rPrChange w:id="996" w:author="Alan Grant" w:date="2025-04-01T09:11:00Z">
              <w:rPr>
                <w:rFonts w:ascii="Calibri" w:eastAsia="Calibri" w:hAnsi="Calibri" w:cs="Calibri"/>
                <w:spacing w:val="-1"/>
              </w:rPr>
            </w:rPrChange>
          </w:rPr>
          <w:delText>their</w:delText>
        </w:r>
        <w:r w:rsidRPr="009E3C77" w:rsidDel="00B362DC">
          <w:rPr>
            <w:rFonts w:ascii="Calibri" w:eastAsia="Calibri" w:hAnsi="Calibri" w:cs="Calibri"/>
            <w:b/>
            <w:bCs/>
            <w:color w:val="00558C"/>
            <w:spacing w:val="-3"/>
            <w:sz w:val="28"/>
            <w:szCs w:val="28"/>
            <w:rPrChange w:id="997" w:author="Alan Grant" w:date="2025-04-01T09:11:00Z">
              <w:rPr>
                <w:rFonts w:ascii="Calibri" w:eastAsia="Calibri" w:hAnsi="Calibri" w:cs="Calibri"/>
                <w:spacing w:val="25"/>
              </w:rPr>
            </w:rPrChange>
          </w:rPr>
          <w:delText xml:space="preserve"> </w:delText>
        </w:r>
        <w:r w:rsidRPr="009E3C77" w:rsidDel="00B362DC">
          <w:rPr>
            <w:rFonts w:ascii="Calibri" w:eastAsia="Calibri" w:hAnsi="Calibri" w:cs="Calibri"/>
            <w:b/>
            <w:bCs/>
            <w:color w:val="00558C"/>
            <w:spacing w:val="-3"/>
            <w:sz w:val="28"/>
            <w:szCs w:val="28"/>
            <w:rPrChange w:id="998" w:author="Alan Grant" w:date="2025-04-01T09:11:00Z">
              <w:rPr>
                <w:rFonts w:ascii="Calibri" w:eastAsia="Calibri" w:hAnsi="Calibri" w:cs="Calibri"/>
                <w:spacing w:val="-1"/>
              </w:rPr>
            </w:rPrChange>
          </w:rPr>
          <w:delText>application</w:delText>
        </w:r>
        <w:r w:rsidRPr="009E3C77" w:rsidDel="00B362DC">
          <w:rPr>
            <w:rFonts w:ascii="Calibri" w:eastAsia="Calibri" w:hAnsi="Calibri" w:cs="Calibri"/>
            <w:b/>
            <w:bCs/>
            <w:color w:val="00558C"/>
            <w:spacing w:val="-3"/>
            <w:sz w:val="28"/>
            <w:szCs w:val="28"/>
            <w:rPrChange w:id="999" w:author="Alan Grant" w:date="2025-04-01T09:11:00Z">
              <w:rPr>
                <w:rFonts w:ascii="Calibri" w:eastAsia="Calibri" w:hAnsi="Calibri" w:cs="Calibri"/>
                <w:spacing w:val="15"/>
                <w:w w:val="101"/>
              </w:rPr>
            </w:rPrChange>
          </w:rPr>
          <w:delText xml:space="preserve"> </w:delText>
        </w:r>
        <w:r w:rsidRPr="009E3C77" w:rsidDel="00B362DC">
          <w:rPr>
            <w:rFonts w:ascii="Calibri" w:eastAsia="Calibri" w:hAnsi="Calibri" w:cs="Calibri"/>
            <w:b/>
            <w:bCs/>
            <w:color w:val="00558C"/>
            <w:spacing w:val="-3"/>
            <w:sz w:val="28"/>
            <w:szCs w:val="28"/>
            <w:rPrChange w:id="1000" w:author="Alan Grant" w:date="2025-04-01T09:11:00Z">
              <w:rPr>
                <w:rFonts w:ascii="Calibri" w:eastAsia="Calibri" w:hAnsi="Calibri" w:cs="Calibri"/>
                <w:spacing w:val="-1"/>
              </w:rPr>
            </w:rPrChange>
          </w:rPr>
          <w:delText>to</w:delText>
        </w:r>
        <w:r w:rsidRPr="009E3C77" w:rsidDel="00B362DC">
          <w:rPr>
            <w:rFonts w:ascii="Calibri" w:eastAsia="Calibri" w:hAnsi="Calibri" w:cs="Calibri"/>
            <w:b/>
            <w:bCs/>
            <w:color w:val="00558C"/>
            <w:spacing w:val="-3"/>
            <w:sz w:val="28"/>
            <w:szCs w:val="28"/>
            <w:rPrChange w:id="1001" w:author="Alan Grant" w:date="2025-04-01T09:11:00Z">
              <w:rPr>
                <w:rFonts w:ascii="Calibri" w:eastAsia="Calibri" w:hAnsi="Calibri" w:cs="Calibri"/>
                <w:spacing w:val="21"/>
                <w:w w:val="101"/>
              </w:rPr>
            </w:rPrChange>
          </w:rPr>
          <w:delText xml:space="preserve"> </w:delText>
        </w:r>
        <w:r w:rsidRPr="009E3C77" w:rsidDel="00B362DC">
          <w:rPr>
            <w:rFonts w:ascii="Calibri" w:eastAsia="Calibri" w:hAnsi="Calibri" w:cs="Calibri"/>
            <w:b/>
            <w:bCs/>
            <w:color w:val="00558C"/>
            <w:spacing w:val="-3"/>
            <w:sz w:val="28"/>
            <w:szCs w:val="28"/>
            <w:rPrChange w:id="1002" w:author="Alan Grant" w:date="2025-04-01T09:11:00Z">
              <w:rPr>
                <w:rFonts w:ascii="Calibri" w:eastAsia="Calibri" w:hAnsi="Calibri" w:cs="Calibri"/>
                <w:spacing w:val="-2"/>
              </w:rPr>
            </w:rPrChange>
          </w:rPr>
          <w:delText>SOLAS</w:delText>
        </w:r>
        <w:r w:rsidRPr="009E3C77" w:rsidDel="00B362DC">
          <w:rPr>
            <w:rFonts w:ascii="Calibri" w:eastAsia="Calibri" w:hAnsi="Calibri" w:cs="Calibri"/>
            <w:b/>
            <w:bCs/>
            <w:color w:val="00558C"/>
            <w:spacing w:val="-3"/>
            <w:sz w:val="28"/>
            <w:szCs w:val="28"/>
            <w:rPrChange w:id="1003" w:author="Alan Grant" w:date="2025-04-01T09:11:00Z">
              <w:rPr>
                <w:rFonts w:ascii="Calibri" w:eastAsia="Calibri" w:hAnsi="Calibri" w:cs="Calibri"/>
                <w:spacing w:val="15"/>
                <w:w w:val="101"/>
              </w:rPr>
            </w:rPrChange>
          </w:rPr>
          <w:delText xml:space="preserve"> </w:delText>
        </w:r>
        <w:r w:rsidRPr="009E3C77" w:rsidDel="00B362DC">
          <w:rPr>
            <w:rFonts w:ascii="Calibri" w:eastAsia="Calibri" w:hAnsi="Calibri" w:cs="Calibri"/>
            <w:b/>
            <w:bCs/>
            <w:color w:val="00558C"/>
            <w:spacing w:val="-3"/>
            <w:sz w:val="28"/>
            <w:szCs w:val="28"/>
            <w:rPrChange w:id="1004" w:author="Alan Grant" w:date="2025-04-01T09:11:00Z">
              <w:rPr>
                <w:rFonts w:ascii="Calibri" w:eastAsia="Calibri" w:hAnsi="Calibri" w:cs="Calibri"/>
                <w:spacing w:val="-2"/>
              </w:rPr>
            </w:rPrChange>
          </w:rPr>
          <w:delText>vessels.</w:delText>
        </w:r>
        <w:r w:rsidRPr="009E3C77" w:rsidDel="00B362DC">
          <w:rPr>
            <w:rFonts w:ascii="Calibri" w:eastAsia="Calibri" w:hAnsi="Calibri" w:cs="Calibri"/>
            <w:b/>
            <w:bCs/>
            <w:color w:val="00558C"/>
            <w:spacing w:val="-3"/>
            <w:sz w:val="28"/>
            <w:szCs w:val="28"/>
            <w:rPrChange w:id="1005" w:author="Alan Grant" w:date="2025-04-01T09:11:00Z">
              <w:rPr>
                <w:rFonts w:ascii="Calibri" w:eastAsia="Calibri" w:hAnsi="Calibri" w:cs="Calibri"/>
                <w:spacing w:val="23"/>
                <w:w w:val="101"/>
              </w:rPr>
            </w:rPrChange>
          </w:rPr>
          <w:delText xml:space="preserve">  </w:delText>
        </w:r>
        <w:r w:rsidRPr="009E3C77" w:rsidDel="00B362DC">
          <w:rPr>
            <w:rFonts w:ascii="Calibri" w:eastAsia="Calibri" w:hAnsi="Calibri" w:cs="Calibri"/>
            <w:b/>
            <w:bCs/>
            <w:color w:val="00558C"/>
            <w:spacing w:val="-3"/>
            <w:sz w:val="28"/>
            <w:szCs w:val="28"/>
            <w:rPrChange w:id="1006" w:author="Alan Grant" w:date="2025-04-01T09:11:00Z">
              <w:rPr>
                <w:rFonts w:ascii="Calibri" w:eastAsia="Calibri" w:hAnsi="Calibri" w:cs="Calibri"/>
                <w:spacing w:val="-2"/>
              </w:rPr>
            </w:rPrChange>
          </w:rPr>
          <w:delText>However,</w:delText>
        </w:r>
        <w:r w:rsidRPr="009E3C77" w:rsidDel="00B362DC">
          <w:rPr>
            <w:rFonts w:ascii="Calibri" w:eastAsia="Calibri" w:hAnsi="Calibri" w:cs="Calibri"/>
            <w:b/>
            <w:bCs/>
            <w:color w:val="00558C"/>
            <w:spacing w:val="-3"/>
            <w:sz w:val="28"/>
            <w:szCs w:val="28"/>
            <w:rPrChange w:id="1007" w:author="Alan Grant" w:date="2025-04-01T09:11:00Z">
              <w:rPr>
                <w:rFonts w:ascii="Calibri" w:eastAsia="Calibri" w:hAnsi="Calibri" w:cs="Calibri"/>
                <w:spacing w:val="27"/>
                <w:w w:val="101"/>
              </w:rPr>
            </w:rPrChange>
          </w:rPr>
          <w:delText xml:space="preserve"> </w:delText>
        </w:r>
        <w:r w:rsidRPr="009E3C77" w:rsidDel="00B362DC">
          <w:rPr>
            <w:rFonts w:ascii="Calibri" w:eastAsia="Calibri" w:hAnsi="Calibri" w:cs="Calibri"/>
            <w:b/>
            <w:bCs/>
            <w:color w:val="00558C"/>
            <w:spacing w:val="-3"/>
            <w:sz w:val="28"/>
            <w:szCs w:val="28"/>
            <w:rPrChange w:id="1008" w:author="Alan Grant" w:date="2025-04-01T09:11:00Z">
              <w:rPr>
                <w:rFonts w:ascii="Calibri" w:eastAsia="Calibri" w:hAnsi="Calibri" w:cs="Calibri"/>
                <w:spacing w:val="-2"/>
              </w:rPr>
            </w:rPrChange>
          </w:rPr>
          <w:delText>it</w:delText>
        </w:r>
        <w:r w:rsidRPr="009E3C77" w:rsidDel="00B362DC">
          <w:rPr>
            <w:rFonts w:ascii="Calibri" w:eastAsia="Calibri" w:hAnsi="Calibri" w:cs="Calibri"/>
            <w:b/>
            <w:bCs/>
            <w:color w:val="00558C"/>
            <w:spacing w:val="-3"/>
            <w:sz w:val="28"/>
            <w:szCs w:val="28"/>
            <w:rPrChange w:id="1009" w:author="Alan Grant" w:date="2025-04-01T09:11:00Z">
              <w:rPr>
                <w:rFonts w:ascii="Calibri" w:eastAsia="Calibri" w:hAnsi="Calibri" w:cs="Calibri"/>
                <w:spacing w:val="27"/>
                <w:w w:val="101"/>
              </w:rPr>
            </w:rPrChange>
          </w:rPr>
          <w:delText xml:space="preserve"> </w:delText>
        </w:r>
        <w:r w:rsidRPr="009E3C77" w:rsidDel="00B362DC">
          <w:rPr>
            <w:rFonts w:ascii="Calibri" w:eastAsia="Calibri" w:hAnsi="Calibri" w:cs="Calibri"/>
            <w:b/>
            <w:bCs/>
            <w:color w:val="00558C"/>
            <w:spacing w:val="-3"/>
            <w:sz w:val="28"/>
            <w:szCs w:val="28"/>
            <w:rPrChange w:id="1010" w:author="Alan Grant" w:date="2025-04-01T09:11:00Z">
              <w:rPr>
                <w:rFonts w:ascii="Calibri" w:eastAsia="Calibri" w:hAnsi="Calibri" w:cs="Calibri"/>
                <w:spacing w:val="-2"/>
              </w:rPr>
            </w:rPrChange>
          </w:rPr>
          <w:delText>is</w:delText>
        </w:r>
        <w:r w:rsidRPr="009E3C77" w:rsidDel="00B362DC">
          <w:rPr>
            <w:rFonts w:ascii="Calibri" w:eastAsia="Calibri" w:hAnsi="Calibri" w:cs="Calibri"/>
            <w:b/>
            <w:bCs/>
            <w:color w:val="00558C"/>
            <w:spacing w:val="-3"/>
            <w:sz w:val="28"/>
            <w:szCs w:val="28"/>
            <w:rPrChange w:id="1011" w:author="Alan Grant" w:date="2025-04-01T09:11:00Z">
              <w:rPr>
                <w:rFonts w:ascii="Calibri" w:eastAsia="Calibri" w:hAnsi="Calibri" w:cs="Calibri"/>
                <w:spacing w:val="31"/>
                <w:w w:val="101"/>
              </w:rPr>
            </w:rPrChange>
          </w:rPr>
          <w:delText xml:space="preserve"> </w:delText>
        </w:r>
        <w:r w:rsidRPr="009E3C77" w:rsidDel="00B362DC">
          <w:rPr>
            <w:rFonts w:ascii="Calibri" w:eastAsia="Calibri" w:hAnsi="Calibri" w:cs="Calibri"/>
            <w:b/>
            <w:bCs/>
            <w:color w:val="00558C"/>
            <w:spacing w:val="-3"/>
            <w:sz w:val="28"/>
            <w:szCs w:val="28"/>
            <w:rPrChange w:id="1012" w:author="Alan Grant" w:date="2025-04-01T09:11:00Z">
              <w:rPr>
                <w:rFonts w:ascii="Calibri" w:eastAsia="Calibri" w:hAnsi="Calibri" w:cs="Calibri"/>
                <w:spacing w:val="-2"/>
              </w:rPr>
            </w:rPrChange>
          </w:rPr>
          <w:delText>not</w:delText>
        </w:r>
        <w:r w:rsidRPr="009E3C77" w:rsidDel="00B362DC">
          <w:rPr>
            <w:rFonts w:ascii="Calibri" w:eastAsia="Calibri" w:hAnsi="Calibri" w:cs="Calibri"/>
            <w:b/>
            <w:bCs/>
            <w:color w:val="00558C"/>
            <w:spacing w:val="-3"/>
            <w:sz w:val="28"/>
            <w:szCs w:val="28"/>
            <w:rPrChange w:id="1013" w:author="Alan Grant" w:date="2025-04-01T09:11:00Z">
              <w:rPr>
                <w:rFonts w:ascii="Calibri" w:eastAsia="Calibri" w:hAnsi="Calibri" w:cs="Calibri"/>
                <w:spacing w:val="22"/>
                <w:w w:val="101"/>
              </w:rPr>
            </w:rPrChange>
          </w:rPr>
          <w:delText xml:space="preserve"> </w:delText>
        </w:r>
        <w:r w:rsidRPr="009E3C77" w:rsidDel="00B362DC">
          <w:rPr>
            <w:rFonts w:ascii="Calibri" w:eastAsia="Calibri" w:hAnsi="Calibri" w:cs="Calibri"/>
            <w:b/>
            <w:bCs/>
            <w:color w:val="00558C"/>
            <w:spacing w:val="-3"/>
            <w:sz w:val="28"/>
            <w:szCs w:val="28"/>
            <w:rPrChange w:id="1014" w:author="Alan Grant" w:date="2025-04-01T09:11:00Z">
              <w:rPr>
                <w:rFonts w:ascii="Calibri" w:eastAsia="Calibri" w:hAnsi="Calibri" w:cs="Calibri"/>
                <w:spacing w:val="-2"/>
              </w:rPr>
            </w:rPrChange>
          </w:rPr>
          <w:delText>currently</w:delText>
        </w:r>
        <w:r w:rsidRPr="009E3C77" w:rsidDel="00B362DC">
          <w:rPr>
            <w:rFonts w:ascii="Calibri" w:eastAsia="Calibri" w:hAnsi="Calibri" w:cs="Calibri"/>
            <w:b/>
            <w:bCs/>
            <w:color w:val="00558C"/>
            <w:spacing w:val="-3"/>
            <w:sz w:val="28"/>
            <w:szCs w:val="28"/>
            <w:rPrChange w:id="1015" w:author="Alan Grant" w:date="2025-04-01T09:11:00Z">
              <w:rPr>
                <w:rFonts w:ascii="Calibri" w:eastAsia="Calibri" w:hAnsi="Calibri" w:cs="Calibri"/>
                <w:spacing w:val="23"/>
                <w:w w:val="101"/>
              </w:rPr>
            </w:rPrChange>
          </w:rPr>
          <w:delText xml:space="preserve"> </w:delText>
        </w:r>
        <w:r w:rsidRPr="009E3C77" w:rsidDel="00B362DC">
          <w:rPr>
            <w:rFonts w:ascii="Calibri" w:eastAsia="Calibri" w:hAnsi="Calibri" w:cs="Calibri"/>
            <w:b/>
            <w:bCs/>
            <w:color w:val="00558C"/>
            <w:spacing w:val="-3"/>
            <w:sz w:val="28"/>
            <w:szCs w:val="28"/>
            <w:rPrChange w:id="1016" w:author="Alan Grant" w:date="2025-04-01T09:11:00Z">
              <w:rPr>
                <w:rFonts w:ascii="Calibri" w:eastAsia="Calibri" w:hAnsi="Calibri" w:cs="Calibri"/>
                <w:spacing w:val="-2"/>
              </w:rPr>
            </w:rPrChange>
          </w:rPr>
          <w:delText>anticipated</w:delText>
        </w:r>
        <w:r w:rsidRPr="009E3C77" w:rsidDel="00B362DC">
          <w:rPr>
            <w:rFonts w:ascii="Calibri" w:eastAsia="Calibri" w:hAnsi="Calibri" w:cs="Calibri"/>
            <w:b/>
            <w:bCs/>
            <w:color w:val="00558C"/>
            <w:spacing w:val="-3"/>
            <w:sz w:val="28"/>
            <w:szCs w:val="28"/>
            <w:rPrChange w:id="1017" w:author="Alan Grant" w:date="2025-04-01T09:11:00Z">
              <w:rPr>
                <w:rFonts w:ascii="Calibri" w:eastAsia="Calibri" w:hAnsi="Calibri" w:cs="Calibri"/>
                <w:spacing w:val="15"/>
                <w:w w:val="101"/>
              </w:rPr>
            </w:rPrChange>
          </w:rPr>
          <w:delText xml:space="preserve"> </w:delText>
        </w:r>
        <w:r w:rsidRPr="009E3C77" w:rsidDel="00B362DC">
          <w:rPr>
            <w:rFonts w:ascii="Calibri" w:eastAsia="Calibri" w:hAnsi="Calibri" w:cs="Calibri"/>
            <w:b/>
            <w:bCs/>
            <w:color w:val="00558C"/>
            <w:spacing w:val="-3"/>
            <w:sz w:val="28"/>
            <w:szCs w:val="28"/>
            <w:rPrChange w:id="1018" w:author="Alan Grant" w:date="2025-04-01T09:11:00Z">
              <w:rPr>
                <w:rFonts w:ascii="Calibri" w:eastAsia="Calibri" w:hAnsi="Calibri" w:cs="Calibri"/>
                <w:spacing w:val="-2"/>
              </w:rPr>
            </w:rPrChange>
          </w:rPr>
          <w:delText>that</w:delText>
        </w:r>
        <w:r w:rsidRPr="009E3C77" w:rsidDel="00B362DC">
          <w:rPr>
            <w:rFonts w:ascii="Calibri" w:eastAsia="Calibri" w:hAnsi="Calibri" w:cs="Calibri"/>
            <w:b/>
            <w:bCs/>
            <w:color w:val="00558C"/>
            <w:spacing w:val="-3"/>
            <w:sz w:val="28"/>
            <w:szCs w:val="28"/>
            <w:rPrChange w:id="1019"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020" w:author="Alan Grant" w:date="2025-04-01T09:11:00Z">
              <w:rPr>
                <w:rFonts w:ascii="Calibri" w:eastAsia="Calibri" w:hAnsi="Calibri" w:cs="Calibri"/>
                <w:spacing w:val="-1"/>
              </w:rPr>
            </w:rPrChange>
          </w:rPr>
          <w:delText>IMO will allow significant</w:delText>
        </w:r>
        <w:r w:rsidRPr="009E3C77" w:rsidDel="00B362DC">
          <w:rPr>
            <w:rFonts w:ascii="Calibri" w:eastAsia="Calibri" w:hAnsi="Calibri" w:cs="Calibri"/>
            <w:b/>
            <w:bCs/>
            <w:color w:val="00558C"/>
            <w:spacing w:val="-3"/>
            <w:sz w:val="28"/>
            <w:szCs w:val="28"/>
            <w:rPrChange w:id="1021" w:author="Alan Grant" w:date="2025-04-01T09:11:00Z">
              <w:rPr>
                <w:rFonts w:ascii="Calibri" w:eastAsia="Calibri" w:hAnsi="Calibri" w:cs="Calibri"/>
                <w:spacing w:val="16"/>
              </w:rPr>
            </w:rPrChange>
          </w:rPr>
          <w:delText xml:space="preserve"> </w:delText>
        </w:r>
        <w:r w:rsidRPr="009E3C77" w:rsidDel="00B362DC">
          <w:rPr>
            <w:rFonts w:ascii="Calibri" w:eastAsia="Calibri" w:hAnsi="Calibri" w:cs="Calibri"/>
            <w:b/>
            <w:bCs/>
            <w:color w:val="00558C"/>
            <w:spacing w:val="-3"/>
            <w:sz w:val="28"/>
            <w:szCs w:val="28"/>
            <w:rPrChange w:id="1022" w:author="Alan Grant" w:date="2025-04-01T09:11:00Z">
              <w:rPr>
                <w:rFonts w:ascii="Calibri" w:eastAsia="Calibri" w:hAnsi="Calibri" w:cs="Calibri"/>
                <w:spacing w:val="-1"/>
              </w:rPr>
            </w:rPrChange>
          </w:rPr>
          <w:delText>relaxation of the X-Band</w:delText>
        </w:r>
        <w:r w:rsidRPr="009E3C77" w:rsidDel="00B362DC">
          <w:rPr>
            <w:rFonts w:ascii="Calibri" w:eastAsia="Calibri" w:hAnsi="Calibri" w:cs="Calibri"/>
            <w:b/>
            <w:bCs/>
            <w:color w:val="00558C"/>
            <w:spacing w:val="-3"/>
            <w:sz w:val="28"/>
            <w:szCs w:val="28"/>
            <w:rPrChange w:id="1023" w:author="Alan Grant" w:date="2025-04-01T09:11:00Z">
              <w:rPr>
                <w:rFonts w:ascii="Calibri" w:eastAsia="Calibri" w:hAnsi="Calibri" w:cs="Calibri"/>
                <w:spacing w:val="16"/>
                <w:w w:val="101"/>
              </w:rPr>
            </w:rPrChange>
          </w:rPr>
          <w:delText xml:space="preserve"> </w:delText>
        </w:r>
        <w:r w:rsidRPr="009E3C77" w:rsidDel="00B362DC">
          <w:rPr>
            <w:rFonts w:ascii="Calibri" w:eastAsia="Calibri" w:hAnsi="Calibri" w:cs="Calibri"/>
            <w:b/>
            <w:bCs/>
            <w:color w:val="00558C"/>
            <w:spacing w:val="-3"/>
            <w:sz w:val="28"/>
            <w:szCs w:val="28"/>
            <w:rPrChange w:id="1024" w:author="Alan Grant" w:date="2025-04-01T09:11:00Z">
              <w:rPr>
                <w:rFonts w:ascii="Calibri" w:eastAsia="Calibri" w:hAnsi="Calibri" w:cs="Calibri"/>
                <w:spacing w:val="-1"/>
              </w:rPr>
            </w:rPrChange>
          </w:rPr>
          <w:delText>radar</w:delText>
        </w:r>
        <w:r w:rsidRPr="009E3C77" w:rsidDel="00B362DC">
          <w:rPr>
            <w:rFonts w:ascii="Calibri" w:eastAsia="Calibri" w:hAnsi="Calibri" w:cs="Calibri"/>
            <w:b/>
            <w:bCs/>
            <w:color w:val="00558C"/>
            <w:spacing w:val="-3"/>
            <w:sz w:val="28"/>
            <w:szCs w:val="28"/>
            <w:rPrChange w:id="1025" w:author="Alan Grant" w:date="2025-04-01T09:11:00Z">
              <w:rPr>
                <w:rFonts w:ascii="Calibri" w:eastAsia="Calibri" w:hAnsi="Calibri" w:cs="Calibri"/>
                <w:spacing w:val="17"/>
              </w:rPr>
            </w:rPrChange>
          </w:rPr>
          <w:delText xml:space="preserve"> </w:delText>
        </w:r>
        <w:r w:rsidRPr="009E3C77" w:rsidDel="00B362DC">
          <w:rPr>
            <w:rFonts w:ascii="Calibri" w:eastAsia="Calibri" w:hAnsi="Calibri" w:cs="Calibri"/>
            <w:b/>
            <w:bCs/>
            <w:color w:val="00558C"/>
            <w:spacing w:val="-3"/>
            <w:sz w:val="28"/>
            <w:szCs w:val="28"/>
            <w:rPrChange w:id="1026" w:author="Alan Grant" w:date="2025-04-01T09:11:00Z">
              <w:rPr>
                <w:rFonts w:ascii="Calibri" w:eastAsia="Calibri" w:hAnsi="Calibri" w:cs="Calibri"/>
                <w:spacing w:val="-1"/>
              </w:rPr>
            </w:rPrChange>
          </w:rPr>
          <w:delText>requirements to</w:delText>
        </w:r>
        <w:r w:rsidRPr="009E3C77" w:rsidDel="00B362DC">
          <w:rPr>
            <w:rFonts w:ascii="Calibri" w:eastAsia="Calibri" w:hAnsi="Calibri" w:cs="Calibri"/>
            <w:b/>
            <w:bCs/>
            <w:color w:val="00558C"/>
            <w:spacing w:val="-3"/>
            <w:sz w:val="28"/>
            <w:szCs w:val="28"/>
            <w:rPrChange w:id="1027" w:author="Alan Grant" w:date="2025-04-01T09:11:00Z">
              <w:rPr>
                <w:rFonts w:ascii="Calibri" w:eastAsia="Calibri" w:hAnsi="Calibri" w:cs="Calibri"/>
                <w:spacing w:val="5"/>
              </w:rPr>
            </w:rPrChange>
          </w:rPr>
          <w:delText xml:space="preserve"> </w:delText>
        </w:r>
        <w:r w:rsidRPr="009E3C77" w:rsidDel="00B362DC">
          <w:rPr>
            <w:rFonts w:ascii="Calibri" w:eastAsia="Calibri" w:hAnsi="Calibri" w:cs="Calibri"/>
            <w:b/>
            <w:bCs/>
            <w:color w:val="00558C"/>
            <w:spacing w:val="-3"/>
            <w:sz w:val="28"/>
            <w:szCs w:val="28"/>
            <w:rPrChange w:id="1028" w:author="Alan Grant" w:date="2025-04-01T09:11:00Z">
              <w:rPr>
                <w:rFonts w:ascii="Calibri" w:eastAsia="Calibri" w:hAnsi="Calibri" w:cs="Calibri"/>
                <w:spacing w:val="-1"/>
              </w:rPr>
            </w:rPrChange>
          </w:rPr>
          <w:delText>trigger</w:delText>
        </w:r>
        <w:r w:rsidRPr="009E3C77" w:rsidDel="00B362DC">
          <w:rPr>
            <w:rFonts w:ascii="Calibri" w:eastAsia="Calibri" w:hAnsi="Calibri" w:cs="Calibri"/>
            <w:b/>
            <w:bCs/>
            <w:color w:val="00558C"/>
            <w:spacing w:val="-3"/>
            <w:sz w:val="28"/>
            <w:szCs w:val="28"/>
            <w:rPrChange w:id="1029" w:author="Alan Grant" w:date="2025-04-01T09:11:00Z">
              <w:rPr>
                <w:rFonts w:ascii="Calibri" w:eastAsia="Calibri" w:hAnsi="Calibri" w:cs="Calibri"/>
                <w:spacing w:val="5"/>
              </w:rPr>
            </w:rPrChange>
          </w:rPr>
          <w:delText xml:space="preserve"> </w:delText>
        </w:r>
        <w:r w:rsidRPr="009E3C77" w:rsidDel="00B362DC">
          <w:rPr>
            <w:rFonts w:ascii="Calibri" w:eastAsia="Calibri" w:hAnsi="Calibri" w:cs="Calibri"/>
            <w:b/>
            <w:bCs/>
            <w:color w:val="00558C"/>
            <w:spacing w:val="-3"/>
            <w:sz w:val="28"/>
            <w:szCs w:val="28"/>
            <w:rPrChange w:id="1030" w:author="Alan Grant" w:date="2025-04-01T09:11:00Z">
              <w:rPr>
                <w:rFonts w:ascii="Calibri" w:eastAsia="Calibri" w:hAnsi="Calibri" w:cs="Calibri"/>
                <w:spacing w:val="-1"/>
              </w:rPr>
            </w:rPrChange>
          </w:rPr>
          <w:delText>and</w:delText>
        </w:r>
        <w:r w:rsidRPr="009E3C77" w:rsidDel="00B362DC">
          <w:rPr>
            <w:rFonts w:ascii="Calibri" w:eastAsia="Calibri" w:hAnsi="Calibri" w:cs="Calibri"/>
            <w:b/>
            <w:bCs/>
            <w:color w:val="00558C"/>
            <w:spacing w:val="-3"/>
            <w:sz w:val="28"/>
            <w:szCs w:val="28"/>
            <w:rPrChange w:id="1031"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1032" w:author="Alan Grant" w:date="2025-04-01T09:11:00Z">
              <w:rPr>
                <w:rFonts w:ascii="Calibri" w:eastAsia="Calibri" w:hAnsi="Calibri" w:cs="Calibri"/>
                <w:spacing w:val="-1"/>
              </w:rPr>
            </w:rPrChange>
          </w:rPr>
          <w:delText>display</w:delText>
        </w:r>
        <w:r w:rsidRPr="009E3C77" w:rsidDel="00B362DC">
          <w:rPr>
            <w:rFonts w:ascii="Calibri" w:eastAsia="Calibri" w:hAnsi="Calibri" w:cs="Calibri"/>
            <w:b/>
            <w:bCs/>
            <w:color w:val="00558C"/>
            <w:spacing w:val="-3"/>
            <w:sz w:val="28"/>
            <w:szCs w:val="28"/>
            <w:rPrChange w:id="1033" w:author="Alan Grant" w:date="2025-04-01T09:11:00Z">
              <w:rPr>
                <w:rFonts w:ascii="Calibri" w:eastAsia="Calibri" w:hAnsi="Calibri" w:cs="Calibri"/>
                <w:spacing w:val="20"/>
              </w:rPr>
            </w:rPrChange>
          </w:rPr>
          <w:delText xml:space="preserve"> </w:delText>
        </w:r>
      </w:del>
      <w:ins w:id="1034" w:author="Paul Mueller" w:date="2024-10-22T09:20:00Z">
        <w:del w:id="1035" w:author="Alan Grant" w:date="2025-03-31T15:26:00Z">
          <w:r w:rsidR="003548CF" w:rsidRPr="009E3C77" w:rsidDel="00B362DC">
            <w:rPr>
              <w:rFonts w:ascii="Calibri" w:eastAsia="Calibri" w:hAnsi="Calibri" w:cs="Calibri"/>
              <w:b/>
              <w:bCs/>
              <w:color w:val="00558C"/>
              <w:spacing w:val="-3"/>
              <w:sz w:val="28"/>
              <w:szCs w:val="28"/>
              <w:rPrChange w:id="1036" w:author="Alan Grant" w:date="2025-04-01T09:11:00Z">
                <w:rPr>
                  <w:rFonts w:ascii="Calibri" w:eastAsia="Calibri" w:hAnsi="Calibri" w:cs="Calibri"/>
                  <w:spacing w:val="-2"/>
                </w:rPr>
              </w:rPrChange>
            </w:rPr>
            <w:delText>r</w:delText>
          </w:r>
        </w:del>
      </w:ins>
      <w:del w:id="1037" w:author="Alan Grant" w:date="2025-03-31T15:26:00Z">
        <w:r w:rsidRPr="009E3C77" w:rsidDel="00B362DC">
          <w:rPr>
            <w:rFonts w:ascii="Calibri" w:eastAsia="Calibri" w:hAnsi="Calibri" w:cs="Calibri"/>
            <w:b/>
            <w:bCs/>
            <w:color w:val="00558C"/>
            <w:spacing w:val="-3"/>
            <w:sz w:val="28"/>
            <w:szCs w:val="28"/>
            <w:rPrChange w:id="1038" w:author="Alan Grant" w:date="2025-04-01T09:11:00Z">
              <w:rPr>
                <w:rFonts w:ascii="Calibri" w:eastAsia="Calibri" w:hAnsi="Calibri" w:cs="Calibri"/>
                <w:spacing w:val="-2"/>
              </w:rPr>
            </w:rPrChange>
          </w:rPr>
          <w:delText>Racons.</w:delText>
        </w:r>
      </w:del>
    </w:p>
    <w:p w14:paraId="312EB110" w14:textId="56A4211C" w:rsidR="00F27F90" w:rsidRPr="009E3C77" w:rsidDel="00B362DC" w:rsidRDefault="00DE6361">
      <w:pPr>
        <w:pStyle w:val="BodyText"/>
        <w:spacing w:before="85" w:line="179" w:lineRule="auto"/>
        <w:ind w:left="48"/>
        <w:outlineLvl w:val="0"/>
        <w:rPr>
          <w:del w:id="1039" w:author="Alan Grant" w:date="2025-03-31T15:26:00Z"/>
          <w:b/>
          <w:bCs/>
          <w:color w:val="00558C"/>
          <w:spacing w:val="-3"/>
          <w:sz w:val="28"/>
          <w:szCs w:val="28"/>
          <w:rPrChange w:id="1040" w:author="Alan Grant" w:date="2025-04-01T09:11:00Z">
            <w:rPr>
              <w:del w:id="1041" w:author="Alan Grant" w:date="2025-03-31T15:26:00Z"/>
            </w:rPr>
          </w:rPrChange>
        </w:rPr>
        <w:pPrChange w:id="1042" w:author="Alan Grant" w:date="2025-04-01T09:11:00Z">
          <w:pPr>
            <w:pStyle w:val="BodyText"/>
            <w:spacing w:before="162" w:line="221" w:lineRule="auto"/>
            <w:ind w:left="37" w:right="792" w:hanging="8"/>
          </w:pPr>
        </w:pPrChange>
      </w:pPr>
      <w:del w:id="1043" w:author="Alan Grant" w:date="2025-03-31T15:26:00Z">
        <w:r w:rsidRPr="009E3C77" w:rsidDel="00B362DC">
          <w:rPr>
            <w:rFonts w:ascii="Calibri" w:eastAsia="Calibri" w:hAnsi="Calibri" w:cs="Calibri"/>
            <w:b/>
            <w:bCs/>
            <w:color w:val="00558C"/>
            <w:spacing w:val="-3"/>
            <w:sz w:val="28"/>
            <w:szCs w:val="28"/>
            <w:rPrChange w:id="1044" w:author="Alan Grant" w:date="2025-04-01T09:11:00Z">
              <w:rPr>
                <w:rFonts w:ascii="Calibri" w:eastAsia="Calibri" w:hAnsi="Calibri" w:cs="Calibri"/>
                <w:spacing w:val="-2"/>
              </w:rPr>
            </w:rPrChange>
          </w:rPr>
          <w:delText>The</w:delText>
        </w:r>
        <w:r w:rsidRPr="009E3C77" w:rsidDel="00B362DC">
          <w:rPr>
            <w:rFonts w:ascii="Calibri" w:eastAsia="Calibri" w:hAnsi="Calibri" w:cs="Calibri"/>
            <w:b/>
            <w:bCs/>
            <w:color w:val="00558C"/>
            <w:spacing w:val="-3"/>
            <w:sz w:val="28"/>
            <w:szCs w:val="28"/>
            <w:rPrChange w:id="1045" w:author="Alan Grant" w:date="2025-04-01T09:11:00Z">
              <w:rPr>
                <w:rFonts w:ascii="Calibri" w:eastAsia="Calibri" w:hAnsi="Calibri" w:cs="Calibri"/>
                <w:spacing w:val="39"/>
                <w:w w:val="101"/>
              </w:rPr>
            </w:rPrChange>
          </w:rPr>
          <w:delText xml:space="preserve"> </w:delText>
        </w:r>
        <w:r w:rsidRPr="009E3C77" w:rsidDel="00B362DC">
          <w:rPr>
            <w:rFonts w:ascii="Calibri" w:eastAsia="Calibri" w:hAnsi="Calibri" w:cs="Calibri"/>
            <w:b/>
            <w:bCs/>
            <w:color w:val="00558C"/>
            <w:spacing w:val="-3"/>
            <w:sz w:val="28"/>
            <w:szCs w:val="28"/>
            <w:rPrChange w:id="1046" w:author="Alan Grant" w:date="2025-04-01T09:11:00Z">
              <w:rPr>
                <w:rFonts w:ascii="Calibri" w:eastAsia="Calibri" w:hAnsi="Calibri" w:cs="Calibri"/>
                <w:spacing w:val="-2"/>
              </w:rPr>
            </w:rPrChange>
          </w:rPr>
          <w:delText>important</w:delText>
        </w:r>
        <w:r w:rsidRPr="009E3C77" w:rsidDel="00B362DC">
          <w:rPr>
            <w:rFonts w:ascii="Calibri" w:eastAsia="Calibri" w:hAnsi="Calibri" w:cs="Calibri"/>
            <w:b/>
            <w:bCs/>
            <w:color w:val="00558C"/>
            <w:spacing w:val="-3"/>
            <w:sz w:val="28"/>
            <w:szCs w:val="28"/>
            <w:rPrChange w:id="1047" w:author="Alan Grant" w:date="2025-04-01T09:11:00Z">
              <w:rPr>
                <w:rFonts w:ascii="Calibri" w:eastAsia="Calibri" w:hAnsi="Calibri" w:cs="Calibri"/>
                <w:spacing w:val="39"/>
              </w:rPr>
            </w:rPrChange>
          </w:rPr>
          <w:delText xml:space="preserve"> </w:delText>
        </w:r>
        <w:r w:rsidRPr="009E3C77" w:rsidDel="00B362DC">
          <w:rPr>
            <w:rFonts w:ascii="Calibri" w:eastAsia="Calibri" w:hAnsi="Calibri" w:cs="Calibri"/>
            <w:b/>
            <w:bCs/>
            <w:color w:val="00558C"/>
            <w:spacing w:val="-3"/>
            <w:sz w:val="28"/>
            <w:szCs w:val="28"/>
            <w:rPrChange w:id="1048" w:author="Alan Grant" w:date="2025-04-01T09:11:00Z">
              <w:rPr>
                <w:rFonts w:ascii="Calibri" w:eastAsia="Calibri" w:hAnsi="Calibri" w:cs="Calibri"/>
                <w:spacing w:val="-2"/>
              </w:rPr>
            </w:rPrChange>
          </w:rPr>
          <w:delText>role</w:delText>
        </w:r>
        <w:r w:rsidRPr="009E3C77" w:rsidDel="00B362DC">
          <w:rPr>
            <w:rFonts w:ascii="Calibri" w:eastAsia="Calibri" w:hAnsi="Calibri" w:cs="Calibri"/>
            <w:b/>
            <w:bCs/>
            <w:color w:val="00558C"/>
            <w:spacing w:val="-3"/>
            <w:sz w:val="28"/>
            <w:szCs w:val="28"/>
            <w:rPrChange w:id="1049" w:author="Alan Grant" w:date="2025-04-01T09:11:00Z">
              <w:rPr>
                <w:rFonts w:ascii="Calibri" w:eastAsia="Calibri" w:hAnsi="Calibri" w:cs="Calibri"/>
                <w:spacing w:val="32"/>
                <w:w w:val="101"/>
              </w:rPr>
            </w:rPrChange>
          </w:rPr>
          <w:delText xml:space="preserve"> </w:delText>
        </w:r>
        <w:r w:rsidRPr="009E3C77" w:rsidDel="00B362DC">
          <w:rPr>
            <w:rFonts w:ascii="Calibri" w:eastAsia="Calibri" w:hAnsi="Calibri" w:cs="Calibri"/>
            <w:b/>
            <w:bCs/>
            <w:color w:val="00558C"/>
            <w:spacing w:val="-3"/>
            <w:sz w:val="28"/>
            <w:szCs w:val="28"/>
            <w:rPrChange w:id="1050" w:author="Alan Grant" w:date="2025-04-01T09:11:00Z">
              <w:rPr>
                <w:rFonts w:ascii="Calibri" w:eastAsia="Calibri" w:hAnsi="Calibri" w:cs="Calibri"/>
                <w:spacing w:val="-2"/>
              </w:rPr>
            </w:rPrChange>
          </w:rPr>
          <w:delText>of</w:delText>
        </w:r>
        <w:r w:rsidRPr="009E3C77" w:rsidDel="00B362DC">
          <w:rPr>
            <w:rFonts w:ascii="Calibri" w:eastAsia="Calibri" w:hAnsi="Calibri" w:cs="Calibri"/>
            <w:b/>
            <w:bCs/>
            <w:color w:val="00558C"/>
            <w:spacing w:val="-3"/>
            <w:sz w:val="28"/>
            <w:szCs w:val="28"/>
            <w:rPrChange w:id="1051" w:author="Alan Grant" w:date="2025-04-01T09:11:00Z">
              <w:rPr>
                <w:rFonts w:ascii="Calibri" w:eastAsia="Calibri" w:hAnsi="Calibri" w:cs="Calibri"/>
                <w:spacing w:val="38"/>
                <w:w w:val="101"/>
              </w:rPr>
            </w:rPrChange>
          </w:rPr>
          <w:delText xml:space="preserve"> </w:delText>
        </w:r>
      </w:del>
      <w:ins w:id="1052" w:author="Paul Mueller" w:date="2024-10-22T09:20:00Z">
        <w:del w:id="1053" w:author="Alan Grant" w:date="2025-03-31T15:26:00Z">
          <w:r w:rsidR="003548CF" w:rsidRPr="009E3C77" w:rsidDel="00B362DC">
            <w:rPr>
              <w:rFonts w:ascii="Calibri" w:eastAsia="Calibri" w:hAnsi="Calibri" w:cs="Calibri"/>
              <w:b/>
              <w:bCs/>
              <w:color w:val="00558C"/>
              <w:spacing w:val="-3"/>
              <w:sz w:val="28"/>
              <w:szCs w:val="28"/>
              <w:rPrChange w:id="1054" w:author="Alan Grant" w:date="2025-04-01T09:11:00Z">
                <w:rPr>
                  <w:rFonts w:ascii="Calibri" w:eastAsia="Calibri" w:hAnsi="Calibri" w:cs="Calibri"/>
                  <w:spacing w:val="-2"/>
                </w:rPr>
              </w:rPrChange>
            </w:rPr>
            <w:delText>r</w:delText>
          </w:r>
        </w:del>
      </w:ins>
      <w:del w:id="1055" w:author="Alan Grant" w:date="2025-03-31T15:26:00Z">
        <w:r w:rsidRPr="009E3C77" w:rsidDel="00B362DC">
          <w:rPr>
            <w:rFonts w:ascii="Calibri" w:eastAsia="Calibri" w:hAnsi="Calibri" w:cs="Calibri"/>
            <w:b/>
            <w:bCs/>
            <w:color w:val="00558C"/>
            <w:spacing w:val="-3"/>
            <w:sz w:val="28"/>
            <w:szCs w:val="28"/>
            <w:rPrChange w:id="1056" w:author="Alan Grant" w:date="2025-04-01T09:11:00Z">
              <w:rPr>
                <w:rFonts w:ascii="Calibri" w:eastAsia="Calibri" w:hAnsi="Calibri" w:cs="Calibri"/>
                <w:spacing w:val="-2"/>
              </w:rPr>
            </w:rPrChange>
          </w:rPr>
          <w:delText>Racons</w:delText>
        </w:r>
        <w:r w:rsidRPr="009E3C77" w:rsidDel="00B362DC">
          <w:rPr>
            <w:rFonts w:ascii="Calibri" w:eastAsia="Calibri" w:hAnsi="Calibri" w:cs="Calibri"/>
            <w:b/>
            <w:bCs/>
            <w:color w:val="00558C"/>
            <w:spacing w:val="-3"/>
            <w:sz w:val="28"/>
            <w:szCs w:val="28"/>
            <w:rPrChange w:id="1057" w:author="Alan Grant" w:date="2025-04-01T09:11:00Z">
              <w:rPr>
                <w:rFonts w:ascii="Calibri" w:eastAsia="Calibri" w:hAnsi="Calibri" w:cs="Calibri"/>
                <w:spacing w:val="39"/>
              </w:rPr>
            </w:rPrChange>
          </w:rPr>
          <w:delText xml:space="preserve"> </w:delText>
        </w:r>
        <w:r w:rsidRPr="009E3C77" w:rsidDel="00B362DC">
          <w:rPr>
            <w:rFonts w:ascii="Calibri" w:eastAsia="Calibri" w:hAnsi="Calibri" w:cs="Calibri"/>
            <w:b/>
            <w:bCs/>
            <w:color w:val="00558C"/>
            <w:spacing w:val="-3"/>
            <w:sz w:val="28"/>
            <w:szCs w:val="28"/>
            <w:rPrChange w:id="1058" w:author="Alan Grant" w:date="2025-04-01T09:11:00Z">
              <w:rPr>
                <w:rFonts w:ascii="Calibri" w:eastAsia="Calibri" w:hAnsi="Calibri" w:cs="Calibri"/>
                <w:spacing w:val="-2"/>
              </w:rPr>
            </w:rPrChange>
          </w:rPr>
          <w:delText>is</w:delText>
        </w:r>
        <w:r w:rsidRPr="009E3C77" w:rsidDel="00B362DC">
          <w:rPr>
            <w:rFonts w:ascii="Calibri" w:eastAsia="Calibri" w:hAnsi="Calibri" w:cs="Calibri"/>
            <w:b/>
            <w:bCs/>
            <w:color w:val="00558C"/>
            <w:spacing w:val="-3"/>
            <w:sz w:val="28"/>
            <w:szCs w:val="28"/>
            <w:rPrChange w:id="1059" w:author="Alan Grant" w:date="2025-04-01T09:11:00Z">
              <w:rPr>
                <w:rFonts w:ascii="Calibri" w:eastAsia="Calibri" w:hAnsi="Calibri" w:cs="Calibri"/>
                <w:spacing w:val="39"/>
              </w:rPr>
            </w:rPrChange>
          </w:rPr>
          <w:delText xml:space="preserve"> </w:delText>
        </w:r>
        <w:r w:rsidRPr="009E3C77" w:rsidDel="00B362DC">
          <w:rPr>
            <w:rFonts w:ascii="Calibri" w:eastAsia="Calibri" w:hAnsi="Calibri" w:cs="Calibri"/>
            <w:b/>
            <w:bCs/>
            <w:color w:val="00558C"/>
            <w:spacing w:val="-3"/>
            <w:sz w:val="28"/>
            <w:szCs w:val="28"/>
            <w:rPrChange w:id="1060" w:author="Alan Grant" w:date="2025-04-01T09:11:00Z">
              <w:rPr>
                <w:rFonts w:ascii="Calibri" w:eastAsia="Calibri" w:hAnsi="Calibri" w:cs="Calibri"/>
                <w:spacing w:val="-2"/>
              </w:rPr>
            </w:rPrChange>
          </w:rPr>
          <w:delText>being</w:delText>
        </w:r>
        <w:r w:rsidRPr="009E3C77" w:rsidDel="00B362DC">
          <w:rPr>
            <w:rFonts w:ascii="Calibri" w:eastAsia="Calibri" w:hAnsi="Calibri" w:cs="Calibri"/>
            <w:b/>
            <w:bCs/>
            <w:color w:val="00558C"/>
            <w:spacing w:val="-3"/>
            <w:sz w:val="28"/>
            <w:szCs w:val="28"/>
            <w:rPrChange w:id="1061" w:author="Alan Grant" w:date="2025-04-01T09:11:00Z">
              <w:rPr>
                <w:rFonts w:ascii="Calibri" w:eastAsia="Calibri" w:hAnsi="Calibri" w:cs="Calibri"/>
                <w:spacing w:val="31"/>
              </w:rPr>
            </w:rPrChange>
          </w:rPr>
          <w:delText xml:space="preserve"> </w:delText>
        </w:r>
        <w:r w:rsidRPr="009E3C77" w:rsidDel="00B362DC">
          <w:rPr>
            <w:rFonts w:ascii="Calibri" w:eastAsia="Calibri" w:hAnsi="Calibri" w:cs="Calibri"/>
            <w:b/>
            <w:bCs/>
            <w:color w:val="00558C"/>
            <w:spacing w:val="-3"/>
            <w:sz w:val="28"/>
            <w:szCs w:val="28"/>
            <w:rPrChange w:id="1062" w:author="Alan Grant" w:date="2025-04-01T09:11:00Z">
              <w:rPr>
                <w:rFonts w:ascii="Calibri" w:eastAsia="Calibri" w:hAnsi="Calibri" w:cs="Calibri"/>
                <w:spacing w:val="-2"/>
              </w:rPr>
            </w:rPrChange>
          </w:rPr>
          <w:delText>challenged</w:delText>
        </w:r>
        <w:r w:rsidRPr="009E3C77" w:rsidDel="00B362DC">
          <w:rPr>
            <w:rFonts w:ascii="Calibri" w:eastAsia="Calibri" w:hAnsi="Calibri" w:cs="Calibri"/>
            <w:b/>
            <w:bCs/>
            <w:color w:val="00558C"/>
            <w:spacing w:val="-3"/>
            <w:sz w:val="28"/>
            <w:szCs w:val="28"/>
            <w:rPrChange w:id="1063" w:author="Alan Grant" w:date="2025-04-01T09:11:00Z">
              <w:rPr>
                <w:rFonts w:ascii="Calibri" w:eastAsia="Calibri" w:hAnsi="Calibri" w:cs="Calibri"/>
                <w:spacing w:val="31"/>
                <w:w w:val="101"/>
              </w:rPr>
            </w:rPrChange>
          </w:rPr>
          <w:delText xml:space="preserve"> </w:delText>
        </w:r>
        <w:r w:rsidRPr="009E3C77" w:rsidDel="00B362DC">
          <w:rPr>
            <w:rFonts w:ascii="Calibri" w:eastAsia="Calibri" w:hAnsi="Calibri" w:cs="Calibri"/>
            <w:b/>
            <w:bCs/>
            <w:color w:val="00558C"/>
            <w:spacing w:val="-3"/>
            <w:sz w:val="28"/>
            <w:szCs w:val="28"/>
            <w:rPrChange w:id="1064" w:author="Alan Grant" w:date="2025-04-01T09:11:00Z">
              <w:rPr>
                <w:rFonts w:ascii="Calibri" w:eastAsia="Calibri" w:hAnsi="Calibri" w:cs="Calibri"/>
                <w:spacing w:val="-2"/>
              </w:rPr>
            </w:rPrChange>
          </w:rPr>
          <w:delText>at</w:delText>
        </w:r>
        <w:r w:rsidRPr="009E3C77" w:rsidDel="00B362DC">
          <w:rPr>
            <w:rFonts w:ascii="Calibri" w:eastAsia="Calibri" w:hAnsi="Calibri" w:cs="Calibri"/>
            <w:b/>
            <w:bCs/>
            <w:color w:val="00558C"/>
            <w:spacing w:val="-3"/>
            <w:sz w:val="28"/>
            <w:szCs w:val="28"/>
            <w:rPrChange w:id="1065" w:author="Alan Grant" w:date="2025-04-01T09:11:00Z">
              <w:rPr>
                <w:rFonts w:ascii="Calibri" w:eastAsia="Calibri" w:hAnsi="Calibri" w:cs="Calibri"/>
                <w:spacing w:val="30"/>
                <w:w w:val="101"/>
              </w:rPr>
            </w:rPrChange>
          </w:rPr>
          <w:delText xml:space="preserve"> </w:delText>
        </w:r>
        <w:r w:rsidRPr="009E3C77" w:rsidDel="00B362DC">
          <w:rPr>
            <w:rFonts w:ascii="Calibri" w:eastAsia="Calibri" w:hAnsi="Calibri" w:cs="Calibri"/>
            <w:b/>
            <w:bCs/>
            <w:color w:val="00558C"/>
            <w:spacing w:val="-3"/>
            <w:sz w:val="28"/>
            <w:szCs w:val="28"/>
            <w:rPrChange w:id="1066" w:author="Alan Grant" w:date="2025-04-01T09:11:00Z">
              <w:rPr>
                <w:rFonts w:ascii="Calibri" w:eastAsia="Calibri" w:hAnsi="Calibri" w:cs="Calibri"/>
                <w:spacing w:val="-2"/>
              </w:rPr>
            </w:rPrChange>
          </w:rPr>
          <w:delText>S-Band</w:delText>
        </w:r>
        <w:r w:rsidRPr="009E3C77" w:rsidDel="00B362DC">
          <w:rPr>
            <w:rFonts w:ascii="Calibri" w:eastAsia="Calibri" w:hAnsi="Calibri" w:cs="Calibri"/>
            <w:b/>
            <w:bCs/>
            <w:color w:val="00558C"/>
            <w:spacing w:val="-3"/>
            <w:sz w:val="28"/>
            <w:szCs w:val="28"/>
            <w:rPrChange w:id="1067" w:author="Alan Grant" w:date="2025-04-01T09:11:00Z">
              <w:rPr>
                <w:rFonts w:ascii="Calibri" w:eastAsia="Calibri" w:hAnsi="Calibri" w:cs="Calibri"/>
                <w:spacing w:val="34"/>
              </w:rPr>
            </w:rPrChange>
          </w:rPr>
          <w:delText xml:space="preserve"> </w:delText>
        </w:r>
        <w:r w:rsidRPr="009E3C77" w:rsidDel="00B362DC">
          <w:rPr>
            <w:rFonts w:ascii="Calibri" w:eastAsia="Calibri" w:hAnsi="Calibri" w:cs="Calibri"/>
            <w:b/>
            <w:bCs/>
            <w:color w:val="00558C"/>
            <w:spacing w:val="-3"/>
            <w:sz w:val="28"/>
            <w:szCs w:val="28"/>
            <w:rPrChange w:id="1068" w:author="Alan Grant" w:date="2025-04-01T09:11:00Z">
              <w:rPr>
                <w:rFonts w:ascii="Calibri" w:eastAsia="Calibri" w:hAnsi="Calibri" w:cs="Calibri"/>
                <w:spacing w:val="-2"/>
              </w:rPr>
            </w:rPrChange>
          </w:rPr>
          <w:delText>and</w:delText>
        </w:r>
        <w:r w:rsidRPr="009E3C77" w:rsidDel="00B362DC">
          <w:rPr>
            <w:rFonts w:ascii="Calibri" w:eastAsia="Calibri" w:hAnsi="Calibri" w:cs="Calibri"/>
            <w:b/>
            <w:bCs/>
            <w:color w:val="00558C"/>
            <w:spacing w:val="-3"/>
            <w:sz w:val="28"/>
            <w:szCs w:val="28"/>
            <w:rPrChange w:id="1069" w:author="Alan Grant" w:date="2025-04-01T09:11:00Z">
              <w:rPr>
                <w:rFonts w:ascii="Calibri" w:eastAsia="Calibri" w:hAnsi="Calibri" w:cs="Calibri"/>
                <w:spacing w:val="38"/>
              </w:rPr>
            </w:rPrChange>
          </w:rPr>
          <w:delText xml:space="preserve"> </w:delText>
        </w:r>
        <w:r w:rsidRPr="009E3C77" w:rsidDel="00B362DC">
          <w:rPr>
            <w:rFonts w:ascii="Calibri" w:eastAsia="Calibri" w:hAnsi="Calibri" w:cs="Calibri"/>
            <w:b/>
            <w:bCs/>
            <w:color w:val="00558C"/>
            <w:spacing w:val="-3"/>
            <w:sz w:val="28"/>
            <w:szCs w:val="28"/>
            <w:rPrChange w:id="1070" w:author="Alan Grant" w:date="2025-04-01T09:11:00Z">
              <w:rPr>
                <w:rFonts w:ascii="Calibri" w:eastAsia="Calibri" w:hAnsi="Calibri" w:cs="Calibri"/>
                <w:spacing w:val="-2"/>
              </w:rPr>
            </w:rPrChange>
          </w:rPr>
          <w:delText>in</w:delText>
        </w:r>
        <w:r w:rsidRPr="009E3C77" w:rsidDel="00B362DC">
          <w:rPr>
            <w:rFonts w:ascii="Calibri" w:eastAsia="Calibri" w:hAnsi="Calibri" w:cs="Calibri"/>
            <w:b/>
            <w:bCs/>
            <w:color w:val="00558C"/>
            <w:spacing w:val="-3"/>
            <w:sz w:val="28"/>
            <w:szCs w:val="28"/>
            <w:rPrChange w:id="1071" w:author="Alan Grant" w:date="2025-04-01T09:11:00Z">
              <w:rPr>
                <w:rFonts w:ascii="Calibri" w:eastAsia="Calibri" w:hAnsi="Calibri" w:cs="Calibri"/>
                <w:spacing w:val="25"/>
              </w:rPr>
            </w:rPrChange>
          </w:rPr>
          <w:delText xml:space="preserve"> </w:delText>
        </w:r>
        <w:r w:rsidRPr="009E3C77" w:rsidDel="00B362DC">
          <w:rPr>
            <w:rFonts w:ascii="Calibri" w:eastAsia="Calibri" w:hAnsi="Calibri" w:cs="Calibri"/>
            <w:b/>
            <w:bCs/>
            <w:color w:val="00558C"/>
            <w:spacing w:val="-3"/>
            <w:sz w:val="28"/>
            <w:szCs w:val="28"/>
            <w:rPrChange w:id="1072" w:author="Alan Grant" w:date="2025-04-01T09:11:00Z">
              <w:rPr>
                <w:rFonts w:ascii="Calibri" w:eastAsia="Calibri" w:hAnsi="Calibri" w:cs="Calibri"/>
                <w:spacing w:val="-2"/>
              </w:rPr>
            </w:rPrChange>
          </w:rPr>
          <w:delText>the</w:delText>
        </w:r>
        <w:r w:rsidRPr="009E3C77" w:rsidDel="00B362DC">
          <w:rPr>
            <w:rFonts w:ascii="Calibri" w:eastAsia="Calibri" w:hAnsi="Calibri" w:cs="Calibri"/>
            <w:b/>
            <w:bCs/>
            <w:color w:val="00558C"/>
            <w:spacing w:val="-3"/>
            <w:sz w:val="28"/>
            <w:szCs w:val="28"/>
            <w:rPrChange w:id="1073" w:author="Alan Grant" w:date="2025-04-01T09:11:00Z">
              <w:rPr>
                <w:rFonts w:ascii="Calibri" w:eastAsia="Calibri" w:hAnsi="Calibri" w:cs="Calibri"/>
                <w:spacing w:val="39"/>
                <w:w w:val="101"/>
              </w:rPr>
            </w:rPrChange>
          </w:rPr>
          <w:delText xml:space="preserve"> </w:delText>
        </w:r>
        <w:r w:rsidRPr="009E3C77" w:rsidDel="00B362DC">
          <w:rPr>
            <w:rFonts w:ascii="Calibri" w:eastAsia="Calibri" w:hAnsi="Calibri" w:cs="Calibri"/>
            <w:b/>
            <w:bCs/>
            <w:color w:val="00558C"/>
            <w:spacing w:val="-3"/>
            <w:sz w:val="28"/>
            <w:szCs w:val="28"/>
            <w:rPrChange w:id="1074" w:author="Alan Grant" w:date="2025-04-01T09:11:00Z">
              <w:rPr>
                <w:rFonts w:ascii="Calibri" w:eastAsia="Calibri" w:hAnsi="Calibri" w:cs="Calibri"/>
                <w:spacing w:val="-2"/>
              </w:rPr>
            </w:rPrChange>
          </w:rPr>
          <w:delText>longer</w:delText>
        </w:r>
        <w:r w:rsidRPr="009E3C77" w:rsidDel="00B362DC">
          <w:rPr>
            <w:rFonts w:ascii="Calibri" w:eastAsia="Calibri" w:hAnsi="Calibri" w:cs="Calibri"/>
            <w:b/>
            <w:bCs/>
            <w:color w:val="00558C"/>
            <w:spacing w:val="-3"/>
            <w:sz w:val="28"/>
            <w:szCs w:val="28"/>
            <w:rPrChange w:id="1075" w:author="Alan Grant" w:date="2025-04-01T09:11:00Z">
              <w:rPr>
                <w:rFonts w:ascii="Calibri" w:eastAsia="Calibri" w:hAnsi="Calibri" w:cs="Calibri"/>
                <w:spacing w:val="25"/>
                <w:w w:val="101"/>
              </w:rPr>
            </w:rPrChange>
          </w:rPr>
          <w:delText xml:space="preserve"> </w:delText>
        </w:r>
        <w:r w:rsidRPr="009E3C77" w:rsidDel="00B362DC">
          <w:rPr>
            <w:rFonts w:ascii="Calibri" w:eastAsia="Calibri" w:hAnsi="Calibri" w:cs="Calibri"/>
            <w:b/>
            <w:bCs/>
            <w:color w:val="00558C"/>
            <w:spacing w:val="-3"/>
            <w:sz w:val="28"/>
            <w:szCs w:val="28"/>
            <w:rPrChange w:id="1076" w:author="Alan Grant" w:date="2025-04-01T09:11:00Z">
              <w:rPr>
                <w:rFonts w:ascii="Calibri" w:eastAsia="Calibri" w:hAnsi="Calibri" w:cs="Calibri"/>
                <w:spacing w:val="-2"/>
              </w:rPr>
            </w:rPrChange>
          </w:rPr>
          <w:delText>te</w:delText>
        </w:r>
        <w:r w:rsidRPr="009E3C77" w:rsidDel="00B362DC">
          <w:rPr>
            <w:rFonts w:ascii="Calibri" w:eastAsia="Calibri" w:hAnsi="Calibri" w:cs="Calibri"/>
            <w:b/>
            <w:bCs/>
            <w:color w:val="00558C"/>
            <w:spacing w:val="-3"/>
            <w:sz w:val="28"/>
            <w:szCs w:val="28"/>
            <w:rPrChange w:id="1077" w:author="Alan Grant" w:date="2025-04-01T09:11:00Z">
              <w:rPr>
                <w:rFonts w:ascii="Calibri" w:eastAsia="Calibri" w:hAnsi="Calibri" w:cs="Calibri"/>
                <w:spacing w:val="-3"/>
              </w:rPr>
            </w:rPrChange>
          </w:rPr>
          <w:delText>rm</w:delText>
        </w:r>
        <w:r w:rsidRPr="009E3C77" w:rsidDel="00B362DC">
          <w:rPr>
            <w:rFonts w:ascii="Calibri" w:eastAsia="Calibri" w:hAnsi="Calibri" w:cs="Calibri"/>
            <w:b/>
            <w:bCs/>
            <w:color w:val="00558C"/>
            <w:spacing w:val="-3"/>
            <w:sz w:val="28"/>
            <w:szCs w:val="28"/>
            <w:rPrChange w:id="1078" w:author="Alan Grant" w:date="2025-04-01T09:11:00Z">
              <w:rPr>
                <w:rFonts w:ascii="Calibri" w:eastAsia="Calibri" w:hAnsi="Calibri" w:cs="Calibri"/>
                <w:spacing w:val="33"/>
                <w:w w:val="101"/>
              </w:rPr>
            </w:rPrChange>
          </w:rPr>
          <w:delText xml:space="preserve"> </w:delText>
        </w:r>
        <w:r w:rsidRPr="009E3C77" w:rsidDel="00B362DC">
          <w:rPr>
            <w:rFonts w:ascii="Calibri" w:eastAsia="Calibri" w:hAnsi="Calibri" w:cs="Calibri"/>
            <w:b/>
            <w:bCs/>
            <w:color w:val="00558C"/>
            <w:spacing w:val="-3"/>
            <w:sz w:val="28"/>
            <w:szCs w:val="28"/>
            <w:rPrChange w:id="1079" w:author="Alan Grant" w:date="2025-04-01T09:11:00Z">
              <w:rPr>
                <w:rFonts w:ascii="Calibri" w:eastAsia="Calibri" w:hAnsi="Calibri" w:cs="Calibri"/>
                <w:spacing w:val="-3"/>
              </w:rPr>
            </w:rPrChange>
          </w:rPr>
          <w:delText>at</w:delText>
        </w:r>
        <w:r w:rsidRPr="009E3C77" w:rsidDel="00B362DC">
          <w:rPr>
            <w:rFonts w:ascii="Calibri" w:eastAsia="Calibri" w:hAnsi="Calibri" w:cs="Calibri"/>
            <w:b/>
            <w:bCs/>
            <w:color w:val="00558C"/>
            <w:spacing w:val="-3"/>
            <w:sz w:val="28"/>
            <w:szCs w:val="28"/>
            <w:rPrChange w:id="1080" w:author="Alan Grant" w:date="2025-04-01T09:11:00Z">
              <w:rPr>
                <w:rFonts w:ascii="Calibri" w:eastAsia="Calibri" w:hAnsi="Calibri" w:cs="Calibri"/>
                <w:spacing w:val="27"/>
                <w:w w:val="101"/>
              </w:rPr>
            </w:rPrChange>
          </w:rPr>
          <w:delText xml:space="preserve"> </w:delText>
        </w:r>
        <w:r w:rsidRPr="009E3C77" w:rsidDel="00B362DC">
          <w:rPr>
            <w:rFonts w:ascii="Calibri" w:eastAsia="Calibri" w:hAnsi="Calibri" w:cs="Calibri"/>
            <w:b/>
            <w:bCs/>
            <w:color w:val="00558C"/>
            <w:spacing w:val="-3"/>
            <w:sz w:val="28"/>
            <w:szCs w:val="28"/>
            <w:rPrChange w:id="1081" w:author="Alan Grant" w:date="2025-04-01T09:11:00Z">
              <w:rPr>
                <w:rFonts w:ascii="Calibri" w:eastAsia="Calibri" w:hAnsi="Calibri" w:cs="Calibri"/>
                <w:spacing w:val="-3"/>
              </w:rPr>
            </w:rPrChange>
          </w:rPr>
          <w:delText>X-Band.   As</w:delText>
        </w:r>
        <w:r w:rsidRPr="009E3C77" w:rsidDel="00B362DC">
          <w:rPr>
            <w:rFonts w:ascii="Calibri" w:eastAsia="Calibri" w:hAnsi="Calibri" w:cs="Calibri"/>
            <w:b/>
            <w:bCs/>
            <w:color w:val="00558C"/>
            <w:spacing w:val="-3"/>
            <w:sz w:val="28"/>
            <w:szCs w:val="28"/>
            <w:rPrChange w:id="1082" w:author="Alan Grant" w:date="2025-04-01T09:11:00Z">
              <w:rPr>
                <w:rFonts w:ascii="Calibri" w:eastAsia="Calibri" w:hAnsi="Calibri" w:cs="Calibri"/>
                <w:spacing w:val="35"/>
              </w:rPr>
            </w:rPrChange>
          </w:rPr>
          <w:delText xml:space="preserve"> </w:delText>
        </w:r>
        <w:r w:rsidRPr="009E3C77" w:rsidDel="00B362DC">
          <w:rPr>
            <w:rFonts w:ascii="Calibri" w:eastAsia="Calibri" w:hAnsi="Calibri" w:cs="Calibri"/>
            <w:b/>
            <w:bCs/>
            <w:color w:val="00558C"/>
            <w:spacing w:val="-3"/>
            <w:sz w:val="28"/>
            <w:szCs w:val="28"/>
            <w:rPrChange w:id="1083" w:author="Alan Grant" w:date="2025-04-01T09:11:00Z">
              <w:rPr>
                <w:rFonts w:ascii="Calibri" w:eastAsia="Calibri" w:hAnsi="Calibri" w:cs="Calibri"/>
                <w:spacing w:val="-3"/>
              </w:rPr>
            </w:rPrChange>
          </w:rPr>
          <w:delText>a</w:delText>
        </w:r>
        <w:r w:rsidRPr="009E3C77" w:rsidDel="00B362DC">
          <w:rPr>
            <w:rFonts w:ascii="Calibri" w:eastAsia="Calibri" w:hAnsi="Calibri" w:cs="Calibri"/>
            <w:b/>
            <w:bCs/>
            <w:color w:val="00558C"/>
            <w:spacing w:val="-3"/>
            <w:sz w:val="28"/>
            <w:szCs w:val="28"/>
            <w:rPrChange w:id="1084" w:author="Alan Grant" w:date="2025-04-01T09:11:00Z">
              <w:rPr>
                <w:rFonts w:ascii="Calibri" w:eastAsia="Calibri" w:hAnsi="Calibri" w:cs="Calibri"/>
                <w:spacing w:val="38"/>
                <w:w w:val="101"/>
              </w:rPr>
            </w:rPrChange>
          </w:rPr>
          <w:delText xml:space="preserve"> </w:delText>
        </w:r>
        <w:r w:rsidRPr="009E3C77" w:rsidDel="00B362DC">
          <w:rPr>
            <w:rFonts w:ascii="Calibri" w:eastAsia="Calibri" w:hAnsi="Calibri" w:cs="Calibri"/>
            <w:b/>
            <w:bCs/>
            <w:color w:val="00558C"/>
            <w:spacing w:val="-3"/>
            <w:sz w:val="28"/>
            <w:szCs w:val="28"/>
            <w:rPrChange w:id="1085" w:author="Alan Grant" w:date="2025-04-01T09:11:00Z">
              <w:rPr>
                <w:rFonts w:ascii="Calibri" w:eastAsia="Calibri" w:hAnsi="Calibri" w:cs="Calibri"/>
                <w:spacing w:val="-3"/>
              </w:rPr>
            </w:rPrChange>
          </w:rPr>
          <w:delText>result,</w:delText>
        </w:r>
        <w:r w:rsidRPr="009E3C77" w:rsidDel="00B362DC">
          <w:rPr>
            <w:rFonts w:ascii="Calibri" w:eastAsia="Calibri" w:hAnsi="Calibri" w:cs="Calibri"/>
            <w:b/>
            <w:bCs/>
            <w:color w:val="00558C"/>
            <w:spacing w:val="-3"/>
            <w:sz w:val="28"/>
            <w:szCs w:val="28"/>
            <w:rPrChange w:id="1086" w:author="Alan Grant" w:date="2025-04-01T09:11:00Z">
              <w:rPr>
                <w:rFonts w:ascii="Calibri" w:eastAsia="Calibri" w:hAnsi="Calibri" w:cs="Calibri"/>
                <w:spacing w:val="28"/>
              </w:rPr>
            </w:rPrChange>
          </w:rPr>
          <w:delText xml:space="preserve"> </w:delText>
        </w:r>
        <w:r w:rsidRPr="009E3C77" w:rsidDel="00B362DC">
          <w:rPr>
            <w:rFonts w:ascii="Calibri" w:eastAsia="Calibri" w:hAnsi="Calibri" w:cs="Calibri"/>
            <w:b/>
            <w:bCs/>
            <w:color w:val="00558C"/>
            <w:spacing w:val="-3"/>
            <w:sz w:val="28"/>
            <w:szCs w:val="28"/>
            <w:rPrChange w:id="1087" w:author="Alan Grant" w:date="2025-04-01T09:11:00Z">
              <w:rPr>
                <w:rFonts w:ascii="Calibri" w:eastAsia="Calibri" w:hAnsi="Calibri" w:cs="Calibri"/>
                <w:spacing w:val="-3"/>
              </w:rPr>
            </w:rPrChange>
          </w:rPr>
          <w:delText>the</w:delText>
        </w:r>
        <w:r w:rsidRPr="009E3C77" w:rsidDel="00B362DC">
          <w:rPr>
            <w:rFonts w:ascii="Calibri" w:eastAsia="Calibri" w:hAnsi="Calibri" w:cs="Calibri"/>
            <w:b/>
            <w:bCs/>
            <w:color w:val="00558C"/>
            <w:spacing w:val="-3"/>
            <w:sz w:val="28"/>
            <w:szCs w:val="28"/>
            <w:rPrChange w:id="1088"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089" w:author="Alan Grant" w:date="2025-04-01T09:11:00Z">
              <w:rPr>
                <w:rFonts w:ascii="Calibri" w:eastAsia="Calibri" w:hAnsi="Calibri" w:cs="Calibri"/>
                <w:spacing w:val="-1"/>
              </w:rPr>
            </w:rPrChange>
          </w:rPr>
          <w:delText>development of a suitable strategy for</w:delText>
        </w:r>
        <w:r w:rsidRPr="009E3C77" w:rsidDel="00B362DC">
          <w:rPr>
            <w:rFonts w:ascii="Calibri" w:eastAsia="Calibri" w:hAnsi="Calibri" w:cs="Calibri"/>
            <w:b/>
            <w:bCs/>
            <w:color w:val="00558C"/>
            <w:spacing w:val="-3"/>
            <w:sz w:val="28"/>
            <w:szCs w:val="28"/>
            <w:rPrChange w:id="1090" w:author="Alan Grant" w:date="2025-04-01T09:11:00Z">
              <w:rPr>
                <w:rFonts w:ascii="Calibri" w:eastAsia="Calibri" w:hAnsi="Calibri" w:cs="Calibri"/>
                <w:spacing w:val="17"/>
              </w:rPr>
            </w:rPrChange>
          </w:rPr>
          <w:delText xml:space="preserve"> </w:delText>
        </w:r>
        <w:r w:rsidRPr="009E3C77" w:rsidDel="00B362DC">
          <w:rPr>
            <w:rFonts w:ascii="Calibri" w:eastAsia="Calibri" w:hAnsi="Calibri" w:cs="Calibri"/>
            <w:b/>
            <w:bCs/>
            <w:color w:val="00558C"/>
            <w:spacing w:val="-3"/>
            <w:sz w:val="28"/>
            <w:szCs w:val="28"/>
            <w:rPrChange w:id="1091" w:author="Alan Grant" w:date="2025-04-01T09:11:00Z">
              <w:rPr>
                <w:rFonts w:ascii="Calibri" w:eastAsia="Calibri" w:hAnsi="Calibri" w:cs="Calibri"/>
                <w:spacing w:val="-1"/>
              </w:rPr>
            </w:rPrChange>
          </w:rPr>
          <w:delText>both</w:delText>
        </w:r>
        <w:r w:rsidRPr="009E3C77" w:rsidDel="00B362DC">
          <w:rPr>
            <w:rFonts w:ascii="Calibri" w:eastAsia="Calibri" w:hAnsi="Calibri" w:cs="Calibri"/>
            <w:b/>
            <w:bCs/>
            <w:color w:val="00558C"/>
            <w:spacing w:val="-3"/>
            <w:sz w:val="28"/>
            <w:szCs w:val="28"/>
            <w:rPrChange w:id="1092" w:author="Alan Grant" w:date="2025-04-01T09:11:00Z">
              <w:rPr>
                <w:rFonts w:ascii="Calibri" w:eastAsia="Calibri" w:hAnsi="Calibri" w:cs="Calibri"/>
                <w:spacing w:val="8"/>
              </w:rPr>
            </w:rPrChange>
          </w:rPr>
          <w:delText xml:space="preserve"> </w:delText>
        </w:r>
        <w:r w:rsidRPr="009E3C77" w:rsidDel="00B362DC">
          <w:rPr>
            <w:rFonts w:ascii="Calibri" w:eastAsia="Calibri" w:hAnsi="Calibri" w:cs="Calibri"/>
            <w:b/>
            <w:bCs/>
            <w:color w:val="00558C"/>
            <w:spacing w:val="-3"/>
            <w:sz w:val="28"/>
            <w:szCs w:val="28"/>
            <w:rPrChange w:id="1093" w:author="Alan Grant" w:date="2025-04-01T09:11:00Z">
              <w:rPr>
                <w:rFonts w:ascii="Calibri" w:eastAsia="Calibri" w:hAnsi="Calibri" w:cs="Calibri"/>
                <w:spacing w:val="-1"/>
              </w:rPr>
            </w:rPrChange>
          </w:rPr>
          <w:delText>S-Band</w:delText>
        </w:r>
        <w:r w:rsidRPr="009E3C77" w:rsidDel="00B362DC">
          <w:rPr>
            <w:rFonts w:ascii="Calibri" w:eastAsia="Calibri" w:hAnsi="Calibri" w:cs="Calibri"/>
            <w:b/>
            <w:bCs/>
            <w:color w:val="00558C"/>
            <w:spacing w:val="-3"/>
            <w:sz w:val="28"/>
            <w:szCs w:val="28"/>
            <w:rPrChange w:id="1094" w:author="Alan Grant" w:date="2025-04-01T09:11:00Z">
              <w:rPr>
                <w:rFonts w:ascii="Calibri" w:eastAsia="Calibri" w:hAnsi="Calibri" w:cs="Calibri"/>
                <w:spacing w:val="9"/>
              </w:rPr>
            </w:rPrChange>
          </w:rPr>
          <w:delText xml:space="preserve"> </w:delText>
        </w:r>
        <w:r w:rsidRPr="009E3C77" w:rsidDel="00B362DC">
          <w:rPr>
            <w:rFonts w:ascii="Calibri" w:eastAsia="Calibri" w:hAnsi="Calibri" w:cs="Calibri"/>
            <w:b/>
            <w:bCs/>
            <w:color w:val="00558C"/>
            <w:spacing w:val="-3"/>
            <w:sz w:val="28"/>
            <w:szCs w:val="28"/>
            <w:rPrChange w:id="1095" w:author="Alan Grant" w:date="2025-04-01T09:11:00Z">
              <w:rPr>
                <w:rFonts w:ascii="Calibri" w:eastAsia="Calibri" w:hAnsi="Calibri" w:cs="Calibri"/>
                <w:spacing w:val="-1"/>
              </w:rPr>
            </w:rPrChange>
          </w:rPr>
          <w:delText>and X-Band</w:delText>
        </w:r>
        <w:r w:rsidRPr="009E3C77" w:rsidDel="00B362DC">
          <w:rPr>
            <w:rFonts w:ascii="Calibri" w:eastAsia="Calibri" w:hAnsi="Calibri" w:cs="Calibri"/>
            <w:b/>
            <w:bCs/>
            <w:color w:val="00558C"/>
            <w:spacing w:val="-3"/>
            <w:sz w:val="28"/>
            <w:szCs w:val="28"/>
            <w:rPrChange w:id="1096" w:author="Alan Grant" w:date="2025-04-01T09:11:00Z">
              <w:rPr>
                <w:rFonts w:ascii="Calibri" w:eastAsia="Calibri" w:hAnsi="Calibri" w:cs="Calibri"/>
                <w:spacing w:val="19"/>
              </w:rPr>
            </w:rPrChange>
          </w:rPr>
          <w:delText xml:space="preserve"> </w:delText>
        </w:r>
        <w:r w:rsidRPr="009E3C77" w:rsidDel="00B362DC">
          <w:rPr>
            <w:rFonts w:ascii="Calibri" w:eastAsia="Calibri" w:hAnsi="Calibri" w:cs="Calibri"/>
            <w:b/>
            <w:bCs/>
            <w:color w:val="00558C"/>
            <w:spacing w:val="-3"/>
            <w:sz w:val="28"/>
            <w:szCs w:val="28"/>
            <w:rPrChange w:id="1097" w:author="Alan Grant" w:date="2025-04-01T09:11:00Z">
              <w:rPr>
                <w:rFonts w:ascii="Calibri" w:eastAsia="Calibri" w:hAnsi="Calibri" w:cs="Calibri"/>
                <w:spacing w:val="-1"/>
              </w:rPr>
            </w:rPrChange>
          </w:rPr>
          <w:delText>Racon</w:delText>
        </w:r>
        <w:r w:rsidRPr="009E3C77" w:rsidDel="00B362DC">
          <w:rPr>
            <w:rFonts w:ascii="Calibri" w:eastAsia="Calibri" w:hAnsi="Calibri" w:cs="Calibri"/>
            <w:b/>
            <w:bCs/>
            <w:color w:val="00558C"/>
            <w:spacing w:val="-3"/>
            <w:sz w:val="28"/>
            <w:szCs w:val="28"/>
            <w:rPrChange w:id="1098" w:author="Alan Grant" w:date="2025-04-01T09:11:00Z">
              <w:rPr>
                <w:rFonts w:ascii="Calibri" w:eastAsia="Calibri" w:hAnsi="Calibri" w:cs="Calibri"/>
                <w:spacing w:val="8"/>
              </w:rPr>
            </w:rPrChange>
          </w:rPr>
          <w:delText xml:space="preserve"> </w:delText>
        </w:r>
        <w:r w:rsidRPr="009E3C77" w:rsidDel="00B362DC">
          <w:rPr>
            <w:rFonts w:ascii="Calibri" w:eastAsia="Calibri" w:hAnsi="Calibri" w:cs="Calibri"/>
            <w:b/>
            <w:bCs/>
            <w:color w:val="00558C"/>
            <w:spacing w:val="-3"/>
            <w:sz w:val="28"/>
            <w:szCs w:val="28"/>
            <w:rPrChange w:id="1099" w:author="Alan Grant" w:date="2025-04-01T09:11:00Z">
              <w:rPr>
                <w:rFonts w:ascii="Calibri" w:eastAsia="Calibri" w:hAnsi="Calibri" w:cs="Calibri"/>
                <w:spacing w:val="-1"/>
              </w:rPr>
            </w:rPrChange>
          </w:rPr>
          <w:delText>services</w:delText>
        </w:r>
        <w:r w:rsidRPr="009E3C77" w:rsidDel="00B362DC">
          <w:rPr>
            <w:rFonts w:ascii="Calibri" w:eastAsia="Calibri" w:hAnsi="Calibri" w:cs="Calibri"/>
            <w:b/>
            <w:bCs/>
            <w:color w:val="00558C"/>
            <w:spacing w:val="-3"/>
            <w:sz w:val="28"/>
            <w:szCs w:val="28"/>
            <w:rPrChange w:id="1100" w:author="Alan Grant" w:date="2025-04-01T09:11:00Z">
              <w:rPr>
                <w:rFonts w:ascii="Calibri" w:eastAsia="Calibri" w:hAnsi="Calibri" w:cs="Calibri"/>
                <w:spacing w:val="15"/>
                <w:w w:val="101"/>
              </w:rPr>
            </w:rPrChange>
          </w:rPr>
          <w:delText xml:space="preserve"> </w:delText>
        </w:r>
        <w:r w:rsidRPr="009E3C77" w:rsidDel="00B362DC">
          <w:rPr>
            <w:rFonts w:ascii="Calibri" w:eastAsia="Calibri" w:hAnsi="Calibri" w:cs="Calibri"/>
            <w:b/>
            <w:bCs/>
            <w:color w:val="00558C"/>
            <w:spacing w:val="-3"/>
            <w:sz w:val="28"/>
            <w:szCs w:val="28"/>
            <w:rPrChange w:id="1101" w:author="Alan Grant" w:date="2025-04-01T09:11:00Z">
              <w:rPr>
                <w:rFonts w:ascii="Calibri" w:eastAsia="Calibri" w:hAnsi="Calibri" w:cs="Calibri"/>
                <w:spacing w:val="-1"/>
              </w:rPr>
            </w:rPrChange>
          </w:rPr>
          <w:delText>is</w:delText>
        </w:r>
        <w:r w:rsidRPr="009E3C77" w:rsidDel="00B362DC">
          <w:rPr>
            <w:rFonts w:ascii="Calibri" w:eastAsia="Calibri" w:hAnsi="Calibri" w:cs="Calibri"/>
            <w:b/>
            <w:bCs/>
            <w:color w:val="00558C"/>
            <w:spacing w:val="-3"/>
            <w:sz w:val="28"/>
            <w:szCs w:val="28"/>
            <w:rPrChange w:id="1102" w:author="Alan Grant" w:date="2025-04-01T09:11:00Z">
              <w:rPr>
                <w:rFonts w:ascii="Calibri" w:eastAsia="Calibri" w:hAnsi="Calibri" w:cs="Calibri"/>
                <w:spacing w:val="8"/>
              </w:rPr>
            </w:rPrChange>
          </w:rPr>
          <w:delText xml:space="preserve"> </w:delText>
        </w:r>
        <w:r w:rsidRPr="009E3C77" w:rsidDel="00B362DC">
          <w:rPr>
            <w:rFonts w:ascii="Calibri" w:eastAsia="Calibri" w:hAnsi="Calibri" w:cs="Calibri"/>
            <w:b/>
            <w:bCs/>
            <w:color w:val="00558C"/>
            <w:spacing w:val="-3"/>
            <w:sz w:val="28"/>
            <w:szCs w:val="28"/>
            <w:rPrChange w:id="1103" w:author="Alan Grant" w:date="2025-04-01T09:11:00Z">
              <w:rPr>
                <w:rFonts w:ascii="Calibri" w:eastAsia="Calibri" w:hAnsi="Calibri" w:cs="Calibri"/>
                <w:spacing w:val="-1"/>
              </w:rPr>
            </w:rPrChange>
          </w:rPr>
          <w:delText>considered vi</w:delText>
        </w:r>
        <w:r w:rsidRPr="009E3C77" w:rsidDel="00B362DC">
          <w:rPr>
            <w:rFonts w:ascii="Calibri" w:eastAsia="Calibri" w:hAnsi="Calibri" w:cs="Calibri"/>
            <w:b/>
            <w:bCs/>
            <w:color w:val="00558C"/>
            <w:spacing w:val="-3"/>
            <w:sz w:val="28"/>
            <w:szCs w:val="28"/>
            <w:rPrChange w:id="1104" w:author="Alan Grant" w:date="2025-04-01T09:11:00Z">
              <w:rPr>
                <w:rFonts w:ascii="Calibri" w:eastAsia="Calibri" w:hAnsi="Calibri" w:cs="Calibri"/>
                <w:spacing w:val="-2"/>
              </w:rPr>
            </w:rPrChange>
          </w:rPr>
          <w:delText>tal.</w:delText>
        </w:r>
      </w:del>
    </w:p>
    <w:p w14:paraId="674B8A54" w14:textId="551A970F" w:rsidR="00F27F90" w:rsidRPr="009E3C77" w:rsidDel="00B362DC" w:rsidRDefault="00DE6361">
      <w:pPr>
        <w:pStyle w:val="BodyText"/>
        <w:spacing w:before="85" w:line="179" w:lineRule="auto"/>
        <w:ind w:left="48"/>
        <w:outlineLvl w:val="0"/>
        <w:rPr>
          <w:del w:id="1105" w:author="Alan Grant" w:date="2025-03-31T15:26:00Z"/>
          <w:b/>
          <w:bCs/>
          <w:color w:val="00558C"/>
          <w:spacing w:val="-3"/>
          <w:sz w:val="28"/>
          <w:szCs w:val="28"/>
          <w:rPrChange w:id="1106" w:author="Alan Grant" w:date="2025-04-01T09:11:00Z">
            <w:rPr>
              <w:del w:id="1107" w:author="Alan Grant" w:date="2025-03-31T15:26:00Z"/>
              <w:sz w:val="28"/>
              <w:szCs w:val="28"/>
            </w:rPr>
          </w:rPrChange>
        </w:rPr>
        <w:pPrChange w:id="1108" w:author="Alan Grant" w:date="2025-04-01T09:11:00Z">
          <w:pPr>
            <w:pStyle w:val="BodyText"/>
            <w:spacing w:before="312" w:line="179" w:lineRule="auto"/>
            <w:ind w:left="41"/>
            <w:outlineLvl w:val="0"/>
          </w:pPr>
        </w:pPrChange>
      </w:pPr>
      <w:del w:id="1109" w:author="Alan Grant" w:date="2025-03-31T15:26:00Z">
        <w:r w:rsidRPr="009E3C77" w:rsidDel="00B362DC">
          <w:rPr>
            <w:rFonts w:ascii="Calibri" w:eastAsia="Calibri" w:hAnsi="Calibri" w:cs="Calibri"/>
            <w:b/>
            <w:bCs/>
            <w:color w:val="00558C"/>
            <w:spacing w:val="-3"/>
            <w:sz w:val="28"/>
            <w:szCs w:val="28"/>
            <w:rPrChange w:id="1110" w:author="Alan Grant" w:date="2025-04-01T09:11:00Z">
              <w:rPr>
                <w:rFonts w:ascii="Calibri" w:eastAsia="Calibri" w:hAnsi="Calibri" w:cs="Calibri"/>
                <w:b/>
                <w:bCs/>
                <w:color w:val="00558C"/>
                <w:spacing w:val="-2"/>
                <w:sz w:val="28"/>
                <w:szCs w:val="28"/>
              </w:rPr>
            </w:rPrChange>
          </w:rPr>
          <w:delText>5         OPTIONS</w:delText>
        </w:r>
        <w:r w:rsidRPr="009E3C77" w:rsidDel="00B362DC">
          <w:rPr>
            <w:rFonts w:ascii="Calibri" w:eastAsia="Calibri" w:hAnsi="Calibri" w:cs="Calibri"/>
            <w:b/>
            <w:bCs/>
            <w:color w:val="00558C"/>
            <w:spacing w:val="-3"/>
            <w:sz w:val="28"/>
            <w:szCs w:val="28"/>
            <w:rPrChange w:id="1111" w:author="Alan Grant" w:date="2025-04-01T09:11:00Z">
              <w:rPr>
                <w:rFonts w:ascii="Calibri" w:eastAsia="Calibri" w:hAnsi="Calibri" w:cs="Calibri"/>
                <w:b/>
                <w:bCs/>
                <w:color w:val="00558C"/>
                <w:spacing w:val="32"/>
                <w:w w:val="101"/>
                <w:sz w:val="28"/>
                <w:szCs w:val="28"/>
              </w:rPr>
            </w:rPrChange>
          </w:rPr>
          <w:delText xml:space="preserve"> </w:delText>
        </w:r>
        <w:r w:rsidRPr="009E3C77" w:rsidDel="00B362DC">
          <w:rPr>
            <w:rFonts w:ascii="Calibri" w:eastAsia="Calibri" w:hAnsi="Calibri" w:cs="Calibri"/>
            <w:b/>
            <w:bCs/>
            <w:color w:val="00558C"/>
            <w:spacing w:val="-3"/>
            <w:sz w:val="28"/>
            <w:szCs w:val="28"/>
            <w:rPrChange w:id="1112" w:author="Alan Grant" w:date="2025-04-01T09:11:00Z">
              <w:rPr>
                <w:rFonts w:ascii="Calibri" w:eastAsia="Calibri" w:hAnsi="Calibri" w:cs="Calibri"/>
                <w:b/>
                <w:bCs/>
                <w:color w:val="00558C"/>
                <w:spacing w:val="-2"/>
                <w:sz w:val="28"/>
                <w:szCs w:val="28"/>
              </w:rPr>
            </w:rPrChange>
          </w:rPr>
          <w:delText>FOR</w:delText>
        </w:r>
        <w:r w:rsidRPr="009E3C77" w:rsidDel="00B362DC">
          <w:rPr>
            <w:rFonts w:ascii="Calibri" w:eastAsia="Calibri" w:hAnsi="Calibri" w:cs="Calibri"/>
            <w:b/>
            <w:bCs/>
            <w:color w:val="00558C"/>
            <w:spacing w:val="-3"/>
            <w:sz w:val="28"/>
            <w:szCs w:val="28"/>
            <w:rPrChange w:id="1113" w:author="Alan Grant" w:date="2025-04-01T09:11:00Z">
              <w:rPr>
                <w:rFonts w:ascii="Calibri" w:eastAsia="Calibri" w:hAnsi="Calibri" w:cs="Calibri"/>
                <w:b/>
                <w:bCs/>
                <w:color w:val="00558C"/>
                <w:spacing w:val="19"/>
                <w:sz w:val="28"/>
                <w:szCs w:val="28"/>
              </w:rPr>
            </w:rPrChange>
          </w:rPr>
          <w:delText xml:space="preserve"> </w:delText>
        </w:r>
        <w:r w:rsidRPr="009E3C77" w:rsidDel="00B362DC">
          <w:rPr>
            <w:rFonts w:ascii="Calibri" w:eastAsia="Calibri" w:hAnsi="Calibri" w:cs="Calibri"/>
            <w:b/>
            <w:bCs/>
            <w:color w:val="00558C"/>
            <w:spacing w:val="-3"/>
            <w:sz w:val="28"/>
            <w:szCs w:val="28"/>
            <w:rPrChange w:id="1114" w:author="Alan Grant" w:date="2025-04-01T09:11:00Z">
              <w:rPr>
                <w:rFonts w:ascii="Calibri" w:eastAsia="Calibri" w:hAnsi="Calibri" w:cs="Calibri"/>
                <w:b/>
                <w:bCs/>
                <w:color w:val="00558C"/>
                <w:spacing w:val="-2"/>
                <w:sz w:val="28"/>
                <w:szCs w:val="28"/>
              </w:rPr>
            </w:rPrChange>
          </w:rPr>
          <w:delText>RACON SERVICES</w:delText>
        </w:r>
      </w:del>
    </w:p>
    <w:p w14:paraId="58069859" w14:textId="5A99C2DE" w:rsidR="00F27F90" w:rsidRPr="009E3C77" w:rsidDel="00B362DC" w:rsidRDefault="00DE6361">
      <w:pPr>
        <w:spacing w:before="85" w:line="179" w:lineRule="auto"/>
        <w:ind w:left="48"/>
        <w:outlineLvl w:val="0"/>
        <w:rPr>
          <w:del w:id="1115" w:author="Alan Grant" w:date="2025-03-31T15:26:00Z"/>
          <w:b/>
          <w:bCs/>
          <w:color w:val="00558C"/>
          <w:spacing w:val="-3"/>
          <w:sz w:val="28"/>
          <w:szCs w:val="28"/>
          <w:rPrChange w:id="1116" w:author="Alan Grant" w:date="2025-04-01T09:11:00Z">
            <w:rPr>
              <w:del w:id="1117" w:author="Alan Grant" w:date="2025-03-31T15:26:00Z"/>
            </w:rPr>
          </w:rPrChange>
        </w:rPr>
        <w:pPrChange w:id="1118" w:author="Alan Grant" w:date="2025-04-01T09:11:00Z">
          <w:pPr>
            <w:spacing w:line="249" w:lineRule="auto"/>
          </w:pPr>
        </w:pPrChange>
      </w:pPr>
      <w:del w:id="1119" w:author="Alan Grant" w:date="2025-03-31T15:26:00Z">
        <w:r w:rsidRPr="009E3C77" w:rsidDel="00B362DC">
          <w:rPr>
            <w:b/>
            <w:bCs/>
            <w:noProof/>
            <w:color w:val="00558C"/>
            <w:spacing w:val="-3"/>
            <w:sz w:val="28"/>
            <w:szCs w:val="28"/>
            <w:rPrChange w:id="1120" w:author="Alan Grant" w:date="2025-04-01T09:11:00Z">
              <w:rPr>
                <w:noProof/>
              </w:rPr>
            </w:rPrChange>
          </w:rPr>
          <w:drawing>
            <wp:anchor distT="0" distB="0" distL="0" distR="0" simplePos="0" relativeHeight="251663360" behindDoc="0" locked="0" layoutInCell="1" allowOverlap="1" wp14:anchorId="56EA3A1E" wp14:editId="72C486AF">
              <wp:simplePos x="0" y="0"/>
              <wp:positionH relativeFrom="column">
                <wp:posOffset>0</wp:posOffset>
              </wp:positionH>
              <wp:positionV relativeFrom="paragraph">
                <wp:posOffset>67945</wp:posOffset>
              </wp:positionV>
              <wp:extent cx="937260" cy="12065"/>
              <wp:effectExtent l="0" t="0" r="0" b="0"/>
              <wp:wrapNone/>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29"/>
                      <a:stretch>
                        <a:fillRect/>
                      </a:stretch>
                    </pic:blipFill>
                    <pic:spPr>
                      <a:xfrm>
                        <a:off x="0" y="0"/>
                        <a:ext cx="937260" cy="12192"/>
                      </a:xfrm>
                      <a:prstGeom prst="rect">
                        <a:avLst/>
                      </a:prstGeom>
                    </pic:spPr>
                  </pic:pic>
                </a:graphicData>
              </a:graphic>
            </wp:anchor>
          </w:drawing>
        </w:r>
      </w:del>
    </w:p>
    <w:p w14:paraId="100F7463" w14:textId="4A24450D" w:rsidR="00F27F90" w:rsidRPr="009E3C77" w:rsidDel="00B362DC" w:rsidRDefault="00DE6361">
      <w:pPr>
        <w:pStyle w:val="BodyText"/>
        <w:spacing w:before="85" w:line="179" w:lineRule="auto"/>
        <w:ind w:left="48"/>
        <w:outlineLvl w:val="0"/>
        <w:rPr>
          <w:del w:id="1121" w:author="Alan Grant" w:date="2025-03-31T15:26:00Z"/>
          <w:b/>
          <w:bCs/>
          <w:color w:val="00558C"/>
          <w:spacing w:val="-3"/>
          <w:sz w:val="28"/>
          <w:szCs w:val="28"/>
          <w:rPrChange w:id="1122" w:author="Alan Grant" w:date="2025-04-01T09:11:00Z">
            <w:rPr>
              <w:del w:id="1123" w:author="Alan Grant" w:date="2025-03-31T15:26:00Z"/>
              <w:sz w:val="18"/>
              <w:szCs w:val="18"/>
            </w:rPr>
          </w:rPrChange>
        </w:rPr>
        <w:pPrChange w:id="1124" w:author="Alan Grant" w:date="2025-04-01T09:11:00Z">
          <w:pPr>
            <w:pStyle w:val="BodyText"/>
            <w:spacing w:before="73" w:line="178" w:lineRule="auto"/>
            <w:ind w:left="40"/>
            <w:outlineLvl w:val="1"/>
          </w:pPr>
        </w:pPrChange>
      </w:pPr>
      <w:del w:id="1125" w:author="Alan Grant" w:date="2025-03-31T15:26:00Z">
        <w:r w:rsidRPr="009E3C77" w:rsidDel="00B362DC">
          <w:rPr>
            <w:rFonts w:ascii="Calibri" w:eastAsia="Calibri" w:hAnsi="Calibri" w:cs="Calibri"/>
            <w:b/>
            <w:bCs/>
            <w:noProof/>
            <w:color w:val="00558C"/>
            <w:spacing w:val="-3"/>
            <w:sz w:val="28"/>
            <w:szCs w:val="28"/>
            <w:rPrChange w:id="1126" w:author="Alan Grant" w:date="2025-04-01T09:11:00Z">
              <w:rPr>
                <w:rFonts w:ascii="Calibri" w:eastAsia="Calibri" w:hAnsi="Calibri" w:cs="Calibri"/>
                <w:noProof/>
                <w:sz w:val="16"/>
                <w:szCs w:val="16"/>
              </w:rPr>
            </w:rPrChange>
          </w:rPr>
          <w:drawing>
            <wp:anchor distT="0" distB="0" distL="0" distR="0" simplePos="0" relativeHeight="251669504" behindDoc="0" locked="0" layoutInCell="1" allowOverlap="1" wp14:anchorId="786FD617" wp14:editId="75752D8F">
              <wp:simplePos x="0" y="0"/>
              <wp:positionH relativeFrom="column">
                <wp:posOffset>0</wp:posOffset>
              </wp:positionH>
              <wp:positionV relativeFrom="paragraph">
                <wp:posOffset>267970</wp:posOffset>
              </wp:positionV>
              <wp:extent cx="937260" cy="6350"/>
              <wp:effectExtent l="0" t="0" r="0" b="0"/>
              <wp:wrapNone/>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30"/>
                      <a:stretch>
                        <a:fillRect/>
                      </a:stretch>
                    </pic:blipFill>
                    <pic:spPr>
                      <a:xfrm>
                        <a:off x="0" y="0"/>
                        <a:ext cx="937260" cy="6350"/>
                      </a:xfrm>
                      <a:prstGeom prst="rect">
                        <a:avLst/>
                      </a:prstGeom>
                    </pic:spPr>
                  </pic:pic>
                </a:graphicData>
              </a:graphic>
            </wp:anchor>
          </w:drawing>
        </w:r>
        <w:r w:rsidRPr="009E3C77" w:rsidDel="00B362DC">
          <w:rPr>
            <w:rFonts w:ascii="Calibri" w:eastAsia="Calibri" w:hAnsi="Calibri" w:cs="Calibri"/>
            <w:b/>
            <w:bCs/>
            <w:color w:val="00558C"/>
            <w:spacing w:val="-3"/>
            <w:sz w:val="28"/>
            <w:szCs w:val="28"/>
            <w:rPrChange w:id="1127" w:author="Alan Grant" w:date="2025-04-01T09:11:00Z">
              <w:rPr>
                <w:rFonts w:ascii="Calibri" w:eastAsia="Calibri" w:hAnsi="Calibri" w:cs="Calibri"/>
                <w:b/>
                <w:bCs/>
                <w:color w:val="00558C"/>
                <w:spacing w:val="2"/>
                <w:sz w:val="24"/>
                <w:szCs w:val="24"/>
              </w:rPr>
            </w:rPrChange>
          </w:rPr>
          <w:delText xml:space="preserve">5.1          </w:delText>
        </w:r>
        <w:r w:rsidRPr="009E3C77" w:rsidDel="00B362DC">
          <w:rPr>
            <w:rFonts w:ascii="Calibri" w:eastAsia="Calibri" w:hAnsi="Calibri" w:cs="Calibri"/>
            <w:b/>
            <w:bCs/>
            <w:color w:val="00558C"/>
            <w:spacing w:val="-3"/>
            <w:sz w:val="28"/>
            <w:szCs w:val="28"/>
            <w:rPrChange w:id="1128" w:author="Alan Grant" w:date="2025-04-01T09:11:00Z">
              <w:rPr>
                <w:rFonts w:ascii="Calibri" w:eastAsia="Calibri" w:hAnsi="Calibri" w:cs="Calibri"/>
                <w:b/>
                <w:bCs/>
                <w:color w:val="00558C"/>
                <w:sz w:val="24"/>
                <w:szCs w:val="24"/>
              </w:rPr>
            </w:rPrChange>
          </w:rPr>
          <w:delText>U</w:delText>
        </w:r>
        <w:r w:rsidRPr="009E3C77" w:rsidDel="00B362DC">
          <w:rPr>
            <w:rFonts w:ascii="Calibri" w:eastAsia="Calibri" w:hAnsi="Calibri" w:cs="Calibri"/>
            <w:b/>
            <w:bCs/>
            <w:color w:val="00558C"/>
            <w:spacing w:val="-3"/>
            <w:sz w:val="28"/>
            <w:szCs w:val="28"/>
            <w:rPrChange w:id="1129" w:author="Alan Grant" w:date="2025-04-01T09:11:00Z">
              <w:rPr>
                <w:rFonts w:ascii="Calibri" w:eastAsia="Calibri" w:hAnsi="Calibri" w:cs="Calibri"/>
                <w:b/>
                <w:bCs/>
                <w:color w:val="00558C"/>
                <w:szCs w:val="18"/>
              </w:rPr>
            </w:rPrChange>
          </w:rPr>
          <w:delText>SE</w:delText>
        </w:r>
        <w:r w:rsidRPr="009E3C77" w:rsidDel="00B362DC">
          <w:rPr>
            <w:rFonts w:ascii="Calibri" w:eastAsia="Calibri" w:hAnsi="Calibri" w:cs="Calibri"/>
            <w:b/>
            <w:bCs/>
            <w:color w:val="00558C"/>
            <w:spacing w:val="-3"/>
            <w:sz w:val="28"/>
            <w:szCs w:val="28"/>
            <w:rPrChange w:id="1130" w:author="Alan Grant" w:date="2025-04-01T09:11:00Z">
              <w:rPr>
                <w:rFonts w:ascii="Calibri" w:eastAsia="Calibri" w:hAnsi="Calibri" w:cs="Calibri"/>
                <w:b/>
                <w:bCs/>
                <w:color w:val="00558C"/>
                <w:spacing w:val="20"/>
                <w:w w:val="101"/>
                <w:szCs w:val="18"/>
              </w:rPr>
            </w:rPrChange>
          </w:rPr>
          <w:delText xml:space="preserve"> </w:delText>
        </w:r>
        <w:r w:rsidRPr="009E3C77" w:rsidDel="00B362DC">
          <w:rPr>
            <w:rFonts w:ascii="Calibri" w:eastAsia="Calibri" w:hAnsi="Calibri" w:cs="Calibri"/>
            <w:b/>
            <w:bCs/>
            <w:color w:val="00558C"/>
            <w:spacing w:val="-3"/>
            <w:sz w:val="28"/>
            <w:szCs w:val="28"/>
            <w:rPrChange w:id="1131" w:author="Alan Grant" w:date="2025-04-01T09:11:00Z">
              <w:rPr>
                <w:rFonts w:ascii="Calibri" w:eastAsia="Calibri" w:hAnsi="Calibri" w:cs="Calibri"/>
                <w:b/>
                <w:bCs/>
                <w:color w:val="00558C"/>
                <w:sz w:val="24"/>
                <w:szCs w:val="24"/>
              </w:rPr>
            </w:rPrChange>
          </w:rPr>
          <w:delText>E</w:delText>
        </w:r>
        <w:r w:rsidRPr="009E3C77" w:rsidDel="00B362DC">
          <w:rPr>
            <w:rFonts w:ascii="Calibri" w:eastAsia="Calibri" w:hAnsi="Calibri" w:cs="Calibri"/>
            <w:b/>
            <w:bCs/>
            <w:color w:val="00558C"/>
            <w:spacing w:val="-3"/>
            <w:sz w:val="28"/>
            <w:szCs w:val="28"/>
            <w:rPrChange w:id="1132" w:author="Alan Grant" w:date="2025-04-01T09:11:00Z">
              <w:rPr>
                <w:rFonts w:ascii="Calibri" w:eastAsia="Calibri" w:hAnsi="Calibri" w:cs="Calibri"/>
                <w:b/>
                <w:bCs/>
                <w:color w:val="00558C"/>
                <w:szCs w:val="18"/>
              </w:rPr>
            </w:rPrChange>
          </w:rPr>
          <w:delText>XISTING</w:delText>
        </w:r>
        <w:r w:rsidRPr="009E3C77" w:rsidDel="00B362DC">
          <w:rPr>
            <w:rFonts w:ascii="Calibri" w:eastAsia="Calibri" w:hAnsi="Calibri" w:cs="Calibri"/>
            <w:b/>
            <w:bCs/>
            <w:color w:val="00558C"/>
            <w:spacing w:val="-3"/>
            <w:sz w:val="28"/>
            <w:szCs w:val="28"/>
            <w:rPrChange w:id="1133" w:author="Alan Grant" w:date="2025-04-01T09:11:00Z">
              <w:rPr>
                <w:rFonts w:ascii="Calibri" w:eastAsia="Calibri" w:hAnsi="Calibri" w:cs="Calibri"/>
                <w:b/>
                <w:bCs/>
                <w:color w:val="00558C"/>
                <w:spacing w:val="18"/>
                <w:w w:val="101"/>
                <w:szCs w:val="18"/>
              </w:rPr>
            </w:rPrChange>
          </w:rPr>
          <w:delText xml:space="preserve"> </w:delText>
        </w:r>
        <w:r w:rsidRPr="009E3C77" w:rsidDel="00B362DC">
          <w:rPr>
            <w:rFonts w:ascii="Calibri" w:eastAsia="Calibri" w:hAnsi="Calibri" w:cs="Calibri"/>
            <w:b/>
            <w:bCs/>
            <w:color w:val="00558C"/>
            <w:spacing w:val="-3"/>
            <w:sz w:val="28"/>
            <w:szCs w:val="28"/>
            <w:rPrChange w:id="1134" w:author="Alan Grant" w:date="2025-04-01T09:11:00Z">
              <w:rPr>
                <w:rFonts w:ascii="Calibri" w:eastAsia="Calibri" w:hAnsi="Calibri" w:cs="Calibri"/>
                <w:b/>
                <w:bCs/>
                <w:color w:val="00558C"/>
                <w:sz w:val="24"/>
                <w:szCs w:val="24"/>
              </w:rPr>
            </w:rPrChange>
          </w:rPr>
          <w:delText>R</w:delText>
        </w:r>
        <w:r w:rsidRPr="009E3C77" w:rsidDel="00B362DC">
          <w:rPr>
            <w:rFonts w:ascii="Calibri" w:eastAsia="Calibri" w:hAnsi="Calibri" w:cs="Calibri"/>
            <w:b/>
            <w:bCs/>
            <w:color w:val="00558C"/>
            <w:spacing w:val="-3"/>
            <w:sz w:val="28"/>
            <w:szCs w:val="28"/>
            <w:rPrChange w:id="1135" w:author="Alan Grant" w:date="2025-04-01T09:11:00Z">
              <w:rPr>
                <w:rFonts w:ascii="Calibri" w:eastAsia="Calibri" w:hAnsi="Calibri" w:cs="Calibri"/>
                <w:b/>
                <w:bCs/>
                <w:color w:val="00558C"/>
                <w:szCs w:val="18"/>
              </w:rPr>
            </w:rPrChange>
          </w:rPr>
          <w:delText>ACONS</w:delText>
        </w:r>
      </w:del>
    </w:p>
    <w:p w14:paraId="3BF0BC94" w14:textId="13AE6C7F" w:rsidR="00F27F90" w:rsidRPr="009E3C77" w:rsidDel="00B362DC" w:rsidRDefault="00DE6361">
      <w:pPr>
        <w:pStyle w:val="BodyText"/>
        <w:spacing w:before="85" w:line="179" w:lineRule="auto"/>
        <w:ind w:left="48"/>
        <w:jc w:val="left"/>
        <w:outlineLvl w:val="0"/>
        <w:rPr>
          <w:del w:id="1136" w:author="Alan Grant" w:date="2025-03-31T15:26:00Z"/>
          <w:b/>
          <w:bCs/>
          <w:color w:val="00558C"/>
          <w:spacing w:val="-3"/>
          <w:sz w:val="28"/>
          <w:szCs w:val="28"/>
          <w:rPrChange w:id="1137" w:author="Alan Grant" w:date="2025-04-01T09:11:00Z">
            <w:rPr>
              <w:del w:id="1138" w:author="Alan Grant" w:date="2025-03-31T15:26:00Z"/>
            </w:rPr>
          </w:rPrChange>
        </w:rPr>
        <w:pPrChange w:id="1139" w:author="Alan Grant" w:date="2025-04-01T09:11:00Z">
          <w:pPr>
            <w:pStyle w:val="BodyText"/>
            <w:spacing w:before="260" w:line="235" w:lineRule="auto"/>
            <w:ind w:left="32" w:right="791" w:firstLine="15"/>
          </w:pPr>
        </w:pPrChange>
      </w:pPr>
      <w:del w:id="1140" w:author="Alan Grant" w:date="2025-03-31T15:26:00Z">
        <w:r w:rsidRPr="009E3C77" w:rsidDel="00B362DC">
          <w:rPr>
            <w:rFonts w:ascii="Calibri" w:eastAsia="Calibri" w:hAnsi="Calibri" w:cs="Calibri"/>
            <w:b/>
            <w:bCs/>
            <w:color w:val="00558C"/>
            <w:spacing w:val="-3"/>
            <w:sz w:val="28"/>
            <w:szCs w:val="28"/>
            <w:rPrChange w:id="1141" w:author="Alan Grant" w:date="2025-04-01T09:11:00Z">
              <w:rPr>
                <w:rFonts w:ascii="Calibri" w:eastAsia="Calibri" w:hAnsi="Calibri" w:cs="Calibri"/>
                <w:spacing w:val="-2"/>
              </w:rPr>
            </w:rPrChange>
          </w:rPr>
          <w:delText>In</w:delText>
        </w:r>
        <w:r w:rsidRPr="009E3C77" w:rsidDel="00B362DC">
          <w:rPr>
            <w:rFonts w:ascii="Calibri" w:eastAsia="Calibri" w:hAnsi="Calibri" w:cs="Calibri"/>
            <w:b/>
            <w:bCs/>
            <w:color w:val="00558C"/>
            <w:spacing w:val="-3"/>
            <w:sz w:val="28"/>
            <w:szCs w:val="28"/>
            <w:rPrChange w:id="1142" w:author="Alan Grant" w:date="2025-04-01T09:11:00Z">
              <w:rPr>
                <w:rFonts w:ascii="Calibri" w:eastAsia="Calibri" w:hAnsi="Calibri" w:cs="Calibri"/>
                <w:spacing w:val="22"/>
              </w:rPr>
            </w:rPrChange>
          </w:rPr>
          <w:delText xml:space="preserve"> </w:delText>
        </w:r>
        <w:r w:rsidRPr="009E3C77" w:rsidDel="00B362DC">
          <w:rPr>
            <w:rFonts w:ascii="Calibri" w:eastAsia="Calibri" w:hAnsi="Calibri" w:cs="Calibri"/>
            <w:b/>
            <w:bCs/>
            <w:color w:val="00558C"/>
            <w:spacing w:val="-3"/>
            <w:sz w:val="28"/>
            <w:szCs w:val="28"/>
            <w:rPrChange w:id="1143" w:author="Alan Grant" w:date="2025-04-01T09:11:00Z">
              <w:rPr>
                <w:rFonts w:ascii="Calibri" w:eastAsia="Calibri" w:hAnsi="Calibri" w:cs="Calibri"/>
                <w:spacing w:val="-2"/>
              </w:rPr>
            </w:rPrChange>
          </w:rPr>
          <w:delText>principle, existing</w:delText>
        </w:r>
        <w:r w:rsidRPr="009E3C77" w:rsidDel="00B362DC">
          <w:rPr>
            <w:rFonts w:ascii="Calibri" w:eastAsia="Calibri" w:hAnsi="Calibri" w:cs="Calibri"/>
            <w:b/>
            <w:bCs/>
            <w:color w:val="00558C"/>
            <w:spacing w:val="-3"/>
            <w:sz w:val="28"/>
            <w:szCs w:val="28"/>
            <w:rPrChange w:id="1144" w:author="Alan Grant" w:date="2025-04-01T09:11:00Z">
              <w:rPr>
                <w:rFonts w:ascii="Calibri" w:eastAsia="Calibri" w:hAnsi="Calibri" w:cs="Calibri"/>
                <w:spacing w:val="19"/>
              </w:rPr>
            </w:rPrChange>
          </w:rPr>
          <w:delText xml:space="preserve"> </w:delText>
        </w:r>
        <w:r w:rsidRPr="009E3C77" w:rsidDel="00B362DC">
          <w:rPr>
            <w:rFonts w:ascii="Calibri" w:eastAsia="Calibri" w:hAnsi="Calibri" w:cs="Calibri"/>
            <w:b/>
            <w:bCs/>
            <w:color w:val="00558C"/>
            <w:spacing w:val="-3"/>
            <w:sz w:val="28"/>
            <w:szCs w:val="28"/>
            <w:rPrChange w:id="1145" w:author="Alan Grant" w:date="2025-04-01T09:11:00Z">
              <w:rPr>
                <w:rFonts w:ascii="Calibri" w:eastAsia="Calibri" w:hAnsi="Calibri" w:cs="Calibri"/>
                <w:spacing w:val="-2"/>
              </w:rPr>
            </w:rPrChange>
          </w:rPr>
          <w:delText>Racons</w:delText>
        </w:r>
        <w:r w:rsidRPr="009E3C77" w:rsidDel="00B362DC">
          <w:rPr>
            <w:rFonts w:ascii="Calibri" w:eastAsia="Calibri" w:hAnsi="Calibri" w:cs="Calibri"/>
            <w:b/>
            <w:bCs/>
            <w:color w:val="00558C"/>
            <w:spacing w:val="-3"/>
            <w:sz w:val="28"/>
            <w:szCs w:val="28"/>
            <w:rPrChange w:id="1146" w:author="Alan Grant" w:date="2025-04-01T09:11:00Z">
              <w:rPr>
                <w:rFonts w:ascii="Calibri" w:eastAsia="Calibri" w:hAnsi="Calibri" w:cs="Calibri"/>
                <w:spacing w:val="12"/>
                <w:w w:val="101"/>
              </w:rPr>
            </w:rPrChange>
          </w:rPr>
          <w:delText xml:space="preserve"> </w:delText>
        </w:r>
        <w:r w:rsidRPr="009E3C77" w:rsidDel="00B362DC">
          <w:rPr>
            <w:rFonts w:ascii="Calibri" w:eastAsia="Calibri" w:hAnsi="Calibri" w:cs="Calibri"/>
            <w:b/>
            <w:bCs/>
            <w:color w:val="00558C"/>
            <w:spacing w:val="-3"/>
            <w:sz w:val="28"/>
            <w:szCs w:val="28"/>
            <w:rPrChange w:id="1147" w:author="Alan Grant" w:date="2025-04-01T09:11:00Z">
              <w:rPr>
                <w:rFonts w:ascii="Calibri" w:eastAsia="Calibri" w:hAnsi="Calibri" w:cs="Calibri"/>
                <w:spacing w:val="-2"/>
              </w:rPr>
            </w:rPrChange>
          </w:rPr>
          <w:delText>can</w:delText>
        </w:r>
        <w:r w:rsidRPr="009E3C77" w:rsidDel="00B362DC">
          <w:rPr>
            <w:rFonts w:ascii="Calibri" w:eastAsia="Calibri" w:hAnsi="Calibri" w:cs="Calibri"/>
            <w:b/>
            <w:bCs/>
            <w:color w:val="00558C"/>
            <w:spacing w:val="-3"/>
            <w:sz w:val="28"/>
            <w:szCs w:val="28"/>
            <w:rPrChange w:id="1148" w:author="Alan Grant" w:date="2025-04-01T09:11:00Z">
              <w:rPr>
                <w:rFonts w:ascii="Calibri" w:eastAsia="Calibri" w:hAnsi="Calibri" w:cs="Calibri"/>
                <w:spacing w:val="16"/>
                <w:w w:val="101"/>
              </w:rPr>
            </w:rPrChange>
          </w:rPr>
          <w:delText xml:space="preserve"> </w:delText>
        </w:r>
        <w:r w:rsidRPr="009E3C77" w:rsidDel="00B362DC">
          <w:rPr>
            <w:rFonts w:ascii="Calibri" w:eastAsia="Calibri" w:hAnsi="Calibri" w:cs="Calibri"/>
            <w:b/>
            <w:bCs/>
            <w:color w:val="00558C"/>
            <w:spacing w:val="-3"/>
            <w:sz w:val="28"/>
            <w:szCs w:val="28"/>
            <w:rPrChange w:id="1149" w:author="Alan Grant" w:date="2025-04-01T09:11:00Z">
              <w:rPr>
                <w:rFonts w:ascii="Calibri" w:eastAsia="Calibri" w:hAnsi="Calibri" w:cs="Calibri"/>
                <w:spacing w:val="-2"/>
              </w:rPr>
            </w:rPrChange>
          </w:rPr>
          <w:delText>respond to</w:delText>
        </w:r>
        <w:r w:rsidRPr="009E3C77" w:rsidDel="00B362DC">
          <w:rPr>
            <w:rFonts w:ascii="Calibri" w:eastAsia="Calibri" w:hAnsi="Calibri" w:cs="Calibri"/>
            <w:b/>
            <w:bCs/>
            <w:color w:val="00558C"/>
            <w:spacing w:val="-3"/>
            <w:sz w:val="28"/>
            <w:szCs w:val="28"/>
            <w:rPrChange w:id="1150" w:author="Alan Grant" w:date="2025-04-01T09:11:00Z">
              <w:rPr>
                <w:rFonts w:ascii="Calibri" w:eastAsia="Calibri" w:hAnsi="Calibri" w:cs="Calibri"/>
                <w:spacing w:val="18"/>
                <w:w w:val="101"/>
              </w:rPr>
            </w:rPrChange>
          </w:rPr>
          <w:delText xml:space="preserve"> </w:delText>
        </w:r>
        <w:r w:rsidRPr="009E3C77" w:rsidDel="00B362DC">
          <w:rPr>
            <w:rFonts w:ascii="Calibri" w:eastAsia="Calibri" w:hAnsi="Calibri" w:cs="Calibri"/>
            <w:b/>
            <w:bCs/>
            <w:color w:val="00558C"/>
            <w:spacing w:val="-3"/>
            <w:sz w:val="28"/>
            <w:szCs w:val="28"/>
            <w:rPrChange w:id="1151" w:author="Alan Grant" w:date="2025-04-01T09:11:00Z">
              <w:rPr>
                <w:rFonts w:ascii="Calibri" w:eastAsia="Calibri" w:hAnsi="Calibri" w:cs="Calibri"/>
                <w:spacing w:val="-2"/>
              </w:rPr>
            </w:rPrChange>
          </w:rPr>
          <w:delText>pulsed</w:delText>
        </w:r>
        <w:r w:rsidRPr="009E3C77" w:rsidDel="00B362DC">
          <w:rPr>
            <w:rFonts w:ascii="Calibri" w:eastAsia="Calibri" w:hAnsi="Calibri" w:cs="Calibri"/>
            <w:b/>
            <w:bCs/>
            <w:color w:val="00558C"/>
            <w:spacing w:val="-3"/>
            <w:sz w:val="28"/>
            <w:szCs w:val="28"/>
            <w:rPrChange w:id="1152" w:author="Alan Grant" w:date="2025-04-01T09:11:00Z">
              <w:rPr>
                <w:rFonts w:ascii="Calibri" w:eastAsia="Calibri" w:hAnsi="Calibri" w:cs="Calibri"/>
                <w:spacing w:val="18"/>
                <w:w w:val="101"/>
              </w:rPr>
            </w:rPrChange>
          </w:rPr>
          <w:delText xml:space="preserve"> </w:delText>
        </w:r>
        <w:r w:rsidRPr="009E3C77" w:rsidDel="00B362DC">
          <w:rPr>
            <w:rFonts w:ascii="Calibri" w:eastAsia="Calibri" w:hAnsi="Calibri" w:cs="Calibri"/>
            <w:b/>
            <w:bCs/>
            <w:color w:val="00558C"/>
            <w:spacing w:val="-3"/>
            <w:sz w:val="28"/>
            <w:szCs w:val="28"/>
            <w:rPrChange w:id="1153" w:author="Alan Grant" w:date="2025-04-01T09:11:00Z">
              <w:rPr>
                <w:rFonts w:ascii="Calibri" w:eastAsia="Calibri" w:hAnsi="Calibri" w:cs="Calibri"/>
                <w:spacing w:val="-2"/>
              </w:rPr>
            </w:rPrChange>
          </w:rPr>
          <w:delText>NT</w:delText>
        </w:r>
        <w:r w:rsidRPr="009E3C77" w:rsidDel="00B362DC">
          <w:rPr>
            <w:rFonts w:ascii="Calibri" w:eastAsia="Calibri" w:hAnsi="Calibri" w:cs="Calibri"/>
            <w:b/>
            <w:bCs/>
            <w:color w:val="00558C"/>
            <w:spacing w:val="-3"/>
            <w:sz w:val="28"/>
            <w:szCs w:val="28"/>
            <w:rPrChange w:id="1154" w:author="Alan Grant" w:date="2025-04-01T09:11:00Z">
              <w:rPr>
                <w:rFonts w:ascii="Calibri" w:eastAsia="Calibri" w:hAnsi="Calibri" w:cs="Calibri"/>
                <w:spacing w:val="18"/>
              </w:rPr>
            </w:rPrChange>
          </w:rPr>
          <w:delText xml:space="preserve"> </w:delText>
        </w:r>
        <w:r w:rsidRPr="009E3C77" w:rsidDel="00B362DC">
          <w:rPr>
            <w:rFonts w:ascii="Calibri" w:eastAsia="Calibri" w:hAnsi="Calibri" w:cs="Calibri"/>
            <w:b/>
            <w:bCs/>
            <w:color w:val="00558C"/>
            <w:spacing w:val="-3"/>
            <w:sz w:val="28"/>
            <w:szCs w:val="28"/>
            <w:rPrChange w:id="1155" w:author="Alan Grant" w:date="2025-04-01T09:11:00Z">
              <w:rPr>
                <w:rFonts w:ascii="Calibri" w:eastAsia="Calibri" w:hAnsi="Calibri" w:cs="Calibri"/>
                <w:spacing w:val="-2"/>
              </w:rPr>
            </w:rPrChange>
          </w:rPr>
          <w:delText>radars,</w:delText>
        </w:r>
        <w:r w:rsidRPr="009E3C77" w:rsidDel="00B362DC">
          <w:rPr>
            <w:rFonts w:ascii="Calibri" w:eastAsia="Calibri" w:hAnsi="Calibri" w:cs="Calibri"/>
            <w:b/>
            <w:bCs/>
            <w:color w:val="00558C"/>
            <w:spacing w:val="-3"/>
            <w:sz w:val="28"/>
            <w:szCs w:val="28"/>
            <w:rPrChange w:id="1156" w:author="Alan Grant" w:date="2025-04-01T09:11:00Z">
              <w:rPr>
                <w:rFonts w:ascii="Calibri" w:eastAsia="Calibri" w:hAnsi="Calibri" w:cs="Calibri"/>
                <w:spacing w:val="15"/>
              </w:rPr>
            </w:rPrChange>
          </w:rPr>
          <w:delText xml:space="preserve"> </w:delText>
        </w:r>
        <w:r w:rsidRPr="009E3C77" w:rsidDel="00B362DC">
          <w:rPr>
            <w:rFonts w:ascii="Calibri" w:eastAsia="Calibri" w:hAnsi="Calibri" w:cs="Calibri"/>
            <w:b/>
            <w:bCs/>
            <w:color w:val="00558C"/>
            <w:spacing w:val="-3"/>
            <w:sz w:val="28"/>
            <w:szCs w:val="28"/>
            <w:rPrChange w:id="1157" w:author="Alan Grant" w:date="2025-04-01T09:11:00Z">
              <w:rPr>
                <w:rFonts w:ascii="Calibri" w:eastAsia="Calibri" w:hAnsi="Calibri" w:cs="Calibri"/>
                <w:spacing w:val="-2"/>
              </w:rPr>
            </w:rPrChange>
          </w:rPr>
          <w:delText>if certain</w:delText>
        </w:r>
        <w:r w:rsidRPr="009E3C77" w:rsidDel="00B362DC">
          <w:rPr>
            <w:rFonts w:ascii="Calibri" w:eastAsia="Calibri" w:hAnsi="Calibri" w:cs="Calibri"/>
            <w:b/>
            <w:bCs/>
            <w:color w:val="00558C"/>
            <w:spacing w:val="-3"/>
            <w:sz w:val="28"/>
            <w:szCs w:val="28"/>
            <w:rPrChange w:id="1158" w:author="Alan Grant" w:date="2025-04-01T09:11:00Z">
              <w:rPr>
                <w:rFonts w:ascii="Calibri" w:eastAsia="Calibri" w:hAnsi="Calibri" w:cs="Calibri"/>
                <w:spacing w:val="12"/>
              </w:rPr>
            </w:rPrChange>
          </w:rPr>
          <w:delText xml:space="preserve"> </w:delText>
        </w:r>
        <w:r w:rsidRPr="009E3C77" w:rsidDel="00B362DC">
          <w:rPr>
            <w:rFonts w:ascii="Calibri" w:eastAsia="Calibri" w:hAnsi="Calibri" w:cs="Calibri"/>
            <w:b/>
            <w:bCs/>
            <w:color w:val="00558C"/>
            <w:spacing w:val="-3"/>
            <w:sz w:val="28"/>
            <w:szCs w:val="28"/>
            <w:rPrChange w:id="1159" w:author="Alan Grant" w:date="2025-04-01T09:11:00Z">
              <w:rPr>
                <w:rFonts w:ascii="Calibri" w:eastAsia="Calibri" w:hAnsi="Calibri" w:cs="Calibri"/>
                <w:spacing w:val="-2"/>
              </w:rPr>
            </w:rPrChange>
          </w:rPr>
          <w:delText>constraints</w:delText>
        </w:r>
        <w:r w:rsidRPr="009E3C77" w:rsidDel="00B362DC">
          <w:rPr>
            <w:rFonts w:ascii="Calibri" w:eastAsia="Calibri" w:hAnsi="Calibri" w:cs="Calibri"/>
            <w:b/>
            <w:bCs/>
            <w:color w:val="00558C"/>
            <w:spacing w:val="-3"/>
            <w:sz w:val="28"/>
            <w:szCs w:val="28"/>
            <w:rPrChange w:id="1160" w:author="Alan Grant" w:date="2025-04-01T09:11:00Z">
              <w:rPr>
                <w:rFonts w:ascii="Calibri" w:eastAsia="Calibri" w:hAnsi="Calibri" w:cs="Calibri"/>
                <w:spacing w:val="13"/>
              </w:rPr>
            </w:rPrChange>
          </w:rPr>
          <w:delText xml:space="preserve"> </w:delText>
        </w:r>
        <w:r w:rsidRPr="009E3C77" w:rsidDel="00B362DC">
          <w:rPr>
            <w:rFonts w:ascii="Calibri" w:eastAsia="Calibri" w:hAnsi="Calibri" w:cs="Calibri"/>
            <w:b/>
            <w:bCs/>
            <w:color w:val="00558C"/>
            <w:spacing w:val="-3"/>
            <w:sz w:val="28"/>
            <w:szCs w:val="28"/>
            <w:rPrChange w:id="1161" w:author="Alan Grant" w:date="2025-04-01T09:11:00Z">
              <w:rPr>
                <w:rFonts w:ascii="Calibri" w:eastAsia="Calibri" w:hAnsi="Calibri" w:cs="Calibri"/>
                <w:spacing w:val="-2"/>
              </w:rPr>
            </w:rPrChange>
          </w:rPr>
          <w:delText>are</w:delText>
        </w:r>
        <w:r w:rsidRPr="009E3C77" w:rsidDel="00B362DC">
          <w:rPr>
            <w:rFonts w:ascii="Calibri" w:eastAsia="Calibri" w:hAnsi="Calibri" w:cs="Calibri"/>
            <w:b/>
            <w:bCs/>
            <w:color w:val="00558C"/>
            <w:spacing w:val="-3"/>
            <w:sz w:val="28"/>
            <w:szCs w:val="28"/>
            <w:rPrChange w:id="1162" w:author="Alan Grant" w:date="2025-04-01T09:11:00Z">
              <w:rPr>
                <w:rFonts w:ascii="Calibri" w:eastAsia="Calibri" w:hAnsi="Calibri" w:cs="Calibri"/>
                <w:spacing w:val="20"/>
              </w:rPr>
            </w:rPrChange>
          </w:rPr>
          <w:delText xml:space="preserve"> </w:delText>
        </w:r>
        <w:r w:rsidRPr="009E3C77" w:rsidDel="00B362DC">
          <w:rPr>
            <w:rFonts w:ascii="Calibri" w:eastAsia="Calibri" w:hAnsi="Calibri" w:cs="Calibri"/>
            <w:b/>
            <w:bCs/>
            <w:color w:val="00558C"/>
            <w:spacing w:val="-3"/>
            <w:sz w:val="28"/>
            <w:szCs w:val="28"/>
            <w:rPrChange w:id="1163" w:author="Alan Grant" w:date="2025-04-01T09:11:00Z">
              <w:rPr>
                <w:rFonts w:ascii="Calibri" w:eastAsia="Calibri" w:hAnsi="Calibri" w:cs="Calibri"/>
                <w:spacing w:val="-2"/>
              </w:rPr>
            </w:rPrChange>
          </w:rPr>
          <w:delText>placed on the</w:delText>
        </w:r>
        <w:r w:rsidRPr="009E3C77" w:rsidDel="00B362DC">
          <w:rPr>
            <w:rFonts w:ascii="Calibri" w:eastAsia="Calibri" w:hAnsi="Calibri" w:cs="Calibri"/>
            <w:b/>
            <w:bCs/>
            <w:color w:val="00558C"/>
            <w:spacing w:val="-3"/>
            <w:sz w:val="28"/>
            <w:szCs w:val="28"/>
            <w:rPrChange w:id="1164"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1165" w:author="Alan Grant" w:date="2025-04-01T09:11:00Z">
              <w:rPr>
                <w:rFonts w:ascii="Calibri" w:eastAsia="Calibri" w:hAnsi="Calibri" w:cs="Calibri"/>
                <w:spacing w:val="-2"/>
              </w:rPr>
            </w:rPrChange>
          </w:rPr>
          <w:delText>radar</w:delText>
        </w:r>
        <w:r w:rsidRPr="009E3C77" w:rsidDel="00B362DC">
          <w:rPr>
            <w:rFonts w:ascii="Calibri" w:eastAsia="Calibri" w:hAnsi="Calibri" w:cs="Calibri"/>
            <w:b/>
            <w:bCs/>
            <w:color w:val="00558C"/>
            <w:spacing w:val="-3"/>
            <w:sz w:val="28"/>
            <w:szCs w:val="28"/>
            <w:rPrChange w:id="1166" w:author="Alan Grant" w:date="2025-04-01T09:11:00Z">
              <w:rPr>
                <w:rFonts w:ascii="Calibri" w:eastAsia="Calibri" w:hAnsi="Calibri" w:cs="Calibri"/>
                <w:spacing w:val="8"/>
              </w:rPr>
            </w:rPrChange>
          </w:rPr>
          <w:delText xml:space="preserve"> </w:delText>
        </w:r>
        <w:r w:rsidRPr="009E3C77" w:rsidDel="00B362DC">
          <w:rPr>
            <w:rFonts w:ascii="Calibri" w:eastAsia="Calibri" w:hAnsi="Calibri" w:cs="Calibri"/>
            <w:b/>
            <w:bCs/>
            <w:color w:val="00558C"/>
            <w:spacing w:val="-3"/>
            <w:sz w:val="28"/>
            <w:szCs w:val="28"/>
            <w:rPrChange w:id="1167" w:author="Alan Grant" w:date="2025-04-01T09:11:00Z">
              <w:rPr>
                <w:rFonts w:ascii="Calibri" w:eastAsia="Calibri" w:hAnsi="Calibri" w:cs="Calibri"/>
                <w:spacing w:val="-2"/>
              </w:rPr>
            </w:rPrChange>
          </w:rPr>
          <w:delText>design.</w:delText>
        </w:r>
        <w:r w:rsidRPr="009E3C77" w:rsidDel="00B362DC">
          <w:rPr>
            <w:rFonts w:ascii="Calibri" w:eastAsia="Calibri" w:hAnsi="Calibri" w:cs="Calibri"/>
            <w:b/>
            <w:bCs/>
            <w:color w:val="00558C"/>
            <w:spacing w:val="-3"/>
            <w:sz w:val="28"/>
            <w:szCs w:val="28"/>
            <w:rPrChange w:id="1168"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169" w:author="Alan Grant" w:date="2025-04-01T09:11:00Z">
              <w:rPr>
                <w:rFonts w:ascii="Calibri" w:eastAsia="Calibri" w:hAnsi="Calibri" w:cs="Calibri"/>
                <w:spacing w:val="-1"/>
              </w:rPr>
            </w:rPrChange>
          </w:rPr>
          <w:delText>However, these</w:delText>
        </w:r>
        <w:r w:rsidRPr="009E3C77" w:rsidDel="00B362DC">
          <w:rPr>
            <w:rFonts w:ascii="Calibri" w:eastAsia="Calibri" w:hAnsi="Calibri" w:cs="Calibri"/>
            <w:b/>
            <w:bCs/>
            <w:color w:val="00558C"/>
            <w:spacing w:val="-3"/>
            <w:sz w:val="28"/>
            <w:szCs w:val="28"/>
            <w:rPrChange w:id="1170" w:author="Alan Grant" w:date="2025-04-01T09:11:00Z">
              <w:rPr>
                <w:rFonts w:ascii="Calibri" w:eastAsia="Calibri" w:hAnsi="Calibri" w:cs="Calibri"/>
                <w:spacing w:val="16"/>
              </w:rPr>
            </w:rPrChange>
          </w:rPr>
          <w:delText xml:space="preserve"> </w:delText>
        </w:r>
        <w:r w:rsidRPr="009E3C77" w:rsidDel="00B362DC">
          <w:rPr>
            <w:rFonts w:ascii="Calibri" w:eastAsia="Calibri" w:hAnsi="Calibri" w:cs="Calibri"/>
            <w:b/>
            <w:bCs/>
            <w:color w:val="00558C"/>
            <w:spacing w:val="-3"/>
            <w:sz w:val="28"/>
            <w:szCs w:val="28"/>
            <w:rPrChange w:id="1171" w:author="Alan Grant" w:date="2025-04-01T09:11:00Z">
              <w:rPr>
                <w:rFonts w:ascii="Calibri" w:eastAsia="Calibri" w:hAnsi="Calibri" w:cs="Calibri"/>
                <w:spacing w:val="-1"/>
              </w:rPr>
            </w:rPrChange>
          </w:rPr>
          <w:delText>constraints</w:delText>
        </w:r>
        <w:r w:rsidRPr="009E3C77" w:rsidDel="00B362DC">
          <w:rPr>
            <w:rFonts w:ascii="Calibri" w:eastAsia="Calibri" w:hAnsi="Calibri" w:cs="Calibri"/>
            <w:b/>
            <w:bCs/>
            <w:color w:val="00558C"/>
            <w:spacing w:val="-3"/>
            <w:sz w:val="28"/>
            <w:szCs w:val="28"/>
            <w:rPrChange w:id="1172" w:author="Alan Grant" w:date="2025-04-01T09:11:00Z">
              <w:rPr>
                <w:rFonts w:ascii="Calibri" w:eastAsia="Calibri" w:hAnsi="Calibri" w:cs="Calibri"/>
                <w:spacing w:val="24"/>
                <w:w w:val="101"/>
              </w:rPr>
            </w:rPrChange>
          </w:rPr>
          <w:delText xml:space="preserve"> </w:delText>
        </w:r>
        <w:r w:rsidRPr="009E3C77" w:rsidDel="00B362DC">
          <w:rPr>
            <w:rFonts w:ascii="Calibri" w:eastAsia="Calibri" w:hAnsi="Calibri" w:cs="Calibri"/>
            <w:b/>
            <w:bCs/>
            <w:color w:val="00558C"/>
            <w:spacing w:val="-3"/>
            <w:sz w:val="28"/>
            <w:szCs w:val="28"/>
            <w:rPrChange w:id="1173" w:author="Alan Grant" w:date="2025-04-01T09:11:00Z">
              <w:rPr>
                <w:rFonts w:ascii="Calibri" w:eastAsia="Calibri" w:hAnsi="Calibri" w:cs="Calibri"/>
                <w:spacing w:val="-1"/>
              </w:rPr>
            </w:rPrChange>
          </w:rPr>
          <w:delText>may</w:delText>
        </w:r>
        <w:r w:rsidRPr="009E3C77" w:rsidDel="00B362DC">
          <w:rPr>
            <w:rFonts w:ascii="Calibri" w:eastAsia="Calibri" w:hAnsi="Calibri" w:cs="Calibri"/>
            <w:b/>
            <w:bCs/>
            <w:color w:val="00558C"/>
            <w:spacing w:val="-3"/>
            <w:sz w:val="28"/>
            <w:szCs w:val="28"/>
            <w:rPrChange w:id="1174" w:author="Alan Grant" w:date="2025-04-01T09:11:00Z">
              <w:rPr>
                <w:rFonts w:ascii="Calibri" w:eastAsia="Calibri" w:hAnsi="Calibri" w:cs="Calibri"/>
                <w:spacing w:val="25"/>
                <w:w w:val="101"/>
              </w:rPr>
            </w:rPrChange>
          </w:rPr>
          <w:delText xml:space="preserve"> </w:delText>
        </w:r>
        <w:r w:rsidRPr="009E3C77" w:rsidDel="00B362DC">
          <w:rPr>
            <w:rFonts w:ascii="Calibri" w:eastAsia="Calibri" w:hAnsi="Calibri" w:cs="Calibri"/>
            <w:b/>
            <w:bCs/>
            <w:color w:val="00558C"/>
            <w:spacing w:val="-3"/>
            <w:sz w:val="28"/>
            <w:szCs w:val="28"/>
            <w:rPrChange w:id="1175" w:author="Alan Grant" w:date="2025-04-01T09:11:00Z">
              <w:rPr>
                <w:rFonts w:ascii="Calibri" w:eastAsia="Calibri" w:hAnsi="Calibri" w:cs="Calibri"/>
                <w:spacing w:val="-1"/>
              </w:rPr>
            </w:rPrChange>
          </w:rPr>
          <w:delText>be</w:delText>
        </w:r>
        <w:r w:rsidRPr="009E3C77" w:rsidDel="00B362DC">
          <w:rPr>
            <w:rFonts w:ascii="Calibri" w:eastAsia="Calibri" w:hAnsi="Calibri" w:cs="Calibri"/>
            <w:b/>
            <w:bCs/>
            <w:color w:val="00558C"/>
            <w:spacing w:val="-3"/>
            <w:sz w:val="28"/>
            <w:szCs w:val="28"/>
            <w:rPrChange w:id="1176" w:author="Alan Grant" w:date="2025-04-01T09:11:00Z">
              <w:rPr>
                <w:rFonts w:ascii="Calibri" w:eastAsia="Calibri" w:hAnsi="Calibri" w:cs="Calibri"/>
                <w:spacing w:val="24"/>
              </w:rPr>
            </w:rPrChange>
          </w:rPr>
          <w:delText xml:space="preserve"> </w:delText>
        </w:r>
        <w:r w:rsidRPr="009E3C77" w:rsidDel="00B362DC">
          <w:rPr>
            <w:rFonts w:ascii="Calibri" w:eastAsia="Calibri" w:hAnsi="Calibri" w:cs="Calibri"/>
            <w:b/>
            <w:bCs/>
            <w:color w:val="00558C"/>
            <w:spacing w:val="-3"/>
            <w:sz w:val="28"/>
            <w:szCs w:val="28"/>
            <w:rPrChange w:id="1177" w:author="Alan Grant" w:date="2025-04-01T09:11:00Z">
              <w:rPr>
                <w:rFonts w:ascii="Calibri" w:eastAsia="Calibri" w:hAnsi="Calibri" w:cs="Calibri"/>
                <w:spacing w:val="-1"/>
              </w:rPr>
            </w:rPrChange>
          </w:rPr>
          <w:delText>unacceptable to</w:delText>
        </w:r>
        <w:r w:rsidRPr="009E3C77" w:rsidDel="00B362DC">
          <w:rPr>
            <w:rFonts w:ascii="Calibri" w:eastAsia="Calibri" w:hAnsi="Calibri" w:cs="Calibri"/>
            <w:b/>
            <w:bCs/>
            <w:color w:val="00558C"/>
            <w:spacing w:val="-3"/>
            <w:sz w:val="28"/>
            <w:szCs w:val="28"/>
            <w:rPrChange w:id="1178" w:author="Alan Grant" w:date="2025-04-01T09:11:00Z">
              <w:rPr>
                <w:rFonts w:ascii="Calibri" w:eastAsia="Calibri" w:hAnsi="Calibri" w:cs="Calibri"/>
                <w:spacing w:val="25"/>
                <w:w w:val="101"/>
              </w:rPr>
            </w:rPrChange>
          </w:rPr>
          <w:delText xml:space="preserve"> </w:delText>
        </w:r>
        <w:r w:rsidRPr="009E3C77" w:rsidDel="00B362DC">
          <w:rPr>
            <w:rFonts w:ascii="Calibri" w:eastAsia="Calibri" w:hAnsi="Calibri" w:cs="Calibri"/>
            <w:b/>
            <w:bCs/>
            <w:color w:val="00558C"/>
            <w:spacing w:val="-3"/>
            <w:sz w:val="28"/>
            <w:szCs w:val="28"/>
            <w:rPrChange w:id="1179" w:author="Alan Grant" w:date="2025-04-01T09:11:00Z">
              <w:rPr>
                <w:rFonts w:ascii="Calibri" w:eastAsia="Calibri" w:hAnsi="Calibri" w:cs="Calibri"/>
                <w:spacing w:val="-1"/>
              </w:rPr>
            </w:rPrChange>
          </w:rPr>
          <w:delText>radar</w:delText>
        </w:r>
        <w:r w:rsidRPr="009E3C77" w:rsidDel="00B362DC">
          <w:rPr>
            <w:rFonts w:ascii="Calibri" w:eastAsia="Calibri" w:hAnsi="Calibri" w:cs="Calibri"/>
            <w:b/>
            <w:bCs/>
            <w:color w:val="00558C"/>
            <w:spacing w:val="-3"/>
            <w:sz w:val="28"/>
            <w:szCs w:val="28"/>
            <w:rPrChange w:id="1180" w:author="Alan Grant" w:date="2025-04-01T09:11:00Z">
              <w:rPr>
                <w:rFonts w:ascii="Calibri" w:eastAsia="Calibri" w:hAnsi="Calibri" w:cs="Calibri"/>
                <w:spacing w:val="24"/>
                <w:w w:val="101"/>
              </w:rPr>
            </w:rPrChange>
          </w:rPr>
          <w:delText xml:space="preserve"> </w:delText>
        </w:r>
        <w:r w:rsidRPr="009E3C77" w:rsidDel="00B362DC">
          <w:rPr>
            <w:rFonts w:ascii="Calibri" w:eastAsia="Calibri" w:hAnsi="Calibri" w:cs="Calibri"/>
            <w:b/>
            <w:bCs/>
            <w:color w:val="00558C"/>
            <w:spacing w:val="-3"/>
            <w:sz w:val="28"/>
            <w:szCs w:val="28"/>
            <w:rPrChange w:id="1181" w:author="Alan Grant" w:date="2025-04-01T09:11:00Z">
              <w:rPr>
                <w:rFonts w:ascii="Calibri" w:eastAsia="Calibri" w:hAnsi="Calibri" w:cs="Calibri"/>
                <w:spacing w:val="-1"/>
              </w:rPr>
            </w:rPrChange>
          </w:rPr>
          <w:delText>manufacturers.  The</w:delText>
        </w:r>
        <w:r w:rsidRPr="009E3C77" w:rsidDel="00B362DC">
          <w:rPr>
            <w:rFonts w:ascii="Calibri" w:eastAsia="Calibri" w:hAnsi="Calibri" w:cs="Calibri"/>
            <w:b/>
            <w:bCs/>
            <w:color w:val="00558C"/>
            <w:spacing w:val="-3"/>
            <w:sz w:val="28"/>
            <w:szCs w:val="28"/>
            <w:rPrChange w:id="1182" w:author="Alan Grant" w:date="2025-04-01T09:11:00Z">
              <w:rPr>
                <w:rFonts w:ascii="Calibri" w:eastAsia="Calibri" w:hAnsi="Calibri" w:cs="Calibri"/>
                <w:spacing w:val="18"/>
                <w:w w:val="101"/>
              </w:rPr>
            </w:rPrChange>
          </w:rPr>
          <w:delText xml:space="preserve"> </w:delText>
        </w:r>
        <w:r w:rsidRPr="009E3C77" w:rsidDel="00B362DC">
          <w:rPr>
            <w:rFonts w:ascii="Calibri" w:eastAsia="Calibri" w:hAnsi="Calibri" w:cs="Calibri"/>
            <w:b/>
            <w:bCs/>
            <w:color w:val="00558C"/>
            <w:spacing w:val="-3"/>
            <w:sz w:val="28"/>
            <w:szCs w:val="28"/>
            <w:rPrChange w:id="1183" w:author="Alan Grant" w:date="2025-04-01T09:11:00Z">
              <w:rPr>
                <w:rFonts w:ascii="Calibri" w:eastAsia="Calibri" w:hAnsi="Calibri" w:cs="Calibri"/>
                <w:spacing w:val="-1"/>
              </w:rPr>
            </w:rPrChange>
          </w:rPr>
          <w:delText>distance</w:delText>
        </w:r>
        <w:r w:rsidRPr="009E3C77" w:rsidDel="00B362DC">
          <w:rPr>
            <w:rFonts w:ascii="Calibri" w:eastAsia="Calibri" w:hAnsi="Calibri" w:cs="Calibri"/>
            <w:b/>
            <w:bCs/>
            <w:color w:val="00558C"/>
            <w:spacing w:val="-3"/>
            <w:sz w:val="28"/>
            <w:szCs w:val="28"/>
            <w:rPrChange w:id="1184" w:author="Alan Grant" w:date="2025-04-01T09:11:00Z">
              <w:rPr>
                <w:rFonts w:ascii="Calibri" w:eastAsia="Calibri" w:hAnsi="Calibri" w:cs="Calibri"/>
                <w:spacing w:val="18"/>
                <w:w w:val="101"/>
              </w:rPr>
            </w:rPrChange>
          </w:rPr>
          <w:delText xml:space="preserve"> </w:delText>
        </w:r>
        <w:r w:rsidRPr="009E3C77" w:rsidDel="00B362DC">
          <w:rPr>
            <w:rFonts w:ascii="Calibri" w:eastAsia="Calibri" w:hAnsi="Calibri" w:cs="Calibri"/>
            <w:b/>
            <w:bCs/>
            <w:color w:val="00558C"/>
            <w:spacing w:val="-3"/>
            <w:sz w:val="28"/>
            <w:szCs w:val="28"/>
            <w:rPrChange w:id="1185" w:author="Alan Grant" w:date="2025-04-01T09:11:00Z">
              <w:rPr>
                <w:rFonts w:ascii="Calibri" w:eastAsia="Calibri" w:hAnsi="Calibri" w:cs="Calibri"/>
                <w:spacing w:val="-2"/>
              </w:rPr>
            </w:rPrChange>
          </w:rPr>
          <w:delText>at</w:delText>
        </w:r>
        <w:r w:rsidRPr="009E3C77" w:rsidDel="00B362DC">
          <w:rPr>
            <w:rFonts w:ascii="Calibri" w:eastAsia="Calibri" w:hAnsi="Calibri" w:cs="Calibri"/>
            <w:b/>
            <w:bCs/>
            <w:color w:val="00558C"/>
            <w:spacing w:val="-3"/>
            <w:sz w:val="28"/>
            <w:szCs w:val="28"/>
            <w:rPrChange w:id="1186"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1187" w:author="Alan Grant" w:date="2025-04-01T09:11:00Z">
              <w:rPr>
                <w:rFonts w:ascii="Calibri" w:eastAsia="Calibri" w:hAnsi="Calibri" w:cs="Calibri"/>
                <w:spacing w:val="-2"/>
              </w:rPr>
            </w:rPrChange>
          </w:rPr>
          <w:delText>which</w:delText>
        </w:r>
        <w:r w:rsidRPr="009E3C77" w:rsidDel="00B362DC">
          <w:rPr>
            <w:rFonts w:ascii="Calibri" w:eastAsia="Calibri" w:hAnsi="Calibri" w:cs="Calibri"/>
            <w:b/>
            <w:bCs/>
            <w:color w:val="00558C"/>
            <w:spacing w:val="-3"/>
            <w:sz w:val="28"/>
            <w:szCs w:val="28"/>
            <w:rPrChange w:id="1188" w:author="Alan Grant" w:date="2025-04-01T09:11:00Z">
              <w:rPr>
                <w:rFonts w:ascii="Calibri" w:eastAsia="Calibri" w:hAnsi="Calibri" w:cs="Calibri"/>
                <w:spacing w:val="16"/>
                <w:w w:val="101"/>
              </w:rPr>
            </w:rPrChange>
          </w:rPr>
          <w:delText xml:space="preserve"> </w:delText>
        </w:r>
        <w:r w:rsidRPr="009E3C77" w:rsidDel="00B362DC">
          <w:rPr>
            <w:rFonts w:ascii="Calibri" w:eastAsia="Calibri" w:hAnsi="Calibri" w:cs="Calibri"/>
            <w:b/>
            <w:bCs/>
            <w:color w:val="00558C"/>
            <w:spacing w:val="-3"/>
            <w:sz w:val="28"/>
            <w:szCs w:val="28"/>
            <w:rPrChange w:id="1189" w:author="Alan Grant" w:date="2025-04-01T09:11:00Z">
              <w:rPr>
                <w:rFonts w:ascii="Calibri" w:eastAsia="Calibri" w:hAnsi="Calibri" w:cs="Calibri"/>
                <w:spacing w:val="-2"/>
              </w:rPr>
            </w:rPrChange>
          </w:rPr>
          <w:delText>such</w:delText>
        </w:r>
        <w:r w:rsidRPr="009E3C77" w:rsidDel="00B362DC">
          <w:rPr>
            <w:rFonts w:ascii="Calibri" w:eastAsia="Calibri" w:hAnsi="Calibri" w:cs="Calibri"/>
            <w:b/>
            <w:bCs/>
            <w:color w:val="00558C"/>
            <w:spacing w:val="-3"/>
            <w:sz w:val="28"/>
            <w:szCs w:val="28"/>
            <w:rPrChange w:id="1190" w:author="Alan Grant" w:date="2025-04-01T09:11:00Z">
              <w:rPr>
                <w:rFonts w:ascii="Calibri" w:eastAsia="Calibri" w:hAnsi="Calibri" w:cs="Calibri"/>
                <w:spacing w:val="24"/>
              </w:rPr>
            </w:rPrChange>
          </w:rPr>
          <w:delText xml:space="preserve"> </w:delText>
        </w:r>
        <w:r w:rsidRPr="009E3C77" w:rsidDel="00B362DC">
          <w:rPr>
            <w:rFonts w:ascii="Calibri" w:eastAsia="Calibri" w:hAnsi="Calibri" w:cs="Calibri"/>
            <w:b/>
            <w:bCs/>
            <w:color w:val="00558C"/>
            <w:spacing w:val="-3"/>
            <w:sz w:val="28"/>
            <w:szCs w:val="28"/>
            <w:rPrChange w:id="1191" w:author="Alan Grant" w:date="2025-04-01T09:11:00Z">
              <w:rPr>
                <w:rFonts w:ascii="Calibri" w:eastAsia="Calibri" w:hAnsi="Calibri" w:cs="Calibri"/>
                <w:spacing w:val="-2"/>
              </w:rPr>
            </w:rPrChange>
          </w:rPr>
          <w:delText>radars</w:delText>
        </w:r>
        <w:r w:rsidRPr="009E3C77" w:rsidDel="00B362DC">
          <w:rPr>
            <w:rFonts w:ascii="Calibri" w:eastAsia="Calibri" w:hAnsi="Calibri" w:cs="Calibri"/>
            <w:b/>
            <w:bCs/>
            <w:color w:val="00558C"/>
            <w:spacing w:val="-3"/>
            <w:sz w:val="28"/>
            <w:szCs w:val="28"/>
            <w:rPrChange w:id="1192"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1193" w:author="Alan Grant" w:date="2025-04-01T09:11:00Z">
              <w:rPr>
                <w:rFonts w:ascii="Calibri" w:eastAsia="Calibri" w:hAnsi="Calibri" w:cs="Calibri"/>
                <w:spacing w:val="-2"/>
              </w:rPr>
            </w:rPrChange>
          </w:rPr>
          <w:delText>can</w:delText>
        </w:r>
        <w:r w:rsidRPr="009E3C77" w:rsidDel="00B362DC">
          <w:rPr>
            <w:rFonts w:ascii="Calibri" w:eastAsia="Calibri" w:hAnsi="Calibri" w:cs="Calibri"/>
            <w:b/>
            <w:bCs/>
            <w:color w:val="00558C"/>
            <w:spacing w:val="-3"/>
            <w:sz w:val="28"/>
            <w:szCs w:val="28"/>
            <w:rPrChange w:id="1194"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195" w:author="Alan Grant" w:date="2025-04-01T09:11:00Z">
              <w:rPr>
                <w:rFonts w:ascii="Calibri" w:eastAsia="Calibri" w:hAnsi="Calibri" w:cs="Calibri"/>
                <w:spacing w:val="-2"/>
              </w:rPr>
            </w:rPrChange>
          </w:rPr>
          <w:delText>potentially trigger a</w:delText>
        </w:r>
        <w:r w:rsidRPr="009E3C77" w:rsidDel="00B362DC">
          <w:rPr>
            <w:rFonts w:ascii="Calibri" w:eastAsia="Calibri" w:hAnsi="Calibri" w:cs="Calibri"/>
            <w:b/>
            <w:bCs/>
            <w:color w:val="00558C"/>
            <w:spacing w:val="-3"/>
            <w:sz w:val="28"/>
            <w:szCs w:val="28"/>
            <w:rPrChange w:id="1196" w:author="Alan Grant" w:date="2025-04-01T09:11:00Z">
              <w:rPr>
                <w:rFonts w:ascii="Calibri" w:eastAsia="Calibri" w:hAnsi="Calibri" w:cs="Calibri"/>
                <w:spacing w:val="30"/>
              </w:rPr>
            </w:rPrChange>
          </w:rPr>
          <w:delText xml:space="preserve"> </w:delText>
        </w:r>
        <w:r w:rsidRPr="009E3C77" w:rsidDel="00B362DC">
          <w:rPr>
            <w:rFonts w:ascii="Calibri" w:eastAsia="Calibri" w:hAnsi="Calibri" w:cs="Calibri"/>
            <w:b/>
            <w:bCs/>
            <w:color w:val="00558C"/>
            <w:spacing w:val="-3"/>
            <w:sz w:val="28"/>
            <w:szCs w:val="28"/>
            <w:rPrChange w:id="1197" w:author="Alan Grant" w:date="2025-04-01T09:11:00Z">
              <w:rPr>
                <w:rFonts w:ascii="Calibri" w:eastAsia="Calibri" w:hAnsi="Calibri" w:cs="Calibri"/>
                <w:spacing w:val="-2"/>
              </w:rPr>
            </w:rPrChange>
          </w:rPr>
          <w:delText>Racon depends on the</w:delText>
        </w:r>
        <w:r w:rsidRPr="009E3C77" w:rsidDel="00B362DC">
          <w:rPr>
            <w:rFonts w:ascii="Calibri" w:eastAsia="Calibri" w:hAnsi="Calibri" w:cs="Calibri"/>
            <w:b/>
            <w:bCs/>
            <w:color w:val="00558C"/>
            <w:spacing w:val="-3"/>
            <w:sz w:val="28"/>
            <w:szCs w:val="28"/>
            <w:rPrChange w:id="1198" w:author="Alan Grant" w:date="2025-04-01T09:11:00Z">
              <w:rPr>
                <w:rFonts w:ascii="Calibri" w:eastAsia="Calibri" w:hAnsi="Calibri" w:cs="Calibri"/>
                <w:spacing w:val="15"/>
              </w:rPr>
            </w:rPrChange>
          </w:rPr>
          <w:delText xml:space="preserve"> </w:delText>
        </w:r>
        <w:r w:rsidRPr="009E3C77" w:rsidDel="00B362DC">
          <w:rPr>
            <w:rFonts w:ascii="Calibri" w:eastAsia="Calibri" w:hAnsi="Calibri" w:cs="Calibri"/>
            <w:b/>
            <w:bCs/>
            <w:color w:val="00558C"/>
            <w:spacing w:val="-3"/>
            <w:sz w:val="28"/>
            <w:szCs w:val="28"/>
            <w:rPrChange w:id="1199" w:author="Alan Grant" w:date="2025-04-01T09:11:00Z">
              <w:rPr>
                <w:rFonts w:ascii="Calibri" w:eastAsia="Calibri" w:hAnsi="Calibri" w:cs="Calibri"/>
                <w:spacing w:val="-2"/>
              </w:rPr>
            </w:rPrChange>
          </w:rPr>
          <w:delText>peak</w:delText>
        </w:r>
        <w:r w:rsidRPr="009E3C77" w:rsidDel="00B362DC">
          <w:rPr>
            <w:rFonts w:ascii="Calibri" w:eastAsia="Calibri" w:hAnsi="Calibri" w:cs="Calibri"/>
            <w:b/>
            <w:bCs/>
            <w:color w:val="00558C"/>
            <w:spacing w:val="-3"/>
            <w:sz w:val="28"/>
            <w:szCs w:val="28"/>
            <w:rPrChange w:id="1200"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1201" w:author="Alan Grant" w:date="2025-04-01T09:11:00Z">
              <w:rPr>
                <w:rFonts w:ascii="Calibri" w:eastAsia="Calibri" w:hAnsi="Calibri" w:cs="Calibri"/>
                <w:spacing w:val="-2"/>
              </w:rPr>
            </w:rPrChange>
          </w:rPr>
          <w:delText>power of the</w:delText>
        </w:r>
        <w:r w:rsidRPr="009E3C77" w:rsidDel="00B362DC">
          <w:rPr>
            <w:rFonts w:ascii="Calibri" w:eastAsia="Calibri" w:hAnsi="Calibri" w:cs="Calibri"/>
            <w:b/>
            <w:bCs/>
            <w:color w:val="00558C"/>
            <w:spacing w:val="-3"/>
            <w:sz w:val="28"/>
            <w:szCs w:val="28"/>
            <w:rPrChange w:id="1202" w:author="Alan Grant" w:date="2025-04-01T09:11:00Z">
              <w:rPr>
                <w:rFonts w:ascii="Calibri" w:eastAsia="Calibri" w:hAnsi="Calibri" w:cs="Calibri"/>
                <w:spacing w:val="15"/>
                <w:w w:val="101"/>
              </w:rPr>
            </w:rPrChange>
          </w:rPr>
          <w:delText xml:space="preserve"> </w:delText>
        </w:r>
        <w:r w:rsidRPr="009E3C77" w:rsidDel="00B362DC">
          <w:rPr>
            <w:rFonts w:ascii="Calibri" w:eastAsia="Calibri" w:hAnsi="Calibri" w:cs="Calibri"/>
            <w:b/>
            <w:bCs/>
            <w:color w:val="00558C"/>
            <w:spacing w:val="-3"/>
            <w:sz w:val="28"/>
            <w:szCs w:val="28"/>
            <w:rPrChange w:id="1203" w:author="Alan Grant" w:date="2025-04-01T09:11:00Z">
              <w:rPr>
                <w:rFonts w:ascii="Calibri" w:eastAsia="Calibri" w:hAnsi="Calibri" w:cs="Calibri"/>
                <w:spacing w:val="-2"/>
              </w:rPr>
            </w:rPrChange>
          </w:rPr>
          <w:delText>pulse.</w:delText>
        </w:r>
        <w:r w:rsidRPr="009E3C77" w:rsidDel="00B362DC">
          <w:rPr>
            <w:rFonts w:ascii="Calibri" w:eastAsia="Calibri" w:hAnsi="Calibri" w:cs="Calibri"/>
            <w:b/>
            <w:bCs/>
            <w:color w:val="00558C"/>
            <w:spacing w:val="-3"/>
            <w:sz w:val="28"/>
            <w:szCs w:val="28"/>
            <w:rPrChange w:id="1204" w:author="Alan Grant" w:date="2025-04-01T09:11:00Z">
              <w:rPr>
                <w:rFonts w:ascii="Calibri" w:eastAsia="Calibri" w:hAnsi="Calibri" w:cs="Calibri"/>
                <w:spacing w:val="8"/>
              </w:rPr>
            </w:rPrChange>
          </w:rPr>
          <w:delText xml:space="preserve">  </w:delText>
        </w:r>
        <w:r w:rsidRPr="009E3C77" w:rsidDel="00B362DC">
          <w:rPr>
            <w:rFonts w:ascii="Calibri" w:eastAsia="Calibri" w:hAnsi="Calibri" w:cs="Calibri"/>
            <w:b/>
            <w:bCs/>
            <w:color w:val="00558C"/>
            <w:spacing w:val="-3"/>
            <w:sz w:val="28"/>
            <w:szCs w:val="28"/>
            <w:rPrChange w:id="1205" w:author="Alan Grant" w:date="2025-04-01T09:11:00Z">
              <w:rPr>
                <w:rFonts w:ascii="Calibri" w:eastAsia="Calibri" w:hAnsi="Calibri" w:cs="Calibri"/>
                <w:spacing w:val="-2"/>
              </w:rPr>
            </w:rPrChange>
          </w:rPr>
          <w:delText>Furthermore,</w:delText>
        </w:r>
        <w:r w:rsidRPr="009E3C77" w:rsidDel="00B362DC">
          <w:rPr>
            <w:rFonts w:ascii="Calibri" w:eastAsia="Calibri" w:hAnsi="Calibri" w:cs="Calibri"/>
            <w:b/>
            <w:bCs/>
            <w:color w:val="00558C"/>
            <w:spacing w:val="-3"/>
            <w:sz w:val="28"/>
            <w:szCs w:val="28"/>
            <w:rPrChange w:id="1206"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1207" w:author="Alan Grant" w:date="2025-04-01T09:11:00Z">
              <w:rPr>
                <w:rFonts w:ascii="Calibri" w:eastAsia="Calibri" w:hAnsi="Calibri" w:cs="Calibri"/>
                <w:spacing w:val="-2"/>
              </w:rPr>
            </w:rPrChange>
          </w:rPr>
          <w:delText>an</w:delText>
        </w:r>
        <w:r w:rsidRPr="009E3C77" w:rsidDel="00B362DC">
          <w:rPr>
            <w:rFonts w:ascii="Calibri" w:eastAsia="Calibri" w:hAnsi="Calibri" w:cs="Calibri"/>
            <w:b/>
            <w:bCs/>
            <w:color w:val="00558C"/>
            <w:spacing w:val="-3"/>
            <w:sz w:val="28"/>
            <w:szCs w:val="28"/>
            <w:rPrChange w:id="1208" w:author="Alan Grant" w:date="2025-04-01T09:11:00Z">
              <w:rPr>
                <w:rFonts w:ascii="Calibri" w:eastAsia="Calibri" w:hAnsi="Calibri" w:cs="Calibri"/>
                <w:spacing w:val="16"/>
                <w:w w:val="101"/>
              </w:rPr>
            </w:rPrChange>
          </w:rPr>
          <w:delText xml:space="preserve"> </w:delText>
        </w:r>
        <w:r w:rsidRPr="009E3C77" w:rsidDel="00B362DC">
          <w:rPr>
            <w:rFonts w:ascii="Calibri" w:eastAsia="Calibri" w:hAnsi="Calibri" w:cs="Calibri"/>
            <w:b/>
            <w:bCs/>
            <w:color w:val="00558C"/>
            <w:spacing w:val="-3"/>
            <w:sz w:val="28"/>
            <w:szCs w:val="28"/>
            <w:rPrChange w:id="1209" w:author="Alan Grant" w:date="2025-04-01T09:11:00Z">
              <w:rPr>
                <w:rFonts w:ascii="Calibri" w:eastAsia="Calibri" w:hAnsi="Calibri" w:cs="Calibri"/>
                <w:spacing w:val="-2"/>
              </w:rPr>
            </w:rPrChange>
          </w:rPr>
          <w:delText>NT</w:delText>
        </w:r>
        <w:r w:rsidRPr="009E3C77" w:rsidDel="00B362DC">
          <w:rPr>
            <w:rFonts w:ascii="Calibri" w:eastAsia="Calibri" w:hAnsi="Calibri" w:cs="Calibri"/>
            <w:b/>
            <w:bCs/>
            <w:color w:val="00558C"/>
            <w:spacing w:val="-3"/>
            <w:sz w:val="28"/>
            <w:szCs w:val="28"/>
            <w:rPrChange w:id="1210"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1211" w:author="Alan Grant" w:date="2025-04-01T09:11:00Z">
              <w:rPr>
                <w:rFonts w:ascii="Calibri" w:eastAsia="Calibri" w:hAnsi="Calibri" w:cs="Calibri"/>
                <w:spacing w:val="-2"/>
              </w:rPr>
            </w:rPrChange>
          </w:rPr>
          <w:delText>radar</w:delText>
        </w:r>
        <w:r w:rsidRPr="009E3C77" w:rsidDel="00B362DC">
          <w:rPr>
            <w:rFonts w:ascii="Calibri" w:eastAsia="Calibri" w:hAnsi="Calibri" w:cs="Calibri"/>
            <w:b/>
            <w:bCs/>
            <w:color w:val="00558C"/>
            <w:spacing w:val="-3"/>
            <w:sz w:val="28"/>
            <w:szCs w:val="28"/>
            <w:rPrChange w:id="1212" w:author="Alan Grant" w:date="2025-04-01T09:11:00Z">
              <w:rPr>
                <w:rFonts w:ascii="Calibri" w:eastAsia="Calibri" w:hAnsi="Calibri" w:cs="Calibri"/>
                <w:spacing w:val="7"/>
              </w:rPr>
            </w:rPrChange>
          </w:rPr>
          <w:delText xml:space="preserve"> </w:delText>
        </w:r>
        <w:r w:rsidRPr="009E3C77" w:rsidDel="00B362DC">
          <w:rPr>
            <w:rFonts w:ascii="Calibri" w:eastAsia="Calibri" w:hAnsi="Calibri" w:cs="Calibri"/>
            <w:b/>
            <w:bCs/>
            <w:color w:val="00558C"/>
            <w:spacing w:val="-3"/>
            <w:sz w:val="28"/>
            <w:szCs w:val="28"/>
            <w:rPrChange w:id="1213" w:author="Alan Grant" w:date="2025-04-01T09:11:00Z">
              <w:rPr>
                <w:rFonts w:ascii="Calibri" w:eastAsia="Calibri" w:hAnsi="Calibri" w:cs="Calibri"/>
                <w:spacing w:val="-2"/>
              </w:rPr>
            </w:rPrChange>
          </w:rPr>
          <w:delText>can</w:delText>
        </w:r>
        <w:r w:rsidRPr="009E3C77" w:rsidDel="00B362DC">
          <w:rPr>
            <w:rFonts w:ascii="Calibri" w:eastAsia="Calibri" w:hAnsi="Calibri" w:cs="Calibri"/>
            <w:b/>
            <w:bCs/>
            <w:color w:val="00558C"/>
            <w:spacing w:val="-3"/>
            <w:sz w:val="28"/>
            <w:szCs w:val="28"/>
            <w:rPrChange w:id="1214" w:author="Alan Grant" w:date="2025-04-01T09:11:00Z">
              <w:rPr>
                <w:rFonts w:ascii="Calibri" w:eastAsia="Calibri" w:hAnsi="Calibri" w:cs="Calibri"/>
                <w:spacing w:val="14"/>
                <w:w w:val="101"/>
              </w:rPr>
            </w:rPrChange>
          </w:rPr>
          <w:delText xml:space="preserve"> </w:delText>
        </w:r>
        <w:r w:rsidRPr="009E3C77" w:rsidDel="00B362DC">
          <w:rPr>
            <w:rFonts w:ascii="Calibri" w:eastAsia="Calibri" w:hAnsi="Calibri" w:cs="Calibri"/>
            <w:b/>
            <w:bCs/>
            <w:color w:val="00558C"/>
            <w:spacing w:val="-3"/>
            <w:sz w:val="28"/>
            <w:szCs w:val="28"/>
            <w:rPrChange w:id="1215" w:author="Alan Grant" w:date="2025-04-01T09:11:00Z">
              <w:rPr>
                <w:rFonts w:ascii="Calibri" w:eastAsia="Calibri" w:hAnsi="Calibri" w:cs="Calibri"/>
                <w:spacing w:val="-2"/>
              </w:rPr>
            </w:rPrChange>
          </w:rPr>
          <w:delText>be</w:delText>
        </w:r>
        <w:r w:rsidRPr="009E3C77" w:rsidDel="00B362DC">
          <w:rPr>
            <w:rFonts w:ascii="Calibri" w:eastAsia="Calibri" w:hAnsi="Calibri" w:cs="Calibri"/>
            <w:b/>
            <w:bCs/>
            <w:color w:val="00558C"/>
            <w:spacing w:val="-3"/>
            <w:sz w:val="28"/>
            <w:szCs w:val="28"/>
            <w:rPrChange w:id="1216" w:author="Alan Grant" w:date="2025-04-01T09:11:00Z">
              <w:rPr>
                <w:rFonts w:ascii="Calibri" w:eastAsia="Calibri" w:hAnsi="Calibri" w:cs="Calibri"/>
                <w:spacing w:val="9"/>
              </w:rPr>
            </w:rPrChange>
          </w:rPr>
          <w:delText xml:space="preserve"> </w:delText>
        </w:r>
        <w:r w:rsidRPr="009E3C77" w:rsidDel="00B362DC">
          <w:rPr>
            <w:rFonts w:ascii="Calibri" w:eastAsia="Calibri" w:hAnsi="Calibri" w:cs="Calibri"/>
            <w:b/>
            <w:bCs/>
            <w:color w:val="00558C"/>
            <w:spacing w:val="-3"/>
            <w:sz w:val="28"/>
            <w:szCs w:val="28"/>
            <w:rPrChange w:id="1217" w:author="Alan Grant" w:date="2025-04-01T09:11:00Z">
              <w:rPr>
                <w:rFonts w:ascii="Calibri" w:eastAsia="Calibri" w:hAnsi="Calibri" w:cs="Calibri"/>
                <w:spacing w:val="-2"/>
              </w:rPr>
            </w:rPrChange>
          </w:rPr>
          <w:delText>designed</w:delText>
        </w:r>
        <w:r w:rsidRPr="009E3C77" w:rsidDel="00B362DC">
          <w:rPr>
            <w:rFonts w:ascii="Calibri" w:eastAsia="Calibri" w:hAnsi="Calibri" w:cs="Calibri"/>
            <w:b/>
            <w:bCs/>
            <w:color w:val="00558C"/>
            <w:spacing w:val="-3"/>
            <w:sz w:val="28"/>
            <w:szCs w:val="28"/>
            <w:rPrChange w:id="1218" w:author="Alan Grant" w:date="2025-04-01T09:11:00Z">
              <w:rPr>
                <w:rFonts w:ascii="Calibri" w:eastAsia="Calibri" w:hAnsi="Calibri" w:cs="Calibri"/>
                <w:spacing w:val="9"/>
              </w:rPr>
            </w:rPrChange>
          </w:rPr>
          <w:delText xml:space="preserve"> </w:delText>
        </w:r>
        <w:r w:rsidRPr="009E3C77" w:rsidDel="00B362DC">
          <w:rPr>
            <w:rFonts w:ascii="Calibri" w:eastAsia="Calibri" w:hAnsi="Calibri" w:cs="Calibri"/>
            <w:b/>
            <w:bCs/>
            <w:color w:val="00558C"/>
            <w:spacing w:val="-3"/>
            <w:sz w:val="28"/>
            <w:szCs w:val="28"/>
            <w:rPrChange w:id="1219" w:author="Alan Grant" w:date="2025-04-01T09:11:00Z">
              <w:rPr>
                <w:rFonts w:ascii="Calibri" w:eastAsia="Calibri" w:hAnsi="Calibri" w:cs="Calibri"/>
                <w:spacing w:val="-2"/>
              </w:rPr>
            </w:rPrChange>
          </w:rPr>
          <w:delText>so</w:delText>
        </w:r>
        <w:r w:rsidRPr="009E3C77" w:rsidDel="00B362DC">
          <w:rPr>
            <w:rFonts w:ascii="Calibri" w:eastAsia="Calibri" w:hAnsi="Calibri" w:cs="Calibri"/>
            <w:b/>
            <w:bCs/>
            <w:color w:val="00558C"/>
            <w:spacing w:val="-3"/>
            <w:sz w:val="28"/>
            <w:szCs w:val="28"/>
            <w:rPrChange w:id="1220"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221" w:author="Alan Grant" w:date="2025-04-01T09:11:00Z">
              <w:rPr>
                <w:rFonts w:ascii="Calibri" w:eastAsia="Calibri" w:hAnsi="Calibri" w:cs="Calibri"/>
                <w:spacing w:val="-2"/>
              </w:rPr>
            </w:rPrChange>
          </w:rPr>
          <w:delText>that</w:delText>
        </w:r>
        <w:r w:rsidRPr="009E3C77" w:rsidDel="00B362DC">
          <w:rPr>
            <w:rFonts w:ascii="Calibri" w:eastAsia="Calibri" w:hAnsi="Calibri" w:cs="Calibri"/>
            <w:b/>
            <w:bCs/>
            <w:color w:val="00558C"/>
            <w:spacing w:val="-3"/>
            <w:sz w:val="28"/>
            <w:szCs w:val="28"/>
            <w:rPrChange w:id="1222" w:author="Alan Grant" w:date="2025-04-01T09:11:00Z">
              <w:rPr>
                <w:rFonts w:ascii="Calibri" w:eastAsia="Calibri" w:hAnsi="Calibri" w:cs="Calibri"/>
                <w:spacing w:val="26"/>
              </w:rPr>
            </w:rPrChange>
          </w:rPr>
          <w:delText xml:space="preserve"> </w:delText>
        </w:r>
        <w:r w:rsidRPr="009E3C77" w:rsidDel="00B362DC">
          <w:rPr>
            <w:rFonts w:ascii="Calibri" w:eastAsia="Calibri" w:hAnsi="Calibri" w:cs="Calibri"/>
            <w:b/>
            <w:bCs/>
            <w:color w:val="00558C"/>
            <w:spacing w:val="-3"/>
            <w:sz w:val="28"/>
            <w:szCs w:val="28"/>
            <w:rPrChange w:id="1223" w:author="Alan Grant" w:date="2025-04-01T09:11:00Z">
              <w:rPr>
                <w:rFonts w:ascii="Calibri" w:eastAsia="Calibri" w:hAnsi="Calibri" w:cs="Calibri"/>
                <w:spacing w:val="-2"/>
              </w:rPr>
            </w:rPrChange>
          </w:rPr>
          <w:delText>it</w:delText>
        </w:r>
        <w:r w:rsidRPr="009E3C77" w:rsidDel="00B362DC">
          <w:rPr>
            <w:rFonts w:ascii="Calibri" w:eastAsia="Calibri" w:hAnsi="Calibri" w:cs="Calibri"/>
            <w:b/>
            <w:bCs/>
            <w:color w:val="00558C"/>
            <w:spacing w:val="-3"/>
            <w:sz w:val="28"/>
            <w:szCs w:val="28"/>
            <w:rPrChange w:id="1224" w:author="Alan Grant" w:date="2025-04-01T09:11:00Z">
              <w:rPr>
                <w:rFonts w:ascii="Calibri" w:eastAsia="Calibri" w:hAnsi="Calibri" w:cs="Calibri"/>
                <w:spacing w:val="14"/>
              </w:rPr>
            </w:rPrChange>
          </w:rPr>
          <w:delText xml:space="preserve"> </w:delText>
        </w:r>
        <w:r w:rsidRPr="009E3C77" w:rsidDel="00B362DC">
          <w:rPr>
            <w:rFonts w:ascii="Calibri" w:eastAsia="Calibri" w:hAnsi="Calibri" w:cs="Calibri"/>
            <w:b/>
            <w:bCs/>
            <w:color w:val="00558C"/>
            <w:spacing w:val="-3"/>
            <w:sz w:val="28"/>
            <w:szCs w:val="28"/>
            <w:rPrChange w:id="1225" w:author="Alan Grant" w:date="2025-04-01T09:11:00Z">
              <w:rPr>
                <w:rFonts w:ascii="Calibri" w:eastAsia="Calibri" w:hAnsi="Calibri" w:cs="Calibri"/>
                <w:spacing w:val="-2"/>
              </w:rPr>
            </w:rPrChange>
          </w:rPr>
          <w:delText>would</w:delText>
        </w:r>
        <w:r w:rsidRPr="009E3C77" w:rsidDel="00B362DC">
          <w:rPr>
            <w:rFonts w:ascii="Calibri" w:eastAsia="Calibri" w:hAnsi="Calibri" w:cs="Calibri"/>
            <w:b/>
            <w:bCs/>
            <w:color w:val="00558C"/>
            <w:spacing w:val="-3"/>
            <w:sz w:val="28"/>
            <w:szCs w:val="28"/>
            <w:rPrChange w:id="1226" w:author="Alan Grant" w:date="2025-04-01T09:11:00Z">
              <w:rPr>
                <w:rFonts w:ascii="Calibri" w:eastAsia="Calibri" w:hAnsi="Calibri" w:cs="Calibri"/>
                <w:spacing w:val="26"/>
              </w:rPr>
            </w:rPrChange>
          </w:rPr>
          <w:delText xml:space="preserve"> </w:delText>
        </w:r>
        <w:r w:rsidRPr="009E3C77" w:rsidDel="00B362DC">
          <w:rPr>
            <w:rFonts w:ascii="Calibri" w:eastAsia="Calibri" w:hAnsi="Calibri" w:cs="Calibri"/>
            <w:b/>
            <w:bCs/>
            <w:color w:val="00558C"/>
            <w:spacing w:val="-3"/>
            <w:sz w:val="28"/>
            <w:szCs w:val="28"/>
            <w:rPrChange w:id="1227" w:author="Alan Grant" w:date="2025-04-01T09:11:00Z">
              <w:rPr>
                <w:rFonts w:ascii="Calibri" w:eastAsia="Calibri" w:hAnsi="Calibri" w:cs="Calibri"/>
                <w:spacing w:val="-2"/>
              </w:rPr>
            </w:rPrChange>
          </w:rPr>
          <w:delText>properly</w:delText>
        </w:r>
        <w:r w:rsidRPr="009E3C77" w:rsidDel="00B362DC">
          <w:rPr>
            <w:rFonts w:ascii="Calibri" w:eastAsia="Calibri" w:hAnsi="Calibri" w:cs="Calibri"/>
            <w:b/>
            <w:bCs/>
            <w:color w:val="00558C"/>
            <w:spacing w:val="-3"/>
            <w:sz w:val="28"/>
            <w:szCs w:val="28"/>
            <w:rPrChange w:id="1228" w:author="Alan Grant" w:date="2025-04-01T09:11:00Z">
              <w:rPr>
                <w:rFonts w:ascii="Calibri" w:eastAsia="Calibri" w:hAnsi="Calibri" w:cs="Calibri"/>
                <w:spacing w:val="25"/>
                <w:w w:val="101"/>
              </w:rPr>
            </w:rPrChange>
          </w:rPr>
          <w:delText xml:space="preserve"> </w:delText>
        </w:r>
        <w:r w:rsidRPr="009E3C77" w:rsidDel="00B362DC">
          <w:rPr>
            <w:rFonts w:ascii="Calibri" w:eastAsia="Calibri" w:hAnsi="Calibri" w:cs="Calibri"/>
            <w:b/>
            <w:bCs/>
            <w:color w:val="00558C"/>
            <w:spacing w:val="-3"/>
            <w:sz w:val="28"/>
            <w:szCs w:val="28"/>
            <w:rPrChange w:id="1229" w:author="Alan Grant" w:date="2025-04-01T09:11:00Z">
              <w:rPr>
                <w:rFonts w:ascii="Calibri" w:eastAsia="Calibri" w:hAnsi="Calibri" w:cs="Calibri"/>
                <w:spacing w:val="-2"/>
              </w:rPr>
            </w:rPrChange>
          </w:rPr>
          <w:delText>process</w:delText>
        </w:r>
        <w:r w:rsidRPr="009E3C77" w:rsidDel="00B362DC">
          <w:rPr>
            <w:rFonts w:ascii="Calibri" w:eastAsia="Calibri" w:hAnsi="Calibri" w:cs="Calibri"/>
            <w:b/>
            <w:bCs/>
            <w:color w:val="00558C"/>
            <w:spacing w:val="-3"/>
            <w:sz w:val="28"/>
            <w:szCs w:val="28"/>
            <w:rPrChange w:id="1230" w:author="Alan Grant" w:date="2025-04-01T09:11:00Z">
              <w:rPr>
                <w:rFonts w:ascii="Calibri" w:eastAsia="Calibri" w:hAnsi="Calibri" w:cs="Calibri"/>
                <w:spacing w:val="20"/>
              </w:rPr>
            </w:rPrChange>
          </w:rPr>
          <w:delText xml:space="preserve"> </w:delText>
        </w:r>
        <w:r w:rsidRPr="009E3C77" w:rsidDel="00B362DC">
          <w:rPr>
            <w:rFonts w:ascii="Calibri" w:eastAsia="Calibri" w:hAnsi="Calibri" w:cs="Calibri"/>
            <w:b/>
            <w:bCs/>
            <w:color w:val="00558C"/>
            <w:spacing w:val="-3"/>
            <w:sz w:val="28"/>
            <w:szCs w:val="28"/>
            <w:rPrChange w:id="1231" w:author="Alan Grant" w:date="2025-04-01T09:11:00Z">
              <w:rPr>
                <w:rFonts w:ascii="Calibri" w:eastAsia="Calibri" w:hAnsi="Calibri" w:cs="Calibri"/>
                <w:spacing w:val="-2"/>
              </w:rPr>
            </w:rPrChange>
          </w:rPr>
          <w:delText>and</w:delText>
        </w:r>
        <w:r w:rsidRPr="009E3C77" w:rsidDel="00B362DC">
          <w:rPr>
            <w:rFonts w:ascii="Calibri" w:eastAsia="Calibri" w:hAnsi="Calibri" w:cs="Calibri"/>
            <w:b/>
            <w:bCs/>
            <w:color w:val="00558C"/>
            <w:spacing w:val="-3"/>
            <w:sz w:val="28"/>
            <w:szCs w:val="28"/>
            <w:rPrChange w:id="1232" w:author="Alan Grant" w:date="2025-04-01T09:11:00Z">
              <w:rPr>
                <w:rFonts w:ascii="Calibri" w:eastAsia="Calibri" w:hAnsi="Calibri" w:cs="Calibri"/>
                <w:spacing w:val="20"/>
              </w:rPr>
            </w:rPrChange>
          </w:rPr>
          <w:delText xml:space="preserve"> </w:delText>
        </w:r>
        <w:r w:rsidRPr="009E3C77" w:rsidDel="00B362DC">
          <w:rPr>
            <w:rFonts w:ascii="Calibri" w:eastAsia="Calibri" w:hAnsi="Calibri" w:cs="Calibri"/>
            <w:b/>
            <w:bCs/>
            <w:color w:val="00558C"/>
            <w:spacing w:val="-3"/>
            <w:sz w:val="28"/>
            <w:szCs w:val="28"/>
            <w:rPrChange w:id="1233" w:author="Alan Grant" w:date="2025-04-01T09:11:00Z">
              <w:rPr>
                <w:rFonts w:ascii="Calibri" w:eastAsia="Calibri" w:hAnsi="Calibri" w:cs="Calibri"/>
                <w:spacing w:val="-2"/>
              </w:rPr>
            </w:rPrChange>
          </w:rPr>
          <w:delText>display</w:delText>
        </w:r>
        <w:r w:rsidRPr="009E3C77" w:rsidDel="00B362DC">
          <w:rPr>
            <w:rFonts w:ascii="Calibri" w:eastAsia="Calibri" w:hAnsi="Calibri" w:cs="Calibri"/>
            <w:b/>
            <w:bCs/>
            <w:color w:val="00558C"/>
            <w:spacing w:val="-3"/>
            <w:sz w:val="28"/>
            <w:szCs w:val="28"/>
            <w:rPrChange w:id="1234" w:author="Alan Grant" w:date="2025-04-01T09:11:00Z">
              <w:rPr>
                <w:rFonts w:ascii="Calibri" w:eastAsia="Calibri" w:hAnsi="Calibri" w:cs="Calibri"/>
                <w:spacing w:val="12"/>
                <w:w w:val="101"/>
              </w:rPr>
            </w:rPrChange>
          </w:rPr>
          <w:delText xml:space="preserve"> </w:delText>
        </w:r>
        <w:r w:rsidRPr="009E3C77" w:rsidDel="00B362DC">
          <w:rPr>
            <w:rFonts w:ascii="Calibri" w:eastAsia="Calibri" w:hAnsi="Calibri" w:cs="Calibri"/>
            <w:b/>
            <w:bCs/>
            <w:color w:val="00558C"/>
            <w:spacing w:val="-3"/>
            <w:sz w:val="28"/>
            <w:szCs w:val="28"/>
            <w:rPrChange w:id="1235" w:author="Alan Grant" w:date="2025-04-01T09:11:00Z">
              <w:rPr>
                <w:rFonts w:ascii="Calibri" w:eastAsia="Calibri" w:hAnsi="Calibri" w:cs="Calibri"/>
                <w:spacing w:val="-2"/>
              </w:rPr>
            </w:rPrChange>
          </w:rPr>
          <w:delText>the</w:delText>
        </w:r>
        <w:r w:rsidRPr="009E3C77" w:rsidDel="00B362DC">
          <w:rPr>
            <w:rFonts w:ascii="Calibri" w:eastAsia="Calibri" w:hAnsi="Calibri" w:cs="Calibri"/>
            <w:b/>
            <w:bCs/>
            <w:color w:val="00558C"/>
            <w:spacing w:val="-3"/>
            <w:sz w:val="28"/>
            <w:szCs w:val="28"/>
            <w:rPrChange w:id="1236" w:author="Alan Grant" w:date="2025-04-01T09:11:00Z">
              <w:rPr>
                <w:rFonts w:ascii="Calibri" w:eastAsia="Calibri" w:hAnsi="Calibri" w:cs="Calibri"/>
                <w:spacing w:val="27"/>
              </w:rPr>
            </w:rPrChange>
          </w:rPr>
          <w:delText xml:space="preserve"> </w:delText>
        </w:r>
        <w:r w:rsidRPr="009E3C77" w:rsidDel="00B362DC">
          <w:rPr>
            <w:rFonts w:ascii="Calibri" w:eastAsia="Calibri" w:hAnsi="Calibri" w:cs="Calibri"/>
            <w:b/>
            <w:bCs/>
            <w:color w:val="00558C"/>
            <w:spacing w:val="-3"/>
            <w:sz w:val="28"/>
            <w:szCs w:val="28"/>
            <w:rPrChange w:id="1237" w:author="Alan Grant" w:date="2025-04-01T09:11:00Z">
              <w:rPr>
                <w:rFonts w:ascii="Calibri" w:eastAsia="Calibri" w:hAnsi="Calibri" w:cs="Calibri"/>
                <w:spacing w:val="-2"/>
              </w:rPr>
            </w:rPrChange>
          </w:rPr>
          <w:delText>received</w:delText>
        </w:r>
        <w:r w:rsidRPr="009E3C77" w:rsidDel="00B362DC">
          <w:rPr>
            <w:rFonts w:ascii="Calibri" w:eastAsia="Calibri" w:hAnsi="Calibri" w:cs="Calibri"/>
            <w:b/>
            <w:bCs/>
            <w:color w:val="00558C"/>
            <w:spacing w:val="-3"/>
            <w:sz w:val="28"/>
            <w:szCs w:val="28"/>
            <w:rPrChange w:id="1238" w:author="Alan Grant" w:date="2025-04-01T09:11:00Z">
              <w:rPr>
                <w:rFonts w:ascii="Calibri" w:eastAsia="Calibri" w:hAnsi="Calibri" w:cs="Calibri"/>
                <w:spacing w:val="26"/>
                <w:w w:val="101"/>
              </w:rPr>
            </w:rPrChange>
          </w:rPr>
          <w:delText xml:space="preserve"> </w:delText>
        </w:r>
        <w:r w:rsidRPr="009E3C77" w:rsidDel="00B362DC">
          <w:rPr>
            <w:rFonts w:ascii="Calibri" w:eastAsia="Calibri" w:hAnsi="Calibri" w:cs="Calibri"/>
            <w:b/>
            <w:bCs/>
            <w:color w:val="00558C"/>
            <w:spacing w:val="-3"/>
            <w:sz w:val="28"/>
            <w:szCs w:val="28"/>
            <w:rPrChange w:id="1239" w:author="Alan Grant" w:date="2025-04-01T09:11:00Z">
              <w:rPr>
                <w:rFonts w:ascii="Calibri" w:eastAsia="Calibri" w:hAnsi="Calibri" w:cs="Calibri"/>
                <w:spacing w:val="-2"/>
              </w:rPr>
            </w:rPrChange>
          </w:rPr>
          <w:delText>pulse</w:delText>
        </w:r>
        <w:r w:rsidRPr="009E3C77" w:rsidDel="00B362DC">
          <w:rPr>
            <w:rFonts w:ascii="Calibri" w:eastAsia="Calibri" w:hAnsi="Calibri" w:cs="Calibri"/>
            <w:b/>
            <w:bCs/>
            <w:color w:val="00558C"/>
            <w:spacing w:val="-3"/>
            <w:sz w:val="28"/>
            <w:szCs w:val="28"/>
            <w:rPrChange w:id="1240" w:author="Alan Grant" w:date="2025-04-01T09:11:00Z">
              <w:rPr>
                <w:rFonts w:ascii="Calibri" w:eastAsia="Calibri" w:hAnsi="Calibri" w:cs="Calibri"/>
                <w:spacing w:val="14"/>
                <w:w w:val="101"/>
              </w:rPr>
            </w:rPrChange>
          </w:rPr>
          <w:delText xml:space="preserve"> </w:delText>
        </w:r>
        <w:r w:rsidRPr="009E3C77" w:rsidDel="00B362DC">
          <w:rPr>
            <w:rFonts w:ascii="Calibri" w:eastAsia="Calibri" w:hAnsi="Calibri" w:cs="Calibri"/>
            <w:b/>
            <w:bCs/>
            <w:color w:val="00558C"/>
            <w:spacing w:val="-3"/>
            <w:sz w:val="28"/>
            <w:szCs w:val="28"/>
            <w:rPrChange w:id="1241" w:author="Alan Grant" w:date="2025-04-01T09:11:00Z">
              <w:rPr>
                <w:rFonts w:ascii="Calibri" w:eastAsia="Calibri" w:hAnsi="Calibri" w:cs="Calibri"/>
                <w:spacing w:val="-2"/>
              </w:rPr>
            </w:rPrChange>
          </w:rPr>
          <w:delText>from</w:delText>
        </w:r>
        <w:r w:rsidRPr="009E3C77" w:rsidDel="00B362DC">
          <w:rPr>
            <w:rFonts w:ascii="Calibri" w:eastAsia="Calibri" w:hAnsi="Calibri" w:cs="Calibri"/>
            <w:b/>
            <w:bCs/>
            <w:color w:val="00558C"/>
            <w:spacing w:val="-3"/>
            <w:sz w:val="28"/>
            <w:szCs w:val="28"/>
            <w:rPrChange w:id="1242" w:author="Alan Grant" w:date="2025-04-01T09:11:00Z">
              <w:rPr>
                <w:rFonts w:ascii="Calibri" w:eastAsia="Calibri" w:hAnsi="Calibri" w:cs="Calibri"/>
                <w:spacing w:val="15"/>
              </w:rPr>
            </w:rPrChange>
          </w:rPr>
          <w:delText xml:space="preserve"> </w:delText>
        </w:r>
        <w:r w:rsidRPr="009E3C77" w:rsidDel="00B362DC">
          <w:rPr>
            <w:rFonts w:ascii="Calibri" w:eastAsia="Calibri" w:hAnsi="Calibri" w:cs="Calibri"/>
            <w:b/>
            <w:bCs/>
            <w:color w:val="00558C"/>
            <w:spacing w:val="-3"/>
            <w:sz w:val="28"/>
            <w:szCs w:val="28"/>
            <w:rPrChange w:id="1243" w:author="Alan Grant" w:date="2025-04-01T09:11:00Z">
              <w:rPr>
                <w:rFonts w:ascii="Calibri" w:eastAsia="Calibri" w:hAnsi="Calibri" w:cs="Calibri"/>
                <w:spacing w:val="-2"/>
              </w:rPr>
            </w:rPrChange>
          </w:rPr>
          <w:delText>the</w:delText>
        </w:r>
        <w:r w:rsidRPr="009E3C77" w:rsidDel="00B362DC">
          <w:rPr>
            <w:rFonts w:ascii="Calibri" w:eastAsia="Calibri" w:hAnsi="Calibri" w:cs="Calibri"/>
            <w:b/>
            <w:bCs/>
            <w:color w:val="00558C"/>
            <w:spacing w:val="-3"/>
            <w:sz w:val="28"/>
            <w:szCs w:val="28"/>
            <w:rPrChange w:id="1244" w:author="Alan Grant" w:date="2025-04-01T09:11:00Z">
              <w:rPr>
                <w:rFonts w:ascii="Calibri" w:eastAsia="Calibri" w:hAnsi="Calibri" w:cs="Calibri"/>
                <w:spacing w:val="29"/>
                <w:w w:val="101"/>
              </w:rPr>
            </w:rPrChange>
          </w:rPr>
          <w:delText xml:space="preserve"> </w:delText>
        </w:r>
        <w:r w:rsidRPr="009E3C77" w:rsidDel="00B362DC">
          <w:rPr>
            <w:rFonts w:ascii="Calibri" w:eastAsia="Calibri" w:hAnsi="Calibri" w:cs="Calibri"/>
            <w:b/>
            <w:bCs/>
            <w:color w:val="00558C"/>
            <w:spacing w:val="-3"/>
            <w:sz w:val="28"/>
            <w:szCs w:val="28"/>
            <w:rPrChange w:id="1245" w:author="Alan Grant" w:date="2025-04-01T09:11:00Z">
              <w:rPr>
                <w:rFonts w:ascii="Calibri" w:eastAsia="Calibri" w:hAnsi="Calibri" w:cs="Calibri"/>
                <w:spacing w:val="-2"/>
              </w:rPr>
            </w:rPrChange>
          </w:rPr>
          <w:delText>Racon,</w:delText>
        </w:r>
        <w:r w:rsidRPr="009E3C77" w:rsidDel="00B362DC">
          <w:rPr>
            <w:rFonts w:ascii="Calibri" w:eastAsia="Calibri" w:hAnsi="Calibri" w:cs="Calibri"/>
            <w:b/>
            <w:bCs/>
            <w:color w:val="00558C"/>
            <w:spacing w:val="-3"/>
            <w:sz w:val="28"/>
            <w:szCs w:val="28"/>
            <w:rPrChange w:id="1246" w:author="Alan Grant" w:date="2025-04-01T09:11:00Z">
              <w:rPr>
                <w:rFonts w:ascii="Calibri" w:eastAsia="Calibri" w:hAnsi="Calibri" w:cs="Calibri"/>
                <w:spacing w:val="18"/>
              </w:rPr>
            </w:rPrChange>
          </w:rPr>
          <w:delText xml:space="preserve"> </w:delText>
        </w:r>
        <w:r w:rsidRPr="009E3C77" w:rsidDel="00B362DC">
          <w:rPr>
            <w:rFonts w:ascii="Calibri" w:eastAsia="Calibri" w:hAnsi="Calibri" w:cs="Calibri"/>
            <w:b/>
            <w:bCs/>
            <w:color w:val="00558C"/>
            <w:spacing w:val="-3"/>
            <w:sz w:val="28"/>
            <w:szCs w:val="28"/>
            <w:rPrChange w:id="1247" w:author="Alan Grant" w:date="2025-04-01T09:11:00Z">
              <w:rPr>
                <w:rFonts w:ascii="Calibri" w:eastAsia="Calibri" w:hAnsi="Calibri" w:cs="Calibri"/>
                <w:spacing w:val="-2"/>
              </w:rPr>
            </w:rPrChange>
          </w:rPr>
          <w:delText>even</w:delText>
        </w:r>
        <w:r w:rsidRPr="009E3C77" w:rsidDel="00B362DC">
          <w:rPr>
            <w:rFonts w:ascii="Calibri" w:eastAsia="Calibri" w:hAnsi="Calibri" w:cs="Calibri"/>
            <w:b/>
            <w:bCs/>
            <w:color w:val="00558C"/>
            <w:spacing w:val="-3"/>
            <w:sz w:val="28"/>
            <w:szCs w:val="28"/>
            <w:rPrChange w:id="1248" w:author="Alan Grant" w:date="2025-04-01T09:11:00Z">
              <w:rPr>
                <w:rFonts w:ascii="Calibri" w:eastAsia="Calibri" w:hAnsi="Calibri" w:cs="Calibri"/>
                <w:spacing w:val="13"/>
              </w:rPr>
            </w:rPrChange>
          </w:rPr>
          <w:delText xml:space="preserve"> </w:delText>
        </w:r>
        <w:r w:rsidRPr="009E3C77" w:rsidDel="00B362DC">
          <w:rPr>
            <w:rFonts w:ascii="Calibri" w:eastAsia="Calibri" w:hAnsi="Calibri" w:cs="Calibri"/>
            <w:b/>
            <w:bCs/>
            <w:color w:val="00558C"/>
            <w:spacing w:val="-3"/>
            <w:sz w:val="28"/>
            <w:szCs w:val="28"/>
            <w:rPrChange w:id="1249" w:author="Alan Grant" w:date="2025-04-01T09:11:00Z">
              <w:rPr>
                <w:rFonts w:ascii="Calibri" w:eastAsia="Calibri" w:hAnsi="Calibri" w:cs="Calibri"/>
                <w:spacing w:val="-2"/>
              </w:rPr>
            </w:rPrChange>
          </w:rPr>
          <w:delText>though</w:delText>
        </w:r>
        <w:r w:rsidRPr="009E3C77" w:rsidDel="00B362DC">
          <w:rPr>
            <w:rFonts w:ascii="Calibri" w:eastAsia="Calibri" w:hAnsi="Calibri" w:cs="Calibri"/>
            <w:b/>
            <w:bCs/>
            <w:color w:val="00558C"/>
            <w:spacing w:val="-3"/>
            <w:sz w:val="28"/>
            <w:szCs w:val="28"/>
            <w:rPrChange w:id="1250" w:author="Alan Grant" w:date="2025-04-01T09:11:00Z">
              <w:rPr>
                <w:rFonts w:ascii="Calibri" w:eastAsia="Calibri" w:hAnsi="Calibri" w:cs="Calibri"/>
                <w:spacing w:val="13"/>
              </w:rPr>
            </w:rPrChange>
          </w:rPr>
          <w:delText xml:space="preserve"> </w:delText>
        </w:r>
        <w:r w:rsidRPr="009E3C77" w:rsidDel="00B362DC">
          <w:rPr>
            <w:rFonts w:ascii="Calibri" w:eastAsia="Calibri" w:hAnsi="Calibri" w:cs="Calibri"/>
            <w:b/>
            <w:bCs/>
            <w:color w:val="00558C"/>
            <w:spacing w:val="-3"/>
            <w:sz w:val="28"/>
            <w:szCs w:val="28"/>
            <w:rPrChange w:id="1251" w:author="Alan Grant" w:date="2025-04-01T09:11:00Z">
              <w:rPr>
                <w:rFonts w:ascii="Calibri" w:eastAsia="Calibri" w:hAnsi="Calibri" w:cs="Calibri"/>
                <w:spacing w:val="-3"/>
              </w:rPr>
            </w:rPrChange>
          </w:rPr>
          <w:delText>the</w:delText>
        </w:r>
        <w:r w:rsidRPr="009E3C77" w:rsidDel="00B362DC">
          <w:rPr>
            <w:rFonts w:ascii="Calibri" w:eastAsia="Calibri" w:hAnsi="Calibri" w:cs="Calibri"/>
            <w:b/>
            <w:bCs/>
            <w:color w:val="00558C"/>
            <w:spacing w:val="-3"/>
            <w:sz w:val="28"/>
            <w:szCs w:val="28"/>
            <w:rPrChange w:id="1252" w:author="Alan Grant" w:date="2025-04-01T09:11:00Z">
              <w:rPr>
                <w:rFonts w:ascii="Calibri" w:eastAsia="Calibri" w:hAnsi="Calibri" w:cs="Calibri"/>
                <w:spacing w:val="27"/>
              </w:rPr>
            </w:rPrChange>
          </w:rPr>
          <w:delText xml:space="preserve"> </w:delText>
        </w:r>
        <w:r w:rsidRPr="009E3C77" w:rsidDel="00B362DC">
          <w:rPr>
            <w:rFonts w:ascii="Calibri" w:eastAsia="Calibri" w:hAnsi="Calibri" w:cs="Calibri"/>
            <w:b/>
            <w:bCs/>
            <w:color w:val="00558C"/>
            <w:spacing w:val="-3"/>
            <w:sz w:val="28"/>
            <w:szCs w:val="28"/>
            <w:rPrChange w:id="1253" w:author="Alan Grant" w:date="2025-04-01T09:11:00Z">
              <w:rPr>
                <w:rFonts w:ascii="Calibri" w:eastAsia="Calibri" w:hAnsi="Calibri" w:cs="Calibri"/>
                <w:spacing w:val="-3"/>
              </w:rPr>
            </w:rPrChange>
          </w:rPr>
          <w:delText>Racon’s</w:delText>
        </w:r>
        <w:r w:rsidRPr="009E3C77" w:rsidDel="00B362DC">
          <w:rPr>
            <w:rFonts w:ascii="Calibri" w:eastAsia="Calibri" w:hAnsi="Calibri" w:cs="Calibri"/>
            <w:b/>
            <w:bCs/>
            <w:color w:val="00558C"/>
            <w:spacing w:val="-3"/>
            <w:sz w:val="28"/>
            <w:szCs w:val="28"/>
            <w:rPrChange w:id="1254" w:author="Alan Grant" w:date="2025-04-01T09:11:00Z">
              <w:rPr>
                <w:rFonts w:ascii="Calibri" w:eastAsia="Calibri" w:hAnsi="Calibri" w:cs="Calibri"/>
                <w:spacing w:val="27"/>
              </w:rPr>
            </w:rPrChange>
          </w:rPr>
          <w:delText xml:space="preserve"> </w:delText>
        </w:r>
        <w:r w:rsidRPr="009E3C77" w:rsidDel="00B362DC">
          <w:rPr>
            <w:rFonts w:ascii="Calibri" w:eastAsia="Calibri" w:hAnsi="Calibri" w:cs="Calibri"/>
            <w:b/>
            <w:bCs/>
            <w:color w:val="00558C"/>
            <w:spacing w:val="-3"/>
            <w:sz w:val="28"/>
            <w:szCs w:val="28"/>
            <w:rPrChange w:id="1255" w:author="Alan Grant" w:date="2025-04-01T09:11:00Z">
              <w:rPr>
                <w:rFonts w:ascii="Calibri" w:eastAsia="Calibri" w:hAnsi="Calibri" w:cs="Calibri"/>
                <w:spacing w:val="-3"/>
              </w:rPr>
            </w:rPrChange>
          </w:rPr>
          <w:delText>response</w:delText>
        </w:r>
        <w:r w:rsidRPr="009E3C77" w:rsidDel="00B362DC">
          <w:rPr>
            <w:rFonts w:ascii="Calibri" w:eastAsia="Calibri" w:hAnsi="Calibri" w:cs="Calibri"/>
            <w:b/>
            <w:bCs/>
            <w:color w:val="00558C"/>
            <w:spacing w:val="-3"/>
            <w:sz w:val="28"/>
            <w:szCs w:val="28"/>
            <w:rPrChange w:id="1256"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257" w:author="Alan Grant" w:date="2025-04-01T09:11:00Z">
              <w:rPr>
                <w:rFonts w:ascii="Calibri" w:eastAsia="Calibri" w:hAnsi="Calibri" w:cs="Calibri"/>
                <w:spacing w:val="-1"/>
              </w:rPr>
            </w:rPrChange>
          </w:rPr>
          <w:delText>would</w:delText>
        </w:r>
        <w:r w:rsidRPr="009E3C77" w:rsidDel="00B362DC">
          <w:rPr>
            <w:rFonts w:ascii="Calibri" w:eastAsia="Calibri" w:hAnsi="Calibri" w:cs="Calibri"/>
            <w:b/>
            <w:bCs/>
            <w:color w:val="00558C"/>
            <w:spacing w:val="-3"/>
            <w:sz w:val="28"/>
            <w:szCs w:val="28"/>
            <w:rPrChange w:id="1258" w:author="Alan Grant" w:date="2025-04-01T09:11:00Z">
              <w:rPr>
                <w:rFonts w:ascii="Calibri" w:eastAsia="Calibri" w:hAnsi="Calibri" w:cs="Calibri"/>
                <w:spacing w:val="17"/>
              </w:rPr>
            </w:rPrChange>
          </w:rPr>
          <w:delText xml:space="preserve"> </w:delText>
        </w:r>
        <w:r w:rsidRPr="009E3C77" w:rsidDel="00B362DC">
          <w:rPr>
            <w:rFonts w:ascii="Calibri" w:eastAsia="Calibri" w:hAnsi="Calibri" w:cs="Calibri"/>
            <w:b/>
            <w:bCs/>
            <w:color w:val="00558C"/>
            <w:spacing w:val="-3"/>
            <w:sz w:val="28"/>
            <w:szCs w:val="28"/>
            <w:rPrChange w:id="1259" w:author="Alan Grant" w:date="2025-04-01T09:11:00Z">
              <w:rPr>
                <w:rFonts w:ascii="Calibri" w:eastAsia="Calibri" w:hAnsi="Calibri" w:cs="Calibri"/>
                <w:spacing w:val="-1"/>
              </w:rPr>
            </w:rPrChange>
          </w:rPr>
          <w:delText>not</w:delText>
        </w:r>
        <w:r w:rsidRPr="009E3C77" w:rsidDel="00B362DC">
          <w:rPr>
            <w:rFonts w:ascii="Calibri" w:eastAsia="Calibri" w:hAnsi="Calibri" w:cs="Calibri"/>
            <w:b/>
            <w:bCs/>
            <w:color w:val="00558C"/>
            <w:spacing w:val="-3"/>
            <w:sz w:val="28"/>
            <w:szCs w:val="28"/>
            <w:rPrChange w:id="1260"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1261" w:author="Alan Grant" w:date="2025-04-01T09:11:00Z">
              <w:rPr>
                <w:rFonts w:ascii="Calibri" w:eastAsia="Calibri" w:hAnsi="Calibri" w:cs="Calibri"/>
                <w:spacing w:val="-1"/>
              </w:rPr>
            </w:rPrChange>
          </w:rPr>
          <w:delText>reflect the</w:delText>
        </w:r>
        <w:r w:rsidRPr="009E3C77" w:rsidDel="00B362DC">
          <w:rPr>
            <w:rFonts w:ascii="Calibri" w:eastAsia="Calibri" w:hAnsi="Calibri" w:cs="Calibri"/>
            <w:b/>
            <w:bCs/>
            <w:color w:val="00558C"/>
            <w:spacing w:val="-3"/>
            <w:sz w:val="28"/>
            <w:szCs w:val="28"/>
            <w:rPrChange w:id="1262" w:author="Alan Grant" w:date="2025-04-01T09:11:00Z">
              <w:rPr>
                <w:rFonts w:ascii="Calibri" w:eastAsia="Calibri" w:hAnsi="Calibri" w:cs="Calibri"/>
                <w:spacing w:val="15"/>
              </w:rPr>
            </w:rPrChange>
          </w:rPr>
          <w:delText xml:space="preserve"> </w:delText>
        </w:r>
        <w:r w:rsidRPr="009E3C77" w:rsidDel="00B362DC">
          <w:rPr>
            <w:rFonts w:ascii="Calibri" w:eastAsia="Calibri" w:hAnsi="Calibri" w:cs="Calibri"/>
            <w:b/>
            <w:bCs/>
            <w:color w:val="00558C"/>
            <w:spacing w:val="-3"/>
            <w:sz w:val="28"/>
            <w:szCs w:val="28"/>
            <w:rPrChange w:id="1263" w:author="Alan Grant" w:date="2025-04-01T09:11:00Z">
              <w:rPr>
                <w:rFonts w:ascii="Calibri" w:eastAsia="Calibri" w:hAnsi="Calibri" w:cs="Calibri"/>
                <w:spacing w:val="-1"/>
              </w:rPr>
            </w:rPrChange>
          </w:rPr>
          <w:delText>modula</w:delText>
        </w:r>
        <w:r w:rsidRPr="009E3C77" w:rsidDel="00B362DC">
          <w:rPr>
            <w:rFonts w:ascii="Calibri" w:eastAsia="Calibri" w:hAnsi="Calibri" w:cs="Calibri"/>
            <w:b/>
            <w:bCs/>
            <w:color w:val="00558C"/>
            <w:spacing w:val="-3"/>
            <w:sz w:val="28"/>
            <w:szCs w:val="28"/>
            <w:rPrChange w:id="1264" w:author="Alan Grant" w:date="2025-04-01T09:11:00Z">
              <w:rPr>
                <w:rFonts w:ascii="Calibri" w:eastAsia="Calibri" w:hAnsi="Calibri" w:cs="Calibri"/>
                <w:spacing w:val="-2"/>
              </w:rPr>
            </w:rPrChange>
          </w:rPr>
          <w:delText>tion on the</w:delText>
        </w:r>
        <w:r w:rsidRPr="009E3C77" w:rsidDel="00B362DC">
          <w:rPr>
            <w:rFonts w:ascii="Calibri" w:eastAsia="Calibri" w:hAnsi="Calibri" w:cs="Calibri"/>
            <w:b/>
            <w:bCs/>
            <w:color w:val="00558C"/>
            <w:spacing w:val="-3"/>
            <w:sz w:val="28"/>
            <w:szCs w:val="28"/>
            <w:rPrChange w:id="1265"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1266" w:author="Alan Grant" w:date="2025-04-01T09:11:00Z">
              <w:rPr>
                <w:rFonts w:ascii="Calibri" w:eastAsia="Calibri" w:hAnsi="Calibri" w:cs="Calibri"/>
                <w:spacing w:val="-2"/>
              </w:rPr>
            </w:rPrChange>
          </w:rPr>
          <w:delText>radar transmitted</w:delText>
        </w:r>
        <w:r w:rsidRPr="009E3C77" w:rsidDel="00B362DC">
          <w:rPr>
            <w:rFonts w:ascii="Calibri" w:eastAsia="Calibri" w:hAnsi="Calibri" w:cs="Calibri"/>
            <w:b/>
            <w:bCs/>
            <w:color w:val="00558C"/>
            <w:spacing w:val="-3"/>
            <w:sz w:val="28"/>
            <w:szCs w:val="28"/>
            <w:rPrChange w:id="1267" w:author="Alan Grant" w:date="2025-04-01T09:11:00Z">
              <w:rPr>
                <w:rFonts w:ascii="Calibri" w:eastAsia="Calibri" w:hAnsi="Calibri" w:cs="Calibri"/>
                <w:spacing w:val="16"/>
                <w:w w:val="101"/>
              </w:rPr>
            </w:rPrChange>
          </w:rPr>
          <w:delText xml:space="preserve"> </w:delText>
        </w:r>
        <w:r w:rsidRPr="009E3C77" w:rsidDel="00B362DC">
          <w:rPr>
            <w:rFonts w:ascii="Calibri" w:eastAsia="Calibri" w:hAnsi="Calibri" w:cs="Calibri"/>
            <w:b/>
            <w:bCs/>
            <w:color w:val="00558C"/>
            <w:spacing w:val="-3"/>
            <w:sz w:val="28"/>
            <w:szCs w:val="28"/>
            <w:rPrChange w:id="1268" w:author="Alan Grant" w:date="2025-04-01T09:11:00Z">
              <w:rPr>
                <w:rFonts w:ascii="Calibri" w:eastAsia="Calibri" w:hAnsi="Calibri" w:cs="Calibri"/>
                <w:spacing w:val="-2"/>
              </w:rPr>
            </w:rPrChange>
          </w:rPr>
          <w:delText>pulse.  This</w:delText>
        </w:r>
        <w:r w:rsidRPr="009E3C77" w:rsidDel="00B362DC">
          <w:rPr>
            <w:rFonts w:ascii="Calibri" w:eastAsia="Calibri" w:hAnsi="Calibri" w:cs="Calibri"/>
            <w:b/>
            <w:bCs/>
            <w:color w:val="00558C"/>
            <w:spacing w:val="-3"/>
            <w:sz w:val="28"/>
            <w:szCs w:val="28"/>
            <w:rPrChange w:id="1269" w:author="Alan Grant" w:date="2025-04-01T09:11:00Z">
              <w:rPr>
                <w:rFonts w:ascii="Calibri" w:eastAsia="Calibri" w:hAnsi="Calibri" w:cs="Calibri"/>
                <w:spacing w:val="15"/>
              </w:rPr>
            </w:rPrChange>
          </w:rPr>
          <w:delText xml:space="preserve"> </w:delText>
        </w:r>
        <w:r w:rsidRPr="009E3C77" w:rsidDel="00B362DC">
          <w:rPr>
            <w:rFonts w:ascii="Calibri" w:eastAsia="Calibri" w:hAnsi="Calibri" w:cs="Calibri"/>
            <w:b/>
            <w:bCs/>
            <w:color w:val="00558C"/>
            <w:spacing w:val="-3"/>
            <w:sz w:val="28"/>
            <w:szCs w:val="28"/>
            <w:rPrChange w:id="1270" w:author="Alan Grant" w:date="2025-04-01T09:11:00Z">
              <w:rPr>
                <w:rFonts w:ascii="Calibri" w:eastAsia="Calibri" w:hAnsi="Calibri" w:cs="Calibri"/>
                <w:spacing w:val="-2"/>
              </w:rPr>
            </w:rPrChange>
          </w:rPr>
          <w:delText>is a</w:delText>
        </w:r>
        <w:r w:rsidRPr="009E3C77" w:rsidDel="00B362DC">
          <w:rPr>
            <w:rFonts w:ascii="Calibri" w:eastAsia="Calibri" w:hAnsi="Calibri" w:cs="Calibri"/>
            <w:b/>
            <w:bCs/>
            <w:color w:val="00558C"/>
            <w:spacing w:val="-3"/>
            <w:sz w:val="28"/>
            <w:szCs w:val="28"/>
            <w:rPrChange w:id="1271" w:author="Alan Grant" w:date="2025-04-01T09:11:00Z">
              <w:rPr>
                <w:rFonts w:ascii="Calibri" w:eastAsia="Calibri" w:hAnsi="Calibri" w:cs="Calibri"/>
                <w:spacing w:val="17"/>
              </w:rPr>
            </w:rPrChange>
          </w:rPr>
          <w:delText xml:space="preserve"> </w:delText>
        </w:r>
        <w:r w:rsidRPr="009E3C77" w:rsidDel="00B362DC">
          <w:rPr>
            <w:rFonts w:ascii="Calibri" w:eastAsia="Calibri" w:hAnsi="Calibri" w:cs="Calibri"/>
            <w:b/>
            <w:bCs/>
            <w:color w:val="00558C"/>
            <w:spacing w:val="-3"/>
            <w:sz w:val="28"/>
            <w:szCs w:val="28"/>
            <w:rPrChange w:id="1272" w:author="Alan Grant" w:date="2025-04-01T09:11:00Z">
              <w:rPr>
                <w:rFonts w:ascii="Calibri" w:eastAsia="Calibri" w:hAnsi="Calibri" w:cs="Calibri"/>
                <w:spacing w:val="-2"/>
              </w:rPr>
            </w:rPrChange>
          </w:rPr>
          <w:delText>low</w:delText>
        </w:r>
        <w:r w:rsidRPr="009E3C77" w:rsidDel="00B362DC">
          <w:rPr>
            <w:rFonts w:ascii="Calibri" w:eastAsia="Calibri" w:hAnsi="Calibri" w:cs="Calibri"/>
            <w:b/>
            <w:bCs/>
            <w:color w:val="00558C"/>
            <w:spacing w:val="-3"/>
            <w:sz w:val="28"/>
            <w:szCs w:val="28"/>
            <w:rPrChange w:id="1273" w:author="Alan Grant" w:date="2025-04-01T09:11:00Z">
              <w:rPr>
                <w:rFonts w:ascii="Calibri" w:eastAsia="Calibri" w:hAnsi="Calibri" w:cs="Calibri"/>
                <w:spacing w:val="8"/>
              </w:rPr>
            </w:rPrChange>
          </w:rPr>
          <w:delText xml:space="preserve"> </w:delText>
        </w:r>
        <w:r w:rsidRPr="009E3C77" w:rsidDel="00B362DC">
          <w:rPr>
            <w:rFonts w:ascii="Calibri" w:eastAsia="Calibri" w:hAnsi="Calibri" w:cs="Calibri"/>
            <w:b/>
            <w:bCs/>
            <w:color w:val="00558C"/>
            <w:spacing w:val="-3"/>
            <w:sz w:val="28"/>
            <w:szCs w:val="28"/>
            <w:rPrChange w:id="1274" w:author="Alan Grant" w:date="2025-04-01T09:11:00Z">
              <w:rPr>
                <w:rFonts w:ascii="Calibri" w:eastAsia="Calibri" w:hAnsi="Calibri" w:cs="Calibri"/>
                <w:spacing w:val="-2"/>
              </w:rPr>
            </w:rPrChange>
          </w:rPr>
          <w:delText>cost</w:delText>
        </w:r>
        <w:r w:rsidRPr="009E3C77" w:rsidDel="00B362DC">
          <w:rPr>
            <w:rFonts w:ascii="Calibri" w:eastAsia="Calibri" w:hAnsi="Calibri" w:cs="Calibri"/>
            <w:b/>
            <w:bCs/>
            <w:color w:val="00558C"/>
            <w:spacing w:val="-3"/>
            <w:sz w:val="28"/>
            <w:szCs w:val="28"/>
            <w:rPrChange w:id="1275"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1276" w:author="Alan Grant" w:date="2025-04-01T09:11:00Z">
              <w:rPr>
                <w:rFonts w:ascii="Calibri" w:eastAsia="Calibri" w:hAnsi="Calibri" w:cs="Calibri"/>
                <w:spacing w:val="-2"/>
              </w:rPr>
            </w:rPrChange>
          </w:rPr>
          <w:delText>and</w:delText>
        </w:r>
        <w:r w:rsidRPr="009E3C77" w:rsidDel="00B362DC">
          <w:rPr>
            <w:rFonts w:ascii="Calibri" w:eastAsia="Calibri" w:hAnsi="Calibri" w:cs="Calibri"/>
            <w:b/>
            <w:bCs/>
            <w:color w:val="00558C"/>
            <w:spacing w:val="-3"/>
            <w:sz w:val="28"/>
            <w:szCs w:val="28"/>
            <w:rPrChange w:id="1277" w:author="Alan Grant" w:date="2025-04-01T09:11:00Z">
              <w:rPr>
                <w:rFonts w:ascii="Calibri" w:eastAsia="Calibri" w:hAnsi="Calibri" w:cs="Calibri"/>
                <w:spacing w:val="10"/>
              </w:rPr>
            </w:rPrChange>
          </w:rPr>
          <w:delText xml:space="preserve"> </w:delText>
        </w:r>
        <w:r w:rsidRPr="009E3C77" w:rsidDel="00B362DC">
          <w:rPr>
            <w:rFonts w:ascii="Calibri" w:eastAsia="Calibri" w:hAnsi="Calibri" w:cs="Calibri"/>
            <w:b/>
            <w:bCs/>
            <w:color w:val="00558C"/>
            <w:spacing w:val="-3"/>
            <w:sz w:val="28"/>
            <w:szCs w:val="28"/>
            <w:rPrChange w:id="1278" w:author="Alan Grant" w:date="2025-04-01T09:11:00Z">
              <w:rPr>
                <w:rFonts w:ascii="Calibri" w:eastAsia="Calibri" w:hAnsi="Calibri" w:cs="Calibri"/>
                <w:spacing w:val="-2"/>
              </w:rPr>
            </w:rPrChange>
          </w:rPr>
          <w:delText>apparently</w:delText>
        </w:r>
        <w:r w:rsidRPr="009E3C77" w:rsidDel="00B362DC">
          <w:rPr>
            <w:rFonts w:ascii="Calibri" w:eastAsia="Calibri" w:hAnsi="Calibri" w:cs="Calibri"/>
            <w:b/>
            <w:bCs/>
            <w:color w:val="00558C"/>
            <w:spacing w:val="-3"/>
            <w:sz w:val="28"/>
            <w:szCs w:val="28"/>
            <w:rPrChange w:id="1279" w:author="Alan Grant" w:date="2025-04-01T09:11:00Z">
              <w:rPr>
                <w:rFonts w:ascii="Calibri" w:eastAsia="Calibri" w:hAnsi="Calibri" w:cs="Calibri"/>
                <w:spacing w:val="18"/>
                <w:w w:val="101"/>
              </w:rPr>
            </w:rPrChange>
          </w:rPr>
          <w:delText xml:space="preserve"> </w:delText>
        </w:r>
        <w:r w:rsidRPr="009E3C77" w:rsidDel="00B362DC">
          <w:rPr>
            <w:rFonts w:ascii="Calibri" w:eastAsia="Calibri" w:hAnsi="Calibri" w:cs="Calibri"/>
            <w:b/>
            <w:bCs/>
            <w:color w:val="00558C"/>
            <w:spacing w:val="-3"/>
            <w:sz w:val="28"/>
            <w:szCs w:val="28"/>
            <w:rPrChange w:id="1280" w:author="Alan Grant" w:date="2025-04-01T09:11:00Z">
              <w:rPr>
                <w:rFonts w:ascii="Calibri" w:eastAsia="Calibri" w:hAnsi="Calibri" w:cs="Calibri"/>
                <w:spacing w:val="-2"/>
              </w:rPr>
            </w:rPrChange>
          </w:rPr>
          <w:delText>low</w:delText>
        </w:r>
        <w:r w:rsidRPr="009E3C77" w:rsidDel="00B362DC">
          <w:rPr>
            <w:rFonts w:ascii="Calibri" w:eastAsia="Calibri" w:hAnsi="Calibri" w:cs="Calibri"/>
            <w:b/>
            <w:bCs/>
            <w:color w:val="00558C"/>
            <w:spacing w:val="-3"/>
            <w:sz w:val="28"/>
            <w:szCs w:val="28"/>
            <w:rPrChange w:id="1281"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1282" w:author="Alan Grant" w:date="2025-04-01T09:11:00Z">
              <w:rPr>
                <w:rFonts w:ascii="Calibri" w:eastAsia="Calibri" w:hAnsi="Calibri" w:cs="Calibri"/>
                <w:spacing w:val="-2"/>
              </w:rPr>
            </w:rPrChange>
          </w:rPr>
          <w:delText>risk</w:delText>
        </w:r>
        <w:r w:rsidRPr="009E3C77" w:rsidDel="00B362DC">
          <w:rPr>
            <w:rFonts w:ascii="Calibri" w:eastAsia="Calibri" w:hAnsi="Calibri" w:cs="Calibri"/>
            <w:b/>
            <w:bCs/>
            <w:color w:val="00558C"/>
            <w:spacing w:val="-3"/>
            <w:sz w:val="28"/>
            <w:szCs w:val="28"/>
            <w:rPrChange w:id="1283"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1284" w:author="Alan Grant" w:date="2025-04-01T09:11:00Z">
              <w:rPr>
                <w:rFonts w:ascii="Calibri" w:eastAsia="Calibri" w:hAnsi="Calibri" w:cs="Calibri"/>
                <w:spacing w:val="-2"/>
              </w:rPr>
            </w:rPrChange>
          </w:rPr>
          <w:delText>option</w:delText>
        </w:r>
        <w:r w:rsidRPr="009E3C77" w:rsidDel="00B362DC">
          <w:rPr>
            <w:rFonts w:ascii="Calibri" w:eastAsia="Calibri" w:hAnsi="Calibri" w:cs="Calibri"/>
            <w:b/>
            <w:bCs/>
            <w:color w:val="00558C"/>
            <w:spacing w:val="-3"/>
            <w:sz w:val="28"/>
            <w:szCs w:val="28"/>
            <w:rPrChange w:id="1285"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286" w:author="Alan Grant" w:date="2025-04-01T09:11:00Z">
              <w:rPr>
                <w:rFonts w:ascii="Calibri" w:eastAsia="Calibri" w:hAnsi="Calibri" w:cs="Calibri"/>
                <w:spacing w:val="-2"/>
              </w:rPr>
            </w:rPrChange>
          </w:rPr>
          <w:delText>for the</w:delText>
        </w:r>
        <w:r w:rsidRPr="009E3C77" w:rsidDel="00B362DC">
          <w:rPr>
            <w:rFonts w:ascii="Calibri" w:eastAsia="Calibri" w:hAnsi="Calibri" w:cs="Calibri"/>
            <w:b/>
            <w:bCs/>
            <w:color w:val="00558C"/>
            <w:spacing w:val="-3"/>
            <w:sz w:val="28"/>
            <w:szCs w:val="28"/>
            <w:rPrChange w:id="1287" w:author="Alan Grant" w:date="2025-04-01T09:11:00Z">
              <w:rPr>
                <w:rFonts w:ascii="Calibri" w:eastAsia="Calibri" w:hAnsi="Calibri" w:cs="Calibri"/>
                <w:spacing w:val="13"/>
              </w:rPr>
            </w:rPrChange>
          </w:rPr>
          <w:delText xml:space="preserve"> </w:delText>
        </w:r>
        <w:r w:rsidRPr="009E3C77" w:rsidDel="00B362DC">
          <w:rPr>
            <w:rFonts w:ascii="Calibri" w:eastAsia="Calibri" w:hAnsi="Calibri" w:cs="Calibri"/>
            <w:b/>
            <w:bCs/>
            <w:color w:val="00558C"/>
            <w:spacing w:val="-3"/>
            <w:sz w:val="28"/>
            <w:szCs w:val="28"/>
            <w:rPrChange w:id="1288" w:author="Alan Grant" w:date="2025-04-01T09:11:00Z">
              <w:rPr>
                <w:rFonts w:ascii="Calibri" w:eastAsia="Calibri" w:hAnsi="Calibri" w:cs="Calibri"/>
                <w:spacing w:val="-2"/>
              </w:rPr>
            </w:rPrChange>
          </w:rPr>
          <w:delText>Racon</w:delText>
        </w:r>
        <w:r w:rsidRPr="009E3C77" w:rsidDel="00B362DC">
          <w:rPr>
            <w:rFonts w:ascii="Calibri" w:eastAsia="Calibri" w:hAnsi="Calibri" w:cs="Calibri"/>
            <w:b/>
            <w:bCs/>
            <w:color w:val="00558C"/>
            <w:spacing w:val="-3"/>
            <w:sz w:val="28"/>
            <w:szCs w:val="28"/>
            <w:rPrChange w:id="1289" w:author="Alan Grant" w:date="2025-04-01T09:11:00Z">
              <w:rPr>
                <w:rFonts w:ascii="Calibri" w:eastAsia="Calibri" w:hAnsi="Calibri" w:cs="Calibri"/>
                <w:spacing w:val="12"/>
              </w:rPr>
            </w:rPrChange>
          </w:rPr>
          <w:delText xml:space="preserve"> </w:delText>
        </w:r>
        <w:r w:rsidRPr="009E3C77" w:rsidDel="00B362DC">
          <w:rPr>
            <w:rFonts w:ascii="Calibri" w:eastAsia="Calibri" w:hAnsi="Calibri" w:cs="Calibri"/>
            <w:b/>
            <w:bCs/>
            <w:color w:val="00558C"/>
            <w:spacing w:val="-3"/>
            <w:sz w:val="28"/>
            <w:szCs w:val="28"/>
            <w:rPrChange w:id="1290" w:author="Alan Grant" w:date="2025-04-01T09:11:00Z">
              <w:rPr>
                <w:rFonts w:ascii="Calibri" w:eastAsia="Calibri" w:hAnsi="Calibri" w:cs="Calibri"/>
                <w:spacing w:val="-2"/>
              </w:rPr>
            </w:rPrChange>
          </w:rPr>
          <w:delText>provider and it would</w:delText>
        </w:r>
        <w:r w:rsidRPr="009E3C77" w:rsidDel="00B362DC">
          <w:rPr>
            <w:rFonts w:ascii="Calibri" w:eastAsia="Calibri" w:hAnsi="Calibri" w:cs="Calibri"/>
            <w:b/>
            <w:bCs/>
            <w:color w:val="00558C"/>
            <w:spacing w:val="-3"/>
            <w:sz w:val="28"/>
            <w:szCs w:val="28"/>
            <w:rPrChange w:id="1291"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1292" w:author="Alan Grant" w:date="2025-04-01T09:11:00Z">
              <w:rPr>
                <w:rFonts w:ascii="Calibri" w:eastAsia="Calibri" w:hAnsi="Calibri" w:cs="Calibri"/>
                <w:spacing w:val="-2"/>
              </w:rPr>
            </w:rPrChange>
          </w:rPr>
          <w:delText>be compatible with a</w:delText>
        </w:r>
        <w:r w:rsidRPr="009E3C77" w:rsidDel="00B362DC">
          <w:rPr>
            <w:rFonts w:ascii="Calibri" w:eastAsia="Calibri" w:hAnsi="Calibri" w:cs="Calibri"/>
            <w:b/>
            <w:bCs/>
            <w:color w:val="00558C"/>
            <w:spacing w:val="-3"/>
            <w:sz w:val="28"/>
            <w:szCs w:val="28"/>
            <w:rPrChange w:id="1293" w:author="Alan Grant" w:date="2025-04-01T09:11:00Z">
              <w:rPr>
                <w:rFonts w:ascii="Calibri" w:eastAsia="Calibri" w:hAnsi="Calibri" w:cs="Calibri"/>
                <w:spacing w:val="12"/>
                <w:w w:val="101"/>
              </w:rPr>
            </w:rPrChange>
          </w:rPr>
          <w:delText xml:space="preserve"> </w:delText>
        </w:r>
        <w:r w:rsidRPr="009E3C77" w:rsidDel="00B362DC">
          <w:rPr>
            <w:rFonts w:ascii="Calibri" w:eastAsia="Calibri" w:hAnsi="Calibri" w:cs="Calibri"/>
            <w:b/>
            <w:bCs/>
            <w:color w:val="00558C"/>
            <w:spacing w:val="-3"/>
            <w:sz w:val="28"/>
            <w:szCs w:val="28"/>
            <w:rPrChange w:id="1294" w:author="Alan Grant" w:date="2025-04-01T09:11:00Z">
              <w:rPr>
                <w:rFonts w:ascii="Calibri" w:eastAsia="Calibri" w:hAnsi="Calibri" w:cs="Calibri"/>
                <w:spacing w:val="-2"/>
              </w:rPr>
            </w:rPrChange>
          </w:rPr>
          <w:delText>large</w:delText>
        </w:r>
        <w:r w:rsidRPr="009E3C77" w:rsidDel="00B362DC">
          <w:rPr>
            <w:rFonts w:ascii="Calibri" w:eastAsia="Calibri" w:hAnsi="Calibri" w:cs="Calibri"/>
            <w:b/>
            <w:bCs/>
            <w:color w:val="00558C"/>
            <w:spacing w:val="-3"/>
            <w:sz w:val="28"/>
            <w:szCs w:val="28"/>
            <w:rPrChange w:id="1295" w:author="Alan Grant" w:date="2025-04-01T09:11:00Z">
              <w:rPr>
                <w:rFonts w:ascii="Calibri" w:eastAsia="Calibri" w:hAnsi="Calibri" w:cs="Calibri"/>
                <w:spacing w:val="13"/>
              </w:rPr>
            </w:rPrChange>
          </w:rPr>
          <w:delText xml:space="preserve"> </w:delText>
        </w:r>
        <w:r w:rsidRPr="009E3C77" w:rsidDel="00B362DC">
          <w:rPr>
            <w:rFonts w:ascii="Calibri" w:eastAsia="Calibri" w:hAnsi="Calibri" w:cs="Calibri"/>
            <w:b/>
            <w:bCs/>
            <w:color w:val="00558C"/>
            <w:spacing w:val="-3"/>
            <w:sz w:val="28"/>
            <w:szCs w:val="28"/>
            <w:rPrChange w:id="1296" w:author="Alan Grant" w:date="2025-04-01T09:11:00Z">
              <w:rPr>
                <w:rFonts w:ascii="Calibri" w:eastAsia="Calibri" w:hAnsi="Calibri" w:cs="Calibri"/>
                <w:spacing w:val="-2"/>
              </w:rPr>
            </w:rPrChange>
          </w:rPr>
          <w:delText>range of possible</w:delText>
        </w:r>
        <w:r w:rsidRPr="009E3C77" w:rsidDel="00B362DC">
          <w:rPr>
            <w:rFonts w:ascii="Calibri" w:eastAsia="Calibri" w:hAnsi="Calibri" w:cs="Calibri"/>
            <w:b/>
            <w:bCs/>
            <w:color w:val="00558C"/>
            <w:spacing w:val="-3"/>
            <w:sz w:val="28"/>
            <w:szCs w:val="28"/>
            <w:rPrChange w:id="1297" w:author="Alan Grant" w:date="2025-04-01T09:11:00Z">
              <w:rPr>
                <w:rFonts w:ascii="Calibri" w:eastAsia="Calibri" w:hAnsi="Calibri" w:cs="Calibri"/>
                <w:spacing w:val="10"/>
              </w:rPr>
            </w:rPrChange>
          </w:rPr>
          <w:delText xml:space="preserve"> </w:delText>
        </w:r>
        <w:r w:rsidRPr="009E3C77" w:rsidDel="00B362DC">
          <w:rPr>
            <w:rFonts w:ascii="Calibri" w:eastAsia="Calibri" w:hAnsi="Calibri" w:cs="Calibri"/>
            <w:b/>
            <w:bCs/>
            <w:color w:val="00558C"/>
            <w:spacing w:val="-3"/>
            <w:sz w:val="28"/>
            <w:szCs w:val="28"/>
            <w:rPrChange w:id="1298" w:author="Alan Grant" w:date="2025-04-01T09:11:00Z">
              <w:rPr>
                <w:rFonts w:ascii="Calibri" w:eastAsia="Calibri" w:hAnsi="Calibri" w:cs="Calibri"/>
                <w:spacing w:val="-2"/>
              </w:rPr>
            </w:rPrChange>
          </w:rPr>
          <w:delText>NT</w:delText>
        </w:r>
        <w:r w:rsidRPr="009E3C77" w:rsidDel="00B362DC">
          <w:rPr>
            <w:rFonts w:ascii="Calibri" w:eastAsia="Calibri" w:hAnsi="Calibri" w:cs="Calibri"/>
            <w:b/>
            <w:bCs/>
            <w:color w:val="00558C"/>
            <w:spacing w:val="-3"/>
            <w:sz w:val="28"/>
            <w:szCs w:val="28"/>
            <w:rPrChange w:id="1299" w:author="Alan Grant" w:date="2025-04-01T09:11:00Z">
              <w:rPr>
                <w:rFonts w:ascii="Calibri" w:eastAsia="Calibri" w:hAnsi="Calibri" w:cs="Calibri"/>
                <w:spacing w:val="13"/>
              </w:rPr>
            </w:rPrChange>
          </w:rPr>
          <w:delText xml:space="preserve"> </w:delText>
        </w:r>
        <w:r w:rsidRPr="009E3C77" w:rsidDel="00B362DC">
          <w:rPr>
            <w:rFonts w:ascii="Calibri" w:eastAsia="Calibri" w:hAnsi="Calibri" w:cs="Calibri"/>
            <w:b/>
            <w:bCs/>
            <w:color w:val="00558C"/>
            <w:spacing w:val="-3"/>
            <w:sz w:val="28"/>
            <w:szCs w:val="28"/>
            <w:rPrChange w:id="1300" w:author="Alan Grant" w:date="2025-04-01T09:11:00Z">
              <w:rPr>
                <w:rFonts w:ascii="Calibri" w:eastAsia="Calibri" w:hAnsi="Calibri" w:cs="Calibri"/>
                <w:spacing w:val="-2"/>
              </w:rPr>
            </w:rPrChange>
          </w:rPr>
          <w:delText>radar soluti</w:delText>
        </w:r>
        <w:r w:rsidRPr="009E3C77" w:rsidDel="00B362DC">
          <w:rPr>
            <w:rFonts w:ascii="Calibri" w:eastAsia="Calibri" w:hAnsi="Calibri" w:cs="Calibri"/>
            <w:b/>
            <w:bCs/>
            <w:color w:val="00558C"/>
            <w:spacing w:val="-3"/>
            <w:sz w:val="28"/>
            <w:szCs w:val="28"/>
            <w:rPrChange w:id="1301" w:author="Alan Grant" w:date="2025-04-01T09:11:00Z">
              <w:rPr>
                <w:rFonts w:ascii="Calibri" w:eastAsia="Calibri" w:hAnsi="Calibri" w:cs="Calibri"/>
                <w:spacing w:val="-3"/>
              </w:rPr>
            </w:rPrChange>
          </w:rPr>
          <w:delText>ons,</w:delText>
        </w:r>
        <w:r w:rsidRPr="009E3C77" w:rsidDel="00B362DC">
          <w:rPr>
            <w:rFonts w:ascii="Calibri" w:eastAsia="Calibri" w:hAnsi="Calibri" w:cs="Calibri"/>
            <w:b/>
            <w:bCs/>
            <w:color w:val="00558C"/>
            <w:spacing w:val="-3"/>
            <w:sz w:val="28"/>
            <w:szCs w:val="28"/>
            <w:rPrChange w:id="1302" w:author="Alan Grant" w:date="2025-04-01T09:11:00Z">
              <w:rPr>
                <w:rFonts w:ascii="Calibri" w:eastAsia="Calibri" w:hAnsi="Calibri" w:cs="Calibri"/>
                <w:spacing w:val="10"/>
              </w:rPr>
            </w:rPrChange>
          </w:rPr>
          <w:delText xml:space="preserve"> </w:delText>
        </w:r>
        <w:r w:rsidRPr="009E3C77" w:rsidDel="00B362DC">
          <w:rPr>
            <w:rFonts w:ascii="Calibri" w:eastAsia="Calibri" w:hAnsi="Calibri" w:cs="Calibri"/>
            <w:b/>
            <w:bCs/>
            <w:color w:val="00558C"/>
            <w:spacing w:val="-3"/>
            <w:sz w:val="28"/>
            <w:szCs w:val="28"/>
            <w:rPrChange w:id="1303" w:author="Alan Grant" w:date="2025-04-01T09:11:00Z">
              <w:rPr>
                <w:rFonts w:ascii="Calibri" w:eastAsia="Calibri" w:hAnsi="Calibri" w:cs="Calibri"/>
                <w:spacing w:val="-3"/>
              </w:rPr>
            </w:rPrChange>
          </w:rPr>
          <w:delText>but</w:delText>
        </w:r>
        <w:r w:rsidRPr="009E3C77" w:rsidDel="00B362DC">
          <w:rPr>
            <w:rFonts w:ascii="Calibri" w:eastAsia="Calibri" w:hAnsi="Calibri" w:cs="Calibri"/>
            <w:b/>
            <w:bCs/>
            <w:color w:val="00558C"/>
            <w:spacing w:val="-3"/>
            <w:sz w:val="28"/>
            <w:szCs w:val="28"/>
            <w:rPrChange w:id="1304" w:author="Alan Grant" w:date="2025-04-01T09:11:00Z">
              <w:rPr>
                <w:rFonts w:ascii="Calibri" w:eastAsia="Calibri" w:hAnsi="Calibri" w:cs="Calibri"/>
                <w:spacing w:val="4"/>
              </w:rPr>
            </w:rPrChange>
          </w:rPr>
          <w:delText xml:space="preserve"> </w:delText>
        </w:r>
        <w:r w:rsidRPr="009E3C77" w:rsidDel="00B362DC">
          <w:rPr>
            <w:rFonts w:ascii="Calibri" w:eastAsia="Calibri" w:hAnsi="Calibri" w:cs="Calibri"/>
            <w:b/>
            <w:bCs/>
            <w:color w:val="00558C"/>
            <w:spacing w:val="-3"/>
            <w:sz w:val="28"/>
            <w:szCs w:val="28"/>
            <w:rPrChange w:id="1305" w:author="Alan Grant" w:date="2025-04-01T09:11:00Z">
              <w:rPr>
                <w:rFonts w:ascii="Calibri" w:eastAsia="Calibri" w:hAnsi="Calibri" w:cs="Calibri"/>
                <w:spacing w:val="-3"/>
              </w:rPr>
            </w:rPrChange>
          </w:rPr>
          <w:delText>only</w:delText>
        </w:r>
        <w:r w:rsidRPr="009E3C77" w:rsidDel="00B362DC">
          <w:rPr>
            <w:rFonts w:ascii="Calibri" w:eastAsia="Calibri" w:hAnsi="Calibri" w:cs="Calibri"/>
            <w:b/>
            <w:bCs/>
            <w:color w:val="00558C"/>
            <w:spacing w:val="-3"/>
            <w:sz w:val="28"/>
            <w:szCs w:val="28"/>
            <w:rPrChange w:id="1306" w:author="Alan Grant" w:date="2025-04-01T09:11:00Z">
              <w:rPr>
                <w:rFonts w:ascii="Calibri" w:eastAsia="Calibri" w:hAnsi="Calibri" w:cs="Calibri"/>
                <w:spacing w:val="8"/>
              </w:rPr>
            </w:rPrChange>
          </w:rPr>
          <w:delText xml:space="preserve"> </w:delText>
        </w:r>
        <w:r w:rsidRPr="009E3C77" w:rsidDel="00B362DC">
          <w:rPr>
            <w:rFonts w:ascii="Calibri" w:eastAsia="Calibri" w:hAnsi="Calibri" w:cs="Calibri"/>
            <w:b/>
            <w:bCs/>
            <w:color w:val="00558C"/>
            <w:spacing w:val="-3"/>
            <w:sz w:val="28"/>
            <w:szCs w:val="28"/>
            <w:rPrChange w:id="1307" w:author="Alan Grant" w:date="2025-04-01T09:11:00Z">
              <w:rPr>
                <w:rFonts w:ascii="Calibri" w:eastAsia="Calibri" w:hAnsi="Calibri" w:cs="Calibri"/>
                <w:spacing w:val="-3"/>
              </w:rPr>
            </w:rPrChange>
          </w:rPr>
          <w:delText>if they</w:delText>
        </w:r>
        <w:r w:rsidRPr="009E3C77" w:rsidDel="00B362DC">
          <w:rPr>
            <w:rFonts w:ascii="Calibri" w:eastAsia="Calibri" w:hAnsi="Calibri" w:cs="Calibri"/>
            <w:b/>
            <w:bCs/>
            <w:color w:val="00558C"/>
            <w:spacing w:val="-3"/>
            <w:sz w:val="28"/>
            <w:szCs w:val="28"/>
            <w:rPrChange w:id="1308"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309" w:author="Alan Grant" w:date="2025-04-01T09:11:00Z">
              <w:rPr>
                <w:rFonts w:ascii="Calibri" w:eastAsia="Calibri" w:hAnsi="Calibri" w:cs="Calibri"/>
                <w:spacing w:val="-1"/>
              </w:rPr>
            </w:rPrChange>
          </w:rPr>
          <w:delText>generate  a  Racon  interrogation</w:delText>
        </w:r>
        <w:r w:rsidRPr="009E3C77" w:rsidDel="00B362DC">
          <w:rPr>
            <w:rFonts w:ascii="Calibri" w:eastAsia="Calibri" w:hAnsi="Calibri" w:cs="Calibri"/>
            <w:b/>
            <w:bCs/>
            <w:color w:val="00558C"/>
            <w:spacing w:val="-3"/>
            <w:sz w:val="28"/>
            <w:szCs w:val="28"/>
            <w:rPrChange w:id="1310" w:author="Alan Grant" w:date="2025-04-01T09:11:00Z">
              <w:rPr>
                <w:rFonts w:ascii="Calibri" w:eastAsia="Calibri" w:hAnsi="Calibri" w:cs="Calibri"/>
                <w:spacing w:val="4"/>
              </w:rPr>
            </w:rPrChange>
          </w:rPr>
          <w:delText xml:space="preserve">  </w:delText>
        </w:r>
        <w:r w:rsidRPr="009E3C77" w:rsidDel="00B362DC">
          <w:rPr>
            <w:rFonts w:ascii="Calibri" w:eastAsia="Calibri" w:hAnsi="Calibri" w:cs="Calibri"/>
            <w:b/>
            <w:bCs/>
            <w:color w:val="00558C"/>
            <w:spacing w:val="-3"/>
            <w:sz w:val="28"/>
            <w:szCs w:val="28"/>
            <w:rPrChange w:id="1311" w:author="Alan Grant" w:date="2025-04-01T09:11:00Z">
              <w:rPr>
                <w:rFonts w:ascii="Calibri" w:eastAsia="Calibri" w:hAnsi="Calibri" w:cs="Calibri"/>
                <w:spacing w:val="-1"/>
              </w:rPr>
            </w:rPrChange>
          </w:rPr>
          <w:delText>signal</w:delText>
        </w:r>
        <w:r w:rsidRPr="009E3C77" w:rsidDel="00B362DC">
          <w:rPr>
            <w:rFonts w:ascii="Calibri" w:eastAsia="Calibri" w:hAnsi="Calibri" w:cs="Calibri"/>
            <w:b/>
            <w:bCs/>
            <w:color w:val="00558C"/>
            <w:spacing w:val="-3"/>
            <w:sz w:val="28"/>
            <w:szCs w:val="28"/>
            <w:rPrChange w:id="1312" w:author="Alan Grant" w:date="2025-04-01T09:11:00Z">
              <w:rPr>
                <w:rFonts w:ascii="Calibri" w:eastAsia="Calibri" w:hAnsi="Calibri" w:cs="Calibri"/>
                <w:spacing w:val="4"/>
              </w:rPr>
            </w:rPrChange>
          </w:rPr>
          <w:delText xml:space="preserve">  </w:delText>
        </w:r>
        <w:r w:rsidRPr="009E3C77" w:rsidDel="00B362DC">
          <w:rPr>
            <w:rFonts w:ascii="Calibri" w:eastAsia="Calibri" w:hAnsi="Calibri" w:cs="Calibri"/>
            <w:b/>
            <w:bCs/>
            <w:color w:val="00558C"/>
            <w:spacing w:val="-3"/>
            <w:sz w:val="28"/>
            <w:szCs w:val="28"/>
            <w:rPrChange w:id="1313" w:author="Alan Grant" w:date="2025-04-01T09:11:00Z">
              <w:rPr>
                <w:rFonts w:ascii="Calibri" w:eastAsia="Calibri" w:hAnsi="Calibri" w:cs="Calibri"/>
                <w:spacing w:val="-1"/>
              </w:rPr>
            </w:rPrChange>
          </w:rPr>
          <w:delText>and</w:delText>
        </w:r>
        <w:r w:rsidRPr="009E3C77" w:rsidDel="00B362DC">
          <w:rPr>
            <w:rFonts w:ascii="Calibri" w:eastAsia="Calibri" w:hAnsi="Calibri" w:cs="Calibri"/>
            <w:b/>
            <w:bCs/>
            <w:color w:val="00558C"/>
            <w:spacing w:val="-3"/>
            <w:sz w:val="28"/>
            <w:szCs w:val="28"/>
            <w:rPrChange w:id="1314" w:author="Alan Grant" w:date="2025-04-01T09:11:00Z">
              <w:rPr>
                <w:rFonts w:ascii="Calibri" w:eastAsia="Calibri" w:hAnsi="Calibri" w:cs="Calibri"/>
                <w:spacing w:val="7"/>
              </w:rPr>
            </w:rPrChange>
          </w:rPr>
          <w:delText xml:space="preserve">  </w:delText>
        </w:r>
        <w:r w:rsidRPr="009E3C77" w:rsidDel="00B362DC">
          <w:rPr>
            <w:rFonts w:ascii="Calibri" w:eastAsia="Calibri" w:hAnsi="Calibri" w:cs="Calibri"/>
            <w:b/>
            <w:bCs/>
            <w:color w:val="00558C"/>
            <w:spacing w:val="-3"/>
            <w:sz w:val="28"/>
            <w:szCs w:val="28"/>
            <w:rPrChange w:id="1315" w:author="Alan Grant" w:date="2025-04-01T09:11:00Z">
              <w:rPr>
                <w:rFonts w:ascii="Calibri" w:eastAsia="Calibri" w:hAnsi="Calibri" w:cs="Calibri"/>
                <w:spacing w:val="-1"/>
              </w:rPr>
            </w:rPrChange>
          </w:rPr>
          <w:delText>have</w:delText>
        </w:r>
        <w:r w:rsidRPr="009E3C77" w:rsidDel="00B362DC">
          <w:rPr>
            <w:rFonts w:ascii="Calibri" w:eastAsia="Calibri" w:hAnsi="Calibri" w:cs="Calibri"/>
            <w:b/>
            <w:bCs/>
            <w:color w:val="00558C"/>
            <w:spacing w:val="-3"/>
            <w:sz w:val="28"/>
            <w:szCs w:val="28"/>
            <w:rPrChange w:id="1316" w:author="Alan Grant" w:date="2025-04-01T09:11:00Z">
              <w:rPr>
                <w:rFonts w:ascii="Calibri" w:eastAsia="Calibri" w:hAnsi="Calibri" w:cs="Calibri"/>
                <w:spacing w:val="9"/>
              </w:rPr>
            </w:rPrChange>
          </w:rPr>
          <w:delText xml:space="preserve">  </w:delText>
        </w:r>
        <w:r w:rsidRPr="009E3C77" w:rsidDel="00B362DC">
          <w:rPr>
            <w:rFonts w:ascii="Calibri" w:eastAsia="Calibri" w:hAnsi="Calibri" w:cs="Calibri"/>
            <w:b/>
            <w:bCs/>
            <w:color w:val="00558C"/>
            <w:spacing w:val="-3"/>
            <w:sz w:val="28"/>
            <w:szCs w:val="28"/>
            <w:rPrChange w:id="1317" w:author="Alan Grant" w:date="2025-04-01T09:11:00Z">
              <w:rPr>
                <w:rFonts w:ascii="Calibri" w:eastAsia="Calibri" w:hAnsi="Calibri" w:cs="Calibri"/>
                <w:spacing w:val="-1"/>
              </w:rPr>
            </w:rPrChange>
          </w:rPr>
          <w:delText>Racon</w:delText>
        </w:r>
        <w:r w:rsidRPr="009E3C77" w:rsidDel="00B362DC">
          <w:rPr>
            <w:rFonts w:ascii="Calibri" w:eastAsia="Calibri" w:hAnsi="Calibri" w:cs="Calibri"/>
            <w:b/>
            <w:bCs/>
            <w:color w:val="00558C"/>
            <w:spacing w:val="-3"/>
            <w:sz w:val="28"/>
            <w:szCs w:val="28"/>
            <w:rPrChange w:id="1318" w:author="Alan Grant" w:date="2025-04-01T09:11:00Z">
              <w:rPr>
                <w:rFonts w:ascii="Calibri" w:eastAsia="Calibri" w:hAnsi="Calibri" w:cs="Calibri"/>
                <w:spacing w:val="5"/>
              </w:rPr>
            </w:rPrChange>
          </w:rPr>
          <w:delText xml:space="preserve">  </w:delText>
        </w:r>
        <w:r w:rsidRPr="009E3C77" w:rsidDel="00B362DC">
          <w:rPr>
            <w:rFonts w:ascii="Calibri" w:eastAsia="Calibri" w:hAnsi="Calibri" w:cs="Calibri"/>
            <w:b/>
            <w:bCs/>
            <w:color w:val="00558C"/>
            <w:spacing w:val="-3"/>
            <w:sz w:val="28"/>
            <w:szCs w:val="28"/>
            <w:rPrChange w:id="1319" w:author="Alan Grant" w:date="2025-04-01T09:11:00Z">
              <w:rPr>
                <w:rFonts w:ascii="Calibri" w:eastAsia="Calibri" w:hAnsi="Calibri" w:cs="Calibri"/>
                <w:spacing w:val="-1"/>
              </w:rPr>
            </w:rPrChange>
          </w:rPr>
          <w:delText>detection</w:delText>
        </w:r>
        <w:r w:rsidRPr="009E3C77" w:rsidDel="00B362DC">
          <w:rPr>
            <w:rFonts w:ascii="Calibri" w:eastAsia="Calibri" w:hAnsi="Calibri" w:cs="Calibri"/>
            <w:b/>
            <w:bCs/>
            <w:color w:val="00558C"/>
            <w:spacing w:val="-3"/>
            <w:sz w:val="28"/>
            <w:szCs w:val="28"/>
            <w:rPrChange w:id="1320" w:author="Alan Grant" w:date="2025-04-01T09:11:00Z">
              <w:rPr>
                <w:rFonts w:ascii="Calibri" w:eastAsia="Calibri" w:hAnsi="Calibri" w:cs="Calibri"/>
                <w:spacing w:val="4"/>
              </w:rPr>
            </w:rPrChange>
          </w:rPr>
          <w:delText xml:space="preserve">  </w:delText>
        </w:r>
        <w:r w:rsidRPr="009E3C77" w:rsidDel="00B362DC">
          <w:rPr>
            <w:rFonts w:ascii="Calibri" w:eastAsia="Calibri" w:hAnsi="Calibri" w:cs="Calibri"/>
            <w:b/>
            <w:bCs/>
            <w:color w:val="00558C"/>
            <w:spacing w:val="-3"/>
            <w:sz w:val="28"/>
            <w:szCs w:val="28"/>
            <w:rPrChange w:id="1321" w:author="Alan Grant" w:date="2025-04-01T09:11:00Z">
              <w:rPr>
                <w:rFonts w:ascii="Calibri" w:eastAsia="Calibri" w:hAnsi="Calibri" w:cs="Calibri"/>
                <w:spacing w:val="-1"/>
              </w:rPr>
            </w:rPrChange>
          </w:rPr>
          <w:delText>algorithms  within</w:delText>
        </w:r>
        <w:r w:rsidRPr="009E3C77" w:rsidDel="00B362DC">
          <w:rPr>
            <w:rFonts w:ascii="Calibri" w:eastAsia="Calibri" w:hAnsi="Calibri" w:cs="Calibri"/>
            <w:b/>
            <w:bCs/>
            <w:color w:val="00558C"/>
            <w:spacing w:val="-3"/>
            <w:sz w:val="28"/>
            <w:szCs w:val="28"/>
            <w:rPrChange w:id="1322" w:author="Alan Grant" w:date="2025-04-01T09:11:00Z">
              <w:rPr>
                <w:rFonts w:ascii="Calibri" w:eastAsia="Calibri" w:hAnsi="Calibri" w:cs="Calibri"/>
                <w:spacing w:val="1"/>
              </w:rPr>
            </w:rPrChange>
          </w:rPr>
          <w:delText xml:space="preserve">  </w:delText>
        </w:r>
        <w:r w:rsidRPr="009E3C77" w:rsidDel="00B362DC">
          <w:rPr>
            <w:rFonts w:ascii="Calibri" w:eastAsia="Calibri" w:hAnsi="Calibri" w:cs="Calibri"/>
            <w:b/>
            <w:bCs/>
            <w:color w:val="00558C"/>
            <w:spacing w:val="-3"/>
            <w:sz w:val="28"/>
            <w:szCs w:val="28"/>
            <w:rPrChange w:id="1323" w:author="Alan Grant" w:date="2025-04-01T09:11:00Z">
              <w:rPr>
                <w:rFonts w:ascii="Calibri" w:eastAsia="Calibri" w:hAnsi="Calibri" w:cs="Calibri"/>
                <w:spacing w:val="-1"/>
              </w:rPr>
            </w:rPrChange>
          </w:rPr>
          <w:delText>the</w:delText>
        </w:r>
        <w:r w:rsidRPr="009E3C77" w:rsidDel="00B362DC">
          <w:rPr>
            <w:rFonts w:ascii="Calibri" w:eastAsia="Calibri" w:hAnsi="Calibri" w:cs="Calibri"/>
            <w:b/>
            <w:bCs/>
            <w:color w:val="00558C"/>
            <w:spacing w:val="-3"/>
            <w:sz w:val="28"/>
            <w:szCs w:val="28"/>
            <w:rPrChange w:id="1324" w:author="Alan Grant" w:date="2025-04-01T09:11:00Z">
              <w:rPr>
                <w:rFonts w:ascii="Calibri" w:eastAsia="Calibri" w:hAnsi="Calibri" w:cs="Calibri"/>
                <w:spacing w:val="8"/>
              </w:rPr>
            </w:rPrChange>
          </w:rPr>
          <w:delText xml:space="preserve">  </w:delText>
        </w:r>
        <w:r w:rsidRPr="009E3C77" w:rsidDel="00B362DC">
          <w:rPr>
            <w:rFonts w:ascii="Calibri" w:eastAsia="Calibri" w:hAnsi="Calibri" w:cs="Calibri"/>
            <w:b/>
            <w:bCs/>
            <w:color w:val="00558C"/>
            <w:spacing w:val="-3"/>
            <w:sz w:val="28"/>
            <w:szCs w:val="28"/>
            <w:rPrChange w:id="1325" w:author="Alan Grant" w:date="2025-04-01T09:11:00Z">
              <w:rPr>
                <w:rFonts w:ascii="Calibri" w:eastAsia="Calibri" w:hAnsi="Calibri" w:cs="Calibri"/>
                <w:spacing w:val="-1"/>
              </w:rPr>
            </w:rPrChange>
          </w:rPr>
          <w:delText>radar’s</w:delText>
        </w:r>
        <w:r w:rsidRPr="009E3C77" w:rsidDel="00B362DC">
          <w:rPr>
            <w:rFonts w:ascii="Calibri" w:eastAsia="Calibri" w:hAnsi="Calibri" w:cs="Calibri"/>
            <w:b/>
            <w:bCs/>
            <w:color w:val="00558C"/>
            <w:spacing w:val="-3"/>
            <w:sz w:val="28"/>
            <w:szCs w:val="28"/>
            <w:rPrChange w:id="1326" w:author="Alan Grant" w:date="2025-04-01T09:11:00Z">
              <w:rPr>
                <w:rFonts w:ascii="Calibri" w:eastAsia="Calibri" w:hAnsi="Calibri" w:cs="Calibri"/>
                <w:spacing w:val="4"/>
              </w:rPr>
            </w:rPrChange>
          </w:rPr>
          <w:delText xml:space="preserve">  </w:delText>
        </w:r>
        <w:r w:rsidRPr="009E3C77" w:rsidDel="00B362DC">
          <w:rPr>
            <w:rFonts w:ascii="Calibri" w:eastAsia="Calibri" w:hAnsi="Calibri" w:cs="Calibri"/>
            <w:b/>
            <w:bCs/>
            <w:color w:val="00558C"/>
            <w:spacing w:val="-3"/>
            <w:sz w:val="28"/>
            <w:szCs w:val="28"/>
            <w:rPrChange w:id="1327" w:author="Alan Grant" w:date="2025-04-01T09:11:00Z">
              <w:rPr>
                <w:rFonts w:ascii="Calibri" w:eastAsia="Calibri" w:hAnsi="Calibri" w:cs="Calibri"/>
                <w:spacing w:val="-2"/>
              </w:rPr>
            </w:rPrChange>
          </w:rPr>
          <w:delText>digital</w:delText>
        </w:r>
        <w:r w:rsidRPr="009E3C77" w:rsidDel="00B362DC">
          <w:rPr>
            <w:rFonts w:ascii="Calibri" w:eastAsia="Calibri" w:hAnsi="Calibri" w:cs="Calibri"/>
            <w:b/>
            <w:bCs/>
            <w:color w:val="00558C"/>
            <w:spacing w:val="-3"/>
            <w:sz w:val="28"/>
            <w:szCs w:val="28"/>
            <w:rPrChange w:id="1328" w:author="Alan Grant" w:date="2025-04-01T09:11:00Z">
              <w:rPr>
                <w:rFonts w:ascii="Calibri" w:eastAsia="Calibri" w:hAnsi="Calibri" w:cs="Calibri"/>
                <w:spacing w:val="3"/>
              </w:rPr>
            </w:rPrChange>
          </w:rPr>
          <w:delText xml:space="preserve">  </w:delText>
        </w:r>
        <w:r w:rsidRPr="009E3C77" w:rsidDel="00B362DC">
          <w:rPr>
            <w:rFonts w:ascii="Calibri" w:eastAsia="Calibri" w:hAnsi="Calibri" w:cs="Calibri"/>
            <w:b/>
            <w:bCs/>
            <w:color w:val="00558C"/>
            <w:spacing w:val="-3"/>
            <w:sz w:val="28"/>
            <w:szCs w:val="28"/>
            <w:rPrChange w:id="1329" w:author="Alan Grant" w:date="2025-04-01T09:11:00Z">
              <w:rPr>
                <w:rFonts w:ascii="Calibri" w:eastAsia="Calibri" w:hAnsi="Calibri" w:cs="Calibri"/>
                <w:spacing w:val="-2"/>
              </w:rPr>
            </w:rPrChange>
          </w:rPr>
          <w:delText>signal</w:delText>
        </w:r>
        <w:r w:rsidRPr="009E3C77" w:rsidDel="00B362DC">
          <w:rPr>
            <w:rFonts w:ascii="Calibri" w:eastAsia="Calibri" w:hAnsi="Calibri" w:cs="Calibri"/>
            <w:b/>
            <w:bCs/>
            <w:color w:val="00558C"/>
            <w:spacing w:val="-3"/>
            <w:sz w:val="28"/>
            <w:szCs w:val="28"/>
            <w:rPrChange w:id="1330" w:author="Alan Grant" w:date="2025-04-01T09:11:00Z">
              <w:rPr>
                <w:rFonts w:ascii="Calibri" w:eastAsia="Calibri" w:hAnsi="Calibri" w:cs="Calibri"/>
                <w:spacing w:val="1"/>
              </w:rPr>
            </w:rPrChange>
          </w:rPr>
          <w:delText xml:space="preserve"> </w:delText>
        </w:r>
        <w:r w:rsidRPr="009E3C77" w:rsidDel="00B362DC">
          <w:rPr>
            <w:rFonts w:ascii="Calibri" w:eastAsia="Calibri" w:hAnsi="Calibri" w:cs="Calibri"/>
            <w:b/>
            <w:bCs/>
            <w:color w:val="00558C"/>
            <w:spacing w:val="-3"/>
            <w:sz w:val="28"/>
            <w:szCs w:val="28"/>
            <w:rPrChange w:id="1331" w:author="Alan Grant" w:date="2025-04-01T09:11:00Z">
              <w:rPr>
                <w:rFonts w:ascii="Calibri" w:eastAsia="Calibri" w:hAnsi="Calibri" w:cs="Calibri"/>
              </w:rPr>
            </w:rPrChange>
          </w:rPr>
          <w:delText>processing</w:delText>
        </w:r>
        <w:r w:rsidRPr="009E3C77" w:rsidDel="00B362DC">
          <w:rPr>
            <w:rFonts w:ascii="Calibri" w:eastAsia="Calibri" w:hAnsi="Calibri" w:cs="Calibri"/>
            <w:b/>
            <w:bCs/>
            <w:color w:val="00558C"/>
            <w:spacing w:val="-3"/>
            <w:sz w:val="28"/>
            <w:szCs w:val="28"/>
            <w:rPrChange w:id="1332" w:author="Alan Grant" w:date="2025-04-01T09:11:00Z">
              <w:rPr>
                <w:rFonts w:ascii="Calibri" w:eastAsia="Calibri" w:hAnsi="Calibri" w:cs="Calibri"/>
                <w:spacing w:val="3"/>
              </w:rPr>
            </w:rPrChange>
          </w:rPr>
          <w:delText xml:space="preserve"> (</w:delText>
        </w:r>
        <w:r w:rsidRPr="009E3C77" w:rsidDel="00B362DC">
          <w:rPr>
            <w:rFonts w:ascii="Calibri" w:eastAsia="Calibri" w:hAnsi="Calibri" w:cs="Calibri"/>
            <w:b/>
            <w:bCs/>
            <w:color w:val="00558C"/>
            <w:spacing w:val="-3"/>
            <w:sz w:val="28"/>
            <w:szCs w:val="28"/>
            <w:rPrChange w:id="1333" w:author="Alan Grant" w:date="2025-04-01T09:11:00Z">
              <w:rPr>
                <w:rFonts w:ascii="Calibri" w:eastAsia="Calibri" w:hAnsi="Calibri" w:cs="Calibri"/>
              </w:rPr>
            </w:rPrChange>
          </w:rPr>
          <w:delText>DSP</w:delText>
        </w:r>
        <w:r w:rsidRPr="009E3C77" w:rsidDel="00B362DC">
          <w:rPr>
            <w:rFonts w:ascii="Calibri" w:eastAsia="Calibri" w:hAnsi="Calibri" w:cs="Calibri"/>
            <w:b/>
            <w:bCs/>
            <w:color w:val="00558C"/>
            <w:spacing w:val="-3"/>
            <w:sz w:val="28"/>
            <w:szCs w:val="28"/>
            <w:rPrChange w:id="1334" w:author="Alan Grant" w:date="2025-04-01T09:11:00Z">
              <w:rPr>
                <w:rFonts w:ascii="Calibri" w:eastAsia="Calibri" w:hAnsi="Calibri" w:cs="Calibri"/>
                <w:spacing w:val="3"/>
              </w:rPr>
            </w:rPrChange>
          </w:rPr>
          <w:delText>).</w:delText>
        </w:r>
      </w:del>
    </w:p>
    <w:p w14:paraId="1D7F3F9A" w14:textId="645B261C" w:rsidR="00F27F90" w:rsidRPr="009E3C77" w:rsidDel="00B362DC" w:rsidRDefault="00DE6361">
      <w:pPr>
        <w:pStyle w:val="BodyText"/>
        <w:spacing w:before="85" w:line="179" w:lineRule="auto"/>
        <w:ind w:left="48"/>
        <w:outlineLvl w:val="0"/>
        <w:rPr>
          <w:del w:id="1335" w:author="Alan Grant" w:date="2025-03-31T15:26:00Z"/>
          <w:b/>
          <w:bCs/>
          <w:color w:val="00558C"/>
          <w:spacing w:val="-3"/>
          <w:sz w:val="28"/>
          <w:szCs w:val="28"/>
          <w:rPrChange w:id="1336" w:author="Alan Grant" w:date="2025-04-01T09:11:00Z">
            <w:rPr>
              <w:del w:id="1337" w:author="Alan Grant" w:date="2025-03-31T15:26:00Z"/>
              <w:sz w:val="18"/>
              <w:szCs w:val="18"/>
            </w:rPr>
          </w:rPrChange>
        </w:rPr>
        <w:pPrChange w:id="1338" w:author="Alan Grant" w:date="2025-04-01T09:11:00Z">
          <w:pPr>
            <w:pStyle w:val="BodyText"/>
            <w:spacing w:before="180" w:line="179" w:lineRule="auto"/>
            <w:ind w:left="40"/>
            <w:outlineLvl w:val="1"/>
          </w:pPr>
        </w:pPrChange>
      </w:pPr>
      <w:del w:id="1339" w:author="Alan Grant" w:date="2025-03-31T15:26:00Z">
        <w:r w:rsidRPr="009E3C77" w:rsidDel="00B362DC">
          <w:rPr>
            <w:rFonts w:ascii="Calibri" w:eastAsia="Calibri" w:hAnsi="Calibri" w:cs="Calibri"/>
            <w:b/>
            <w:bCs/>
            <w:noProof/>
            <w:color w:val="00558C"/>
            <w:spacing w:val="-3"/>
            <w:sz w:val="28"/>
            <w:szCs w:val="28"/>
            <w:rPrChange w:id="1340" w:author="Alan Grant" w:date="2025-04-01T09:11:00Z">
              <w:rPr>
                <w:rFonts w:ascii="Calibri" w:eastAsia="Calibri" w:hAnsi="Calibri" w:cs="Calibri"/>
                <w:noProof/>
                <w:sz w:val="16"/>
                <w:szCs w:val="16"/>
              </w:rPr>
            </w:rPrChange>
          </w:rPr>
          <w:drawing>
            <wp:anchor distT="0" distB="0" distL="0" distR="0" simplePos="0" relativeHeight="251667456" behindDoc="0" locked="0" layoutInCell="1" allowOverlap="1" wp14:anchorId="2B61B4DF" wp14:editId="5E649478">
              <wp:simplePos x="0" y="0"/>
              <wp:positionH relativeFrom="column">
                <wp:posOffset>0</wp:posOffset>
              </wp:positionH>
              <wp:positionV relativeFrom="paragraph">
                <wp:posOffset>335280</wp:posOffset>
              </wp:positionV>
              <wp:extent cx="937260" cy="6350"/>
              <wp:effectExtent l="0" t="0" r="0" b="0"/>
              <wp:wrapNone/>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30"/>
                      <a:stretch>
                        <a:fillRect/>
                      </a:stretch>
                    </pic:blipFill>
                    <pic:spPr>
                      <a:xfrm>
                        <a:off x="0" y="0"/>
                        <a:ext cx="937260" cy="6350"/>
                      </a:xfrm>
                      <a:prstGeom prst="rect">
                        <a:avLst/>
                      </a:prstGeom>
                    </pic:spPr>
                  </pic:pic>
                </a:graphicData>
              </a:graphic>
            </wp:anchor>
          </w:drawing>
        </w:r>
        <w:r w:rsidRPr="009E3C77" w:rsidDel="00B362DC">
          <w:rPr>
            <w:rFonts w:ascii="Calibri" w:eastAsia="Calibri" w:hAnsi="Calibri" w:cs="Calibri"/>
            <w:b/>
            <w:bCs/>
            <w:color w:val="00558C"/>
            <w:spacing w:val="-3"/>
            <w:sz w:val="28"/>
            <w:szCs w:val="28"/>
            <w:rPrChange w:id="1341" w:author="Alan Grant" w:date="2025-04-01T09:11:00Z">
              <w:rPr>
                <w:rFonts w:ascii="Calibri" w:eastAsia="Calibri" w:hAnsi="Calibri" w:cs="Calibri"/>
                <w:b/>
                <w:bCs/>
                <w:color w:val="00558C"/>
                <w:spacing w:val="4"/>
                <w:sz w:val="24"/>
                <w:szCs w:val="24"/>
              </w:rPr>
            </w:rPrChange>
          </w:rPr>
          <w:delText xml:space="preserve">5.2          </w:delText>
        </w:r>
        <w:r w:rsidRPr="009E3C77" w:rsidDel="00B362DC">
          <w:rPr>
            <w:rFonts w:ascii="Calibri" w:eastAsia="Calibri" w:hAnsi="Calibri" w:cs="Calibri"/>
            <w:b/>
            <w:bCs/>
            <w:color w:val="00558C"/>
            <w:spacing w:val="-3"/>
            <w:sz w:val="28"/>
            <w:szCs w:val="28"/>
            <w:rPrChange w:id="1342" w:author="Alan Grant" w:date="2025-04-01T09:11:00Z">
              <w:rPr>
                <w:rFonts w:ascii="Calibri" w:eastAsia="Calibri" w:hAnsi="Calibri" w:cs="Calibri"/>
                <w:b/>
                <w:bCs/>
                <w:color w:val="00558C"/>
                <w:sz w:val="24"/>
                <w:szCs w:val="24"/>
              </w:rPr>
            </w:rPrChange>
          </w:rPr>
          <w:delText>I</w:delText>
        </w:r>
        <w:r w:rsidRPr="009E3C77" w:rsidDel="00B362DC">
          <w:rPr>
            <w:rFonts w:ascii="Calibri" w:eastAsia="Calibri" w:hAnsi="Calibri" w:cs="Calibri"/>
            <w:b/>
            <w:bCs/>
            <w:color w:val="00558C"/>
            <w:spacing w:val="-3"/>
            <w:sz w:val="28"/>
            <w:szCs w:val="28"/>
            <w:rPrChange w:id="1343" w:author="Alan Grant" w:date="2025-04-01T09:11:00Z">
              <w:rPr>
                <w:rFonts w:ascii="Calibri" w:eastAsia="Calibri" w:hAnsi="Calibri" w:cs="Calibri"/>
                <w:b/>
                <w:bCs/>
                <w:color w:val="00558C"/>
                <w:szCs w:val="18"/>
              </w:rPr>
            </w:rPrChange>
          </w:rPr>
          <w:delText>MPROVE</w:delText>
        </w:r>
        <w:r w:rsidRPr="009E3C77" w:rsidDel="00B362DC">
          <w:rPr>
            <w:rFonts w:ascii="Calibri" w:eastAsia="Calibri" w:hAnsi="Calibri" w:cs="Calibri"/>
            <w:b/>
            <w:bCs/>
            <w:color w:val="00558C"/>
            <w:spacing w:val="-3"/>
            <w:sz w:val="28"/>
            <w:szCs w:val="28"/>
            <w:rPrChange w:id="1344" w:author="Alan Grant" w:date="2025-04-01T09:11:00Z">
              <w:rPr>
                <w:rFonts w:ascii="Calibri" w:eastAsia="Calibri" w:hAnsi="Calibri" w:cs="Calibri"/>
                <w:b/>
                <w:bCs/>
                <w:color w:val="00558C"/>
                <w:spacing w:val="21"/>
                <w:w w:val="102"/>
                <w:szCs w:val="18"/>
              </w:rPr>
            </w:rPrChange>
          </w:rPr>
          <w:delText xml:space="preserve"> </w:delText>
        </w:r>
        <w:r w:rsidRPr="009E3C77" w:rsidDel="00B362DC">
          <w:rPr>
            <w:rFonts w:ascii="Calibri" w:eastAsia="Calibri" w:hAnsi="Calibri" w:cs="Calibri"/>
            <w:b/>
            <w:bCs/>
            <w:color w:val="00558C"/>
            <w:spacing w:val="-3"/>
            <w:sz w:val="28"/>
            <w:szCs w:val="28"/>
            <w:rPrChange w:id="1345" w:author="Alan Grant" w:date="2025-04-01T09:11:00Z">
              <w:rPr>
                <w:rFonts w:ascii="Calibri" w:eastAsia="Calibri" w:hAnsi="Calibri" w:cs="Calibri"/>
                <w:b/>
                <w:bCs/>
                <w:color w:val="00558C"/>
                <w:sz w:val="24"/>
                <w:szCs w:val="24"/>
              </w:rPr>
            </w:rPrChange>
          </w:rPr>
          <w:delText>E</w:delText>
        </w:r>
        <w:r w:rsidRPr="009E3C77" w:rsidDel="00B362DC">
          <w:rPr>
            <w:rFonts w:ascii="Calibri" w:eastAsia="Calibri" w:hAnsi="Calibri" w:cs="Calibri"/>
            <w:b/>
            <w:bCs/>
            <w:color w:val="00558C"/>
            <w:spacing w:val="-3"/>
            <w:sz w:val="28"/>
            <w:szCs w:val="28"/>
            <w:rPrChange w:id="1346" w:author="Alan Grant" w:date="2025-04-01T09:11:00Z">
              <w:rPr>
                <w:rFonts w:ascii="Calibri" w:eastAsia="Calibri" w:hAnsi="Calibri" w:cs="Calibri"/>
                <w:b/>
                <w:bCs/>
                <w:color w:val="00558C"/>
                <w:szCs w:val="18"/>
              </w:rPr>
            </w:rPrChange>
          </w:rPr>
          <w:delText>XISTING</w:delText>
        </w:r>
        <w:r w:rsidRPr="009E3C77" w:rsidDel="00B362DC">
          <w:rPr>
            <w:rFonts w:ascii="Calibri" w:eastAsia="Calibri" w:hAnsi="Calibri" w:cs="Calibri"/>
            <w:b/>
            <w:bCs/>
            <w:color w:val="00558C"/>
            <w:spacing w:val="-3"/>
            <w:sz w:val="28"/>
            <w:szCs w:val="28"/>
            <w:rPrChange w:id="1347" w:author="Alan Grant" w:date="2025-04-01T09:11:00Z">
              <w:rPr>
                <w:rFonts w:ascii="Calibri" w:eastAsia="Calibri" w:hAnsi="Calibri" w:cs="Calibri"/>
                <w:b/>
                <w:bCs/>
                <w:color w:val="00558C"/>
                <w:spacing w:val="18"/>
                <w:szCs w:val="18"/>
              </w:rPr>
            </w:rPrChange>
          </w:rPr>
          <w:delText xml:space="preserve"> </w:delText>
        </w:r>
        <w:r w:rsidRPr="009E3C77" w:rsidDel="00B362DC">
          <w:rPr>
            <w:rFonts w:ascii="Calibri" w:eastAsia="Calibri" w:hAnsi="Calibri" w:cs="Calibri"/>
            <w:b/>
            <w:bCs/>
            <w:color w:val="00558C"/>
            <w:spacing w:val="-3"/>
            <w:sz w:val="28"/>
            <w:szCs w:val="28"/>
            <w:rPrChange w:id="1348" w:author="Alan Grant" w:date="2025-04-01T09:11:00Z">
              <w:rPr>
                <w:rFonts w:ascii="Calibri" w:eastAsia="Calibri" w:hAnsi="Calibri" w:cs="Calibri"/>
                <w:b/>
                <w:bCs/>
                <w:color w:val="00558C"/>
                <w:sz w:val="24"/>
                <w:szCs w:val="24"/>
              </w:rPr>
            </w:rPrChange>
          </w:rPr>
          <w:delText>R</w:delText>
        </w:r>
        <w:r w:rsidRPr="009E3C77" w:rsidDel="00B362DC">
          <w:rPr>
            <w:rFonts w:ascii="Calibri" w:eastAsia="Calibri" w:hAnsi="Calibri" w:cs="Calibri"/>
            <w:b/>
            <w:bCs/>
            <w:color w:val="00558C"/>
            <w:spacing w:val="-3"/>
            <w:sz w:val="28"/>
            <w:szCs w:val="28"/>
            <w:rPrChange w:id="1349" w:author="Alan Grant" w:date="2025-04-01T09:11:00Z">
              <w:rPr>
                <w:rFonts w:ascii="Calibri" w:eastAsia="Calibri" w:hAnsi="Calibri" w:cs="Calibri"/>
                <w:b/>
                <w:bCs/>
                <w:color w:val="00558C"/>
                <w:szCs w:val="18"/>
              </w:rPr>
            </w:rPrChange>
          </w:rPr>
          <w:delText>ACONS</w:delText>
        </w:r>
      </w:del>
    </w:p>
    <w:p w14:paraId="35B7B583" w14:textId="45F055E1" w:rsidR="00F27F90" w:rsidRPr="009E3C77" w:rsidDel="00B362DC" w:rsidRDefault="00DE6361">
      <w:pPr>
        <w:pStyle w:val="BodyText"/>
        <w:spacing w:before="85" w:line="179" w:lineRule="auto"/>
        <w:ind w:left="48"/>
        <w:jc w:val="left"/>
        <w:outlineLvl w:val="0"/>
        <w:rPr>
          <w:del w:id="1350" w:author="Alan Grant" w:date="2025-03-31T15:26:00Z"/>
          <w:b/>
          <w:bCs/>
          <w:color w:val="00558C"/>
          <w:spacing w:val="-3"/>
          <w:sz w:val="28"/>
          <w:szCs w:val="28"/>
          <w:rPrChange w:id="1351" w:author="Alan Grant" w:date="2025-04-01T09:11:00Z">
            <w:rPr>
              <w:del w:id="1352" w:author="Alan Grant" w:date="2025-03-31T15:26:00Z"/>
            </w:rPr>
          </w:rPrChange>
        </w:rPr>
        <w:pPrChange w:id="1353" w:author="Alan Grant" w:date="2025-04-01T09:11:00Z">
          <w:pPr>
            <w:pStyle w:val="BodyText"/>
            <w:spacing w:before="260" w:line="230" w:lineRule="auto"/>
            <w:ind w:left="31" w:right="791" w:hanging="1"/>
          </w:pPr>
        </w:pPrChange>
      </w:pPr>
      <w:del w:id="1354" w:author="Alan Grant" w:date="2025-03-31T15:26:00Z">
        <w:r w:rsidRPr="009E3C77" w:rsidDel="00B362DC">
          <w:rPr>
            <w:rFonts w:ascii="Calibri" w:eastAsia="Calibri" w:hAnsi="Calibri" w:cs="Calibri"/>
            <w:b/>
            <w:bCs/>
            <w:color w:val="00558C"/>
            <w:spacing w:val="-3"/>
            <w:sz w:val="28"/>
            <w:szCs w:val="28"/>
            <w:rPrChange w:id="1355" w:author="Alan Grant" w:date="2025-04-01T09:11:00Z">
              <w:rPr>
                <w:rFonts w:ascii="Calibri" w:eastAsia="Calibri" w:hAnsi="Calibri" w:cs="Calibri"/>
                <w:spacing w:val="-1"/>
              </w:rPr>
            </w:rPrChange>
          </w:rPr>
          <w:delText>The second option is to examine the possibility of increasing the e</w:delText>
        </w:r>
        <w:r w:rsidRPr="009E3C77" w:rsidDel="00B362DC">
          <w:rPr>
            <w:rFonts w:ascii="Calibri" w:eastAsia="Calibri" w:hAnsi="Calibri" w:cs="Calibri"/>
            <w:b/>
            <w:bCs/>
            <w:color w:val="00558C"/>
            <w:spacing w:val="-3"/>
            <w:sz w:val="28"/>
            <w:szCs w:val="28"/>
            <w:rPrChange w:id="1356" w:author="Alan Grant" w:date="2025-04-01T09:11:00Z">
              <w:rPr>
                <w:rFonts w:ascii="Calibri" w:eastAsia="Calibri" w:hAnsi="Calibri" w:cs="Calibri"/>
                <w:spacing w:val="-2"/>
              </w:rPr>
            </w:rPrChange>
          </w:rPr>
          <w:delText>ffectiveness of Racons with</w:delText>
        </w:r>
        <w:r w:rsidRPr="009E3C77" w:rsidDel="00B362DC">
          <w:rPr>
            <w:rFonts w:ascii="Calibri" w:eastAsia="Calibri" w:hAnsi="Calibri" w:cs="Calibri"/>
            <w:b/>
            <w:bCs/>
            <w:color w:val="00558C"/>
            <w:spacing w:val="-3"/>
            <w:sz w:val="28"/>
            <w:szCs w:val="28"/>
            <w:rPrChange w:id="1357"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1358" w:author="Alan Grant" w:date="2025-04-01T09:11:00Z">
              <w:rPr>
                <w:rFonts w:ascii="Calibri" w:eastAsia="Calibri" w:hAnsi="Calibri" w:cs="Calibri"/>
                <w:spacing w:val="-2"/>
              </w:rPr>
            </w:rPrChange>
          </w:rPr>
          <w:delText>NT</w:delText>
        </w:r>
        <w:r w:rsidRPr="009E3C77" w:rsidDel="00B362DC">
          <w:rPr>
            <w:rFonts w:ascii="Calibri" w:eastAsia="Calibri" w:hAnsi="Calibri" w:cs="Calibri"/>
            <w:b/>
            <w:bCs/>
            <w:color w:val="00558C"/>
            <w:spacing w:val="-3"/>
            <w:sz w:val="28"/>
            <w:szCs w:val="28"/>
            <w:rPrChange w:id="1359"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1360" w:author="Alan Grant" w:date="2025-04-01T09:11:00Z">
              <w:rPr>
                <w:rFonts w:ascii="Calibri" w:eastAsia="Calibri" w:hAnsi="Calibri" w:cs="Calibri"/>
                <w:spacing w:val="-2"/>
              </w:rPr>
            </w:rPrChange>
          </w:rPr>
          <w:delText>radars,</w:delText>
        </w:r>
        <w:r w:rsidRPr="009E3C77" w:rsidDel="00B362DC">
          <w:rPr>
            <w:rFonts w:ascii="Calibri" w:eastAsia="Calibri" w:hAnsi="Calibri" w:cs="Calibri"/>
            <w:b/>
            <w:bCs/>
            <w:color w:val="00558C"/>
            <w:spacing w:val="-3"/>
            <w:sz w:val="28"/>
            <w:szCs w:val="28"/>
            <w:rPrChange w:id="1361" w:author="Alan Grant" w:date="2025-04-01T09:11:00Z">
              <w:rPr>
                <w:rFonts w:ascii="Calibri" w:eastAsia="Calibri" w:hAnsi="Calibri" w:cs="Calibri"/>
                <w:spacing w:val="10"/>
              </w:rPr>
            </w:rPrChange>
          </w:rPr>
          <w:delText xml:space="preserve"> </w:delText>
        </w:r>
        <w:r w:rsidRPr="009E3C77" w:rsidDel="00B362DC">
          <w:rPr>
            <w:rFonts w:ascii="Calibri" w:eastAsia="Calibri" w:hAnsi="Calibri" w:cs="Calibri"/>
            <w:b/>
            <w:bCs/>
            <w:color w:val="00558C"/>
            <w:spacing w:val="-3"/>
            <w:sz w:val="28"/>
            <w:szCs w:val="28"/>
            <w:rPrChange w:id="1362" w:author="Alan Grant" w:date="2025-04-01T09:11:00Z">
              <w:rPr>
                <w:rFonts w:ascii="Calibri" w:eastAsia="Calibri" w:hAnsi="Calibri" w:cs="Calibri"/>
                <w:spacing w:val="-2"/>
              </w:rPr>
            </w:rPrChange>
          </w:rPr>
          <w:delText>by</w:delText>
        </w:r>
        <w:r w:rsidRPr="009E3C77" w:rsidDel="00B362DC">
          <w:rPr>
            <w:rFonts w:ascii="Calibri" w:eastAsia="Calibri" w:hAnsi="Calibri" w:cs="Calibri"/>
            <w:b/>
            <w:bCs/>
            <w:color w:val="00558C"/>
            <w:spacing w:val="-3"/>
            <w:sz w:val="28"/>
            <w:szCs w:val="28"/>
            <w:rPrChange w:id="1363" w:author="Alan Grant" w:date="2025-04-01T09:11:00Z">
              <w:rPr>
                <w:rFonts w:ascii="Calibri" w:eastAsia="Calibri" w:hAnsi="Calibri" w:cs="Calibri"/>
                <w:spacing w:val="4"/>
              </w:rPr>
            </w:rPrChange>
          </w:rPr>
          <w:delText xml:space="preserve"> </w:delText>
        </w:r>
        <w:r w:rsidRPr="009E3C77" w:rsidDel="00B362DC">
          <w:rPr>
            <w:rFonts w:ascii="Calibri" w:eastAsia="Calibri" w:hAnsi="Calibri" w:cs="Calibri"/>
            <w:b/>
            <w:bCs/>
            <w:color w:val="00558C"/>
            <w:spacing w:val="-3"/>
            <w:sz w:val="28"/>
            <w:szCs w:val="28"/>
            <w:rPrChange w:id="1364" w:author="Alan Grant" w:date="2025-04-01T09:11:00Z">
              <w:rPr>
                <w:rFonts w:ascii="Calibri" w:eastAsia="Calibri" w:hAnsi="Calibri" w:cs="Calibri"/>
                <w:spacing w:val="-2"/>
              </w:rPr>
            </w:rPrChange>
          </w:rPr>
          <w:delText>changes</w:delText>
        </w:r>
        <w:r w:rsidRPr="009E3C77" w:rsidDel="00B362DC">
          <w:rPr>
            <w:rFonts w:ascii="Calibri" w:eastAsia="Calibri" w:hAnsi="Calibri" w:cs="Calibri"/>
            <w:b/>
            <w:bCs/>
            <w:color w:val="00558C"/>
            <w:spacing w:val="-3"/>
            <w:sz w:val="28"/>
            <w:szCs w:val="28"/>
            <w:rPrChange w:id="1365"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366" w:author="Alan Grant" w:date="2025-04-01T09:11:00Z">
              <w:rPr>
                <w:rFonts w:ascii="Calibri" w:eastAsia="Calibri" w:hAnsi="Calibri" w:cs="Calibri"/>
                <w:spacing w:val="-1"/>
              </w:rPr>
            </w:rPrChange>
          </w:rPr>
          <w:delText>to the present Racon design characteristics e.g., receiver sensitivity.  This might provide</w:delText>
        </w:r>
        <w:r w:rsidRPr="009E3C77" w:rsidDel="00B362DC">
          <w:rPr>
            <w:rFonts w:ascii="Calibri" w:eastAsia="Calibri" w:hAnsi="Calibri" w:cs="Calibri"/>
            <w:b/>
            <w:bCs/>
            <w:color w:val="00558C"/>
            <w:spacing w:val="-3"/>
            <w:sz w:val="28"/>
            <w:szCs w:val="28"/>
            <w:rPrChange w:id="1367" w:author="Alan Grant" w:date="2025-04-01T09:11:00Z">
              <w:rPr>
                <w:rFonts w:ascii="Calibri" w:eastAsia="Calibri" w:hAnsi="Calibri" w:cs="Calibri"/>
                <w:spacing w:val="2"/>
              </w:rPr>
            </w:rPrChange>
          </w:rPr>
          <w:delText xml:space="preserve"> </w:delText>
        </w:r>
        <w:r w:rsidRPr="009E3C77" w:rsidDel="00B362DC">
          <w:rPr>
            <w:rFonts w:ascii="Calibri" w:eastAsia="Calibri" w:hAnsi="Calibri" w:cs="Calibri"/>
            <w:b/>
            <w:bCs/>
            <w:color w:val="00558C"/>
            <w:spacing w:val="-3"/>
            <w:sz w:val="28"/>
            <w:szCs w:val="28"/>
            <w:rPrChange w:id="1368" w:author="Alan Grant" w:date="2025-04-01T09:11:00Z">
              <w:rPr>
                <w:rFonts w:ascii="Calibri" w:eastAsia="Calibri" w:hAnsi="Calibri" w:cs="Calibri"/>
                <w:spacing w:val="-1"/>
              </w:rPr>
            </w:rPrChange>
          </w:rPr>
          <w:delText>an</w:delText>
        </w:r>
        <w:r w:rsidRPr="009E3C77" w:rsidDel="00B362DC">
          <w:rPr>
            <w:rFonts w:ascii="Calibri" w:eastAsia="Calibri" w:hAnsi="Calibri" w:cs="Calibri"/>
            <w:b/>
            <w:bCs/>
            <w:color w:val="00558C"/>
            <w:spacing w:val="-3"/>
            <w:sz w:val="28"/>
            <w:szCs w:val="28"/>
            <w:rPrChange w:id="1369" w:author="Alan Grant" w:date="2025-04-01T09:11:00Z">
              <w:rPr>
                <w:rFonts w:ascii="Calibri" w:eastAsia="Calibri" w:hAnsi="Calibri" w:cs="Calibri"/>
                <w:spacing w:val="3"/>
              </w:rPr>
            </w:rPrChange>
          </w:rPr>
          <w:delText xml:space="preserve"> </w:delText>
        </w:r>
        <w:r w:rsidRPr="009E3C77" w:rsidDel="00B362DC">
          <w:rPr>
            <w:rFonts w:ascii="Calibri" w:eastAsia="Calibri" w:hAnsi="Calibri" w:cs="Calibri"/>
            <w:b/>
            <w:bCs/>
            <w:color w:val="00558C"/>
            <w:spacing w:val="-3"/>
            <w:sz w:val="28"/>
            <w:szCs w:val="28"/>
            <w:rPrChange w:id="1370" w:author="Alan Grant" w:date="2025-04-01T09:11:00Z">
              <w:rPr>
                <w:rFonts w:ascii="Calibri" w:eastAsia="Calibri" w:hAnsi="Calibri" w:cs="Calibri"/>
                <w:spacing w:val="-1"/>
              </w:rPr>
            </w:rPrChange>
          </w:rPr>
          <w:delText>accep</w:delText>
        </w:r>
        <w:r w:rsidRPr="009E3C77" w:rsidDel="00B362DC">
          <w:rPr>
            <w:rFonts w:ascii="Calibri" w:eastAsia="Calibri" w:hAnsi="Calibri" w:cs="Calibri"/>
            <w:b/>
            <w:bCs/>
            <w:color w:val="00558C"/>
            <w:spacing w:val="-3"/>
            <w:sz w:val="28"/>
            <w:szCs w:val="28"/>
            <w:rPrChange w:id="1371" w:author="Alan Grant" w:date="2025-04-01T09:11:00Z">
              <w:rPr>
                <w:rFonts w:ascii="Calibri" w:eastAsia="Calibri" w:hAnsi="Calibri" w:cs="Calibri"/>
                <w:spacing w:val="-2"/>
              </w:rPr>
            </w:rPrChange>
          </w:rPr>
          <w:delText>table way forward,</w:delText>
        </w:r>
        <w:r w:rsidRPr="009E3C77" w:rsidDel="00B362DC">
          <w:rPr>
            <w:rFonts w:ascii="Calibri" w:eastAsia="Calibri" w:hAnsi="Calibri" w:cs="Calibri"/>
            <w:b/>
            <w:bCs/>
            <w:color w:val="00558C"/>
            <w:spacing w:val="-3"/>
            <w:sz w:val="28"/>
            <w:szCs w:val="28"/>
            <w:rPrChange w:id="1372"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373" w:author="Alan Grant" w:date="2025-04-01T09:11:00Z">
              <w:rPr>
                <w:rFonts w:ascii="Calibri" w:eastAsia="Calibri" w:hAnsi="Calibri" w:cs="Calibri"/>
                <w:spacing w:val="-1"/>
              </w:rPr>
            </w:rPrChange>
          </w:rPr>
          <w:delText>assuming costs are acceptab</w:delText>
        </w:r>
        <w:r w:rsidRPr="009E3C77" w:rsidDel="00B362DC">
          <w:rPr>
            <w:rFonts w:ascii="Calibri" w:eastAsia="Calibri" w:hAnsi="Calibri" w:cs="Calibri"/>
            <w:b/>
            <w:bCs/>
            <w:color w:val="00558C"/>
            <w:spacing w:val="-3"/>
            <w:sz w:val="28"/>
            <w:szCs w:val="28"/>
            <w:rPrChange w:id="1374" w:author="Alan Grant" w:date="2025-04-01T09:11:00Z">
              <w:rPr>
                <w:rFonts w:ascii="Calibri" w:eastAsia="Calibri" w:hAnsi="Calibri" w:cs="Calibri"/>
                <w:spacing w:val="-2"/>
              </w:rPr>
            </w:rPrChange>
          </w:rPr>
          <w:delText>le - all existing Racons would have to be modified or replaced.  Unchanged compatibility</w:delText>
        </w:r>
        <w:r w:rsidRPr="009E3C77" w:rsidDel="00B362DC">
          <w:rPr>
            <w:rFonts w:ascii="Calibri" w:eastAsia="Calibri" w:hAnsi="Calibri" w:cs="Calibri"/>
            <w:b/>
            <w:bCs/>
            <w:color w:val="00558C"/>
            <w:spacing w:val="-3"/>
            <w:sz w:val="28"/>
            <w:szCs w:val="28"/>
            <w:rPrChange w:id="1375"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376" w:author="Alan Grant" w:date="2025-04-01T09:11:00Z">
              <w:rPr>
                <w:rFonts w:ascii="Calibri" w:eastAsia="Calibri" w:hAnsi="Calibri" w:cs="Calibri"/>
                <w:spacing w:val="-1"/>
              </w:rPr>
            </w:rPrChange>
          </w:rPr>
          <w:delText>with existing conventional</w:delText>
        </w:r>
        <w:r w:rsidRPr="009E3C77" w:rsidDel="00B362DC">
          <w:rPr>
            <w:rFonts w:ascii="Calibri" w:eastAsia="Calibri" w:hAnsi="Calibri" w:cs="Calibri"/>
            <w:b/>
            <w:bCs/>
            <w:color w:val="00558C"/>
            <w:spacing w:val="-3"/>
            <w:sz w:val="28"/>
            <w:szCs w:val="28"/>
            <w:rPrChange w:id="1377" w:author="Alan Grant" w:date="2025-04-01T09:11:00Z">
              <w:rPr>
                <w:rFonts w:ascii="Calibri" w:eastAsia="Calibri" w:hAnsi="Calibri" w:cs="Calibri"/>
                <w:spacing w:val="28"/>
              </w:rPr>
            </w:rPrChange>
          </w:rPr>
          <w:delText xml:space="preserve"> </w:delText>
        </w:r>
        <w:r w:rsidRPr="009E3C77" w:rsidDel="00B362DC">
          <w:rPr>
            <w:rFonts w:ascii="Calibri" w:eastAsia="Calibri" w:hAnsi="Calibri" w:cs="Calibri"/>
            <w:b/>
            <w:bCs/>
            <w:color w:val="00558C"/>
            <w:spacing w:val="-3"/>
            <w:sz w:val="28"/>
            <w:szCs w:val="28"/>
            <w:rPrChange w:id="1378" w:author="Alan Grant" w:date="2025-04-01T09:11:00Z">
              <w:rPr>
                <w:rFonts w:ascii="Calibri" w:eastAsia="Calibri" w:hAnsi="Calibri" w:cs="Calibri"/>
                <w:spacing w:val="-1"/>
              </w:rPr>
            </w:rPrChange>
          </w:rPr>
          <w:delText>radars would also</w:delText>
        </w:r>
        <w:r w:rsidRPr="009E3C77" w:rsidDel="00B362DC">
          <w:rPr>
            <w:rFonts w:ascii="Calibri" w:eastAsia="Calibri" w:hAnsi="Calibri" w:cs="Calibri"/>
            <w:b/>
            <w:bCs/>
            <w:color w:val="00558C"/>
            <w:spacing w:val="-3"/>
            <w:sz w:val="28"/>
            <w:szCs w:val="28"/>
            <w:rPrChange w:id="1379" w:author="Alan Grant" w:date="2025-04-01T09:11:00Z">
              <w:rPr>
                <w:rFonts w:ascii="Calibri" w:eastAsia="Calibri" w:hAnsi="Calibri" w:cs="Calibri"/>
                <w:spacing w:val="16"/>
              </w:rPr>
            </w:rPrChange>
          </w:rPr>
          <w:delText xml:space="preserve"> </w:delText>
        </w:r>
        <w:r w:rsidRPr="009E3C77" w:rsidDel="00B362DC">
          <w:rPr>
            <w:rFonts w:ascii="Calibri" w:eastAsia="Calibri" w:hAnsi="Calibri" w:cs="Calibri"/>
            <w:b/>
            <w:bCs/>
            <w:color w:val="00558C"/>
            <w:spacing w:val="-3"/>
            <w:sz w:val="28"/>
            <w:szCs w:val="28"/>
            <w:rPrChange w:id="1380" w:author="Alan Grant" w:date="2025-04-01T09:11:00Z">
              <w:rPr>
                <w:rFonts w:ascii="Calibri" w:eastAsia="Calibri" w:hAnsi="Calibri" w:cs="Calibri"/>
                <w:spacing w:val="-1"/>
              </w:rPr>
            </w:rPrChange>
          </w:rPr>
          <w:delText>be</w:delText>
        </w:r>
        <w:r w:rsidRPr="009E3C77" w:rsidDel="00B362DC">
          <w:rPr>
            <w:rFonts w:ascii="Calibri" w:eastAsia="Calibri" w:hAnsi="Calibri" w:cs="Calibri"/>
            <w:b/>
            <w:bCs/>
            <w:color w:val="00558C"/>
            <w:spacing w:val="-3"/>
            <w:sz w:val="28"/>
            <w:szCs w:val="28"/>
            <w:rPrChange w:id="1381" w:author="Alan Grant" w:date="2025-04-01T09:11:00Z">
              <w:rPr>
                <w:rFonts w:ascii="Calibri" w:eastAsia="Calibri" w:hAnsi="Calibri" w:cs="Calibri"/>
                <w:spacing w:val="8"/>
              </w:rPr>
            </w:rPrChange>
          </w:rPr>
          <w:delText xml:space="preserve"> </w:delText>
        </w:r>
        <w:r w:rsidRPr="009E3C77" w:rsidDel="00B362DC">
          <w:rPr>
            <w:rFonts w:ascii="Calibri" w:eastAsia="Calibri" w:hAnsi="Calibri" w:cs="Calibri"/>
            <w:b/>
            <w:bCs/>
            <w:color w:val="00558C"/>
            <w:spacing w:val="-3"/>
            <w:sz w:val="28"/>
            <w:szCs w:val="28"/>
            <w:rPrChange w:id="1382" w:author="Alan Grant" w:date="2025-04-01T09:11:00Z">
              <w:rPr>
                <w:rFonts w:ascii="Calibri" w:eastAsia="Calibri" w:hAnsi="Calibri" w:cs="Calibri"/>
                <w:spacing w:val="-1"/>
              </w:rPr>
            </w:rPrChange>
          </w:rPr>
          <w:delText>essential.</w:delText>
        </w:r>
      </w:del>
    </w:p>
    <w:p w14:paraId="63BB2FC4" w14:textId="4FEC1C9D" w:rsidR="00F27F90" w:rsidRPr="009E3C77" w:rsidDel="00B362DC" w:rsidRDefault="00DE6361">
      <w:pPr>
        <w:pStyle w:val="BodyText"/>
        <w:spacing w:before="85" w:line="179" w:lineRule="auto"/>
        <w:ind w:left="48"/>
        <w:outlineLvl w:val="0"/>
        <w:rPr>
          <w:del w:id="1383" w:author="Alan Grant" w:date="2025-03-31T15:26:00Z"/>
          <w:b/>
          <w:bCs/>
          <w:color w:val="00558C"/>
          <w:spacing w:val="-3"/>
          <w:sz w:val="28"/>
          <w:szCs w:val="28"/>
          <w:rPrChange w:id="1384" w:author="Alan Grant" w:date="2025-04-01T09:11:00Z">
            <w:rPr>
              <w:del w:id="1385" w:author="Alan Grant" w:date="2025-03-31T15:26:00Z"/>
              <w:sz w:val="18"/>
              <w:szCs w:val="18"/>
            </w:rPr>
          </w:rPrChange>
        </w:rPr>
        <w:pPrChange w:id="1386" w:author="Alan Grant" w:date="2025-04-01T09:11:00Z">
          <w:pPr>
            <w:pStyle w:val="BodyText"/>
            <w:spacing w:before="179" w:line="179" w:lineRule="auto"/>
            <w:ind w:left="40"/>
            <w:outlineLvl w:val="1"/>
          </w:pPr>
        </w:pPrChange>
      </w:pPr>
      <w:del w:id="1387" w:author="Alan Grant" w:date="2025-03-31T15:26:00Z">
        <w:r w:rsidRPr="009E3C77" w:rsidDel="00B362DC">
          <w:rPr>
            <w:rFonts w:ascii="Calibri" w:eastAsia="Calibri" w:hAnsi="Calibri" w:cs="Calibri"/>
            <w:b/>
            <w:bCs/>
            <w:noProof/>
            <w:color w:val="00558C"/>
            <w:spacing w:val="-3"/>
            <w:sz w:val="28"/>
            <w:szCs w:val="28"/>
            <w:rPrChange w:id="1388" w:author="Alan Grant" w:date="2025-04-01T09:11:00Z">
              <w:rPr>
                <w:rFonts w:ascii="Calibri" w:eastAsia="Calibri" w:hAnsi="Calibri" w:cs="Calibri"/>
                <w:noProof/>
                <w:sz w:val="16"/>
                <w:szCs w:val="16"/>
              </w:rPr>
            </w:rPrChange>
          </w:rPr>
          <w:drawing>
            <wp:anchor distT="0" distB="0" distL="0" distR="0" simplePos="0" relativeHeight="251665408" behindDoc="0" locked="0" layoutInCell="1" allowOverlap="1" wp14:anchorId="53A0A80B" wp14:editId="555B8FC7">
              <wp:simplePos x="0" y="0"/>
              <wp:positionH relativeFrom="column">
                <wp:posOffset>0</wp:posOffset>
              </wp:positionH>
              <wp:positionV relativeFrom="paragraph">
                <wp:posOffset>334645</wp:posOffset>
              </wp:positionV>
              <wp:extent cx="937260" cy="6350"/>
              <wp:effectExtent l="0" t="0" r="0" b="0"/>
              <wp:wrapNone/>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31"/>
                      <a:stretch>
                        <a:fillRect/>
                      </a:stretch>
                    </pic:blipFill>
                    <pic:spPr>
                      <a:xfrm>
                        <a:off x="0" y="0"/>
                        <a:ext cx="937260" cy="6350"/>
                      </a:xfrm>
                      <a:prstGeom prst="rect">
                        <a:avLst/>
                      </a:prstGeom>
                    </pic:spPr>
                  </pic:pic>
                </a:graphicData>
              </a:graphic>
            </wp:anchor>
          </w:drawing>
        </w:r>
        <w:r w:rsidRPr="009E3C77" w:rsidDel="00B362DC">
          <w:rPr>
            <w:rFonts w:ascii="Calibri" w:eastAsia="Calibri" w:hAnsi="Calibri" w:cs="Calibri"/>
            <w:b/>
            <w:bCs/>
            <w:color w:val="00558C"/>
            <w:spacing w:val="-3"/>
            <w:sz w:val="28"/>
            <w:szCs w:val="28"/>
            <w:rPrChange w:id="1389" w:author="Alan Grant" w:date="2025-04-01T09:11:00Z">
              <w:rPr>
                <w:rFonts w:ascii="Calibri" w:eastAsia="Calibri" w:hAnsi="Calibri" w:cs="Calibri"/>
                <w:b/>
                <w:bCs/>
                <w:color w:val="00558C"/>
                <w:spacing w:val="3"/>
                <w:sz w:val="24"/>
                <w:szCs w:val="24"/>
              </w:rPr>
            </w:rPrChange>
          </w:rPr>
          <w:delText xml:space="preserve">5.3          </w:delText>
        </w:r>
        <w:r w:rsidRPr="009E3C77" w:rsidDel="00B362DC">
          <w:rPr>
            <w:rFonts w:ascii="Calibri" w:eastAsia="Calibri" w:hAnsi="Calibri" w:cs="Calibri"/>
            <w:b/>
            <w:bCs/>
            <w:color w:val="00558C"/>
            <w:spacing w:val="-3"/>
            <w:sz w:val="28"/>
            <w:szCs w:val="28"/>
            <w:rPrChange w:id="1390" w:author="Alan Grant" w:date="2025-04-01T09:11:00Z">
              <w:rPr>
                <w:rFonts w:ascii="Calibri" w:eastAsia="Calibri" w:hAnsi="Calibri" w:cs="Calibri"/>
                <w:b/>
                <w:bCs/>
                <w:color w:val="00558C"/>
                <w:sz w:val="24"/>
                <w:szCs w:val="24"/>
              </w:rPr>
            </w:rPrChange>
          </w:rPr>
          <w:delText>E</w:delText>
        </w:r>
        <w:r w:rsidRPr="009E3C77" w:rsidDel="00B362DC">
          <w:rPr>
            <w:rFonts w:ascii="Calibri" w:eastAsia="Calibri" w:hAnsi="Calibri" w:cs="Calibri"/>
            <w:b/>
            <w:bCs/>
            <w:color w:val="00558C"/>
            <w:spacing w:val="-3"/>
            <w:sz w:val="28"/>
            <w:szCs w:val="28"/>
            <w:rPrChange w:id="1391" w:author="Alan Grant" w:date="2025-04-01T09:11:00Z">
              <w:rPr>
                <w:rFonts w:ascii="Calibri" w:eastAsia="Calibri" w:hAnsi="Calibri" w:cs="Calibri"/>
                <w:b/>
                <w:bCs/>
                <w:color w:val="00558C"/>
                <w:szCs w:val="18"/>
              </w:rPr>
            </w:rPrChange>
          </w:rPr>
          <w:delText>NHANCED</w:delText>
        </w:r>
        <w:r w:rsidRPr="009E3C77" w:rsidDel="00B362DC">
          <w:rPr>
            <w:rFonts w:ascii="Calibri" w:eastAsia="Calibri" w:hAnsi="Calibri" w:cs="Calibri"/>
            <w:b/>
            <w:bCs/>
            <w:color w:val="00558C"/>
            <w:spacing w:val="-3"/>
            <w:sz w:val="28"/>
            <w:szCs w:val="28"/>
            <w:rPrChange w:id="1392" w:author="Alan Grant" w:date="2025-04-01T09:11:00Z">
              <w:rPr>
                <w:rFonts w:ascii="Calibri" w:eastAsia="Calibri" w:hAnsi="Calibri" w:cs="Calibri"/>
                <w:b/>
                <w:bCs/>
                <w:color w:val="00558C"/>
                <w:spacing w:val="24"/>
                <w:szCs w:val="18"/>
              </w:rPr>
            </w:rPrChange>
          </w:rPr>
          <w:delText xml:space="preserve"> </w:delText>
        </w:r>
        <w:r w:rsidRPr="009E3C77" w:rsidDel="00B362DC">
          <w:rPr>
            <w:rFonts w:ascii="Calibri" w:eastAsia="Calibri" w:hAnsi="Calibri" w:cs="Calibri"/>
            <w:b/>
            <w:bCs/>
            <w:color w:val="00558C"/>
            <w:spacing w:val="-3"/>
            <w:sz w:val="28"/>
            <w:szCs w:val="28"/>
            <w:rPrChange w:id="1393" w:author="Alan Grant" w:date="2025-04-01T09:11:00Z">
              <w:rPr>
                <w:rFonts w:ascii="Calibri" w:eastAsia="Calibri" w:hAnsi="Calibri" w:cs="Calibri"/>
                <w:b/>
                <w:bCs/>
                <w:color w:val="00558C"/>
                <w:sz w:val="24"/>
                <w:szCs w:val="24"/>
              </w:rPr>
            </w:rPrChange>
          </w:rPr>
          <w:delText>R</w:delText>
        </w:r>
        <w:r w:rsidRPr="009E3C77" w:rsidDel="00B362DC">
          <w:rPr>
            <w:rFonts w:ascii="Calibri" w:eastAsia="Calibri" w:hAnsi="Calibri" w:cs="Calibri"/>
            <w:b/>
            <w:bCs/>
            <w:color w:val="00558C"/>
            <w:spacing w:val="-3"/>
            <w:sz w:val="28"/>
            <w:szCs w:val="28"/>
            <w:rPrChange w:id="1394" w:author="Alan Grant" w:date="2025-04-01T09:11:00Z">
              <w:rPr>
                <w:rFonts w:ascii="Calibri" w:eastAsia="Calibri" w:hAnsi="Calibri" w:cs="Calibri"/>
                <w:b/>
                <w:bCs/>
                <w:color w:val="00558C"/>
                <w:szCs w:val="18"/>
              </w:rPr>
            </w:rPrChange>
          </w:rPr>
          <w:delText>ACONS</w:delText>
        </w:r>
      </w:del>
    </w:p>
    <w:p w14:paraId="1F244F7E" w14:textId="57B0AB05" w:rsidR="00F27F90" w:rsidRPr="009E3C77" w:rsidDel="00B362DC" w:rsidRDefault="00DE6361">
      <w:pPr>
        <w:pStyle w:val="BodyText"/>
        <w:spacing w:before="85" w:line="179" w:lineRule="auto"/>
        <w:ind w:left="48"/>
        <w:jc w:val="left"/>
        <w:outlineLvl w:val="0"/>
        <w:rPr>
          <w:del w:id="1395" w:author="Alan Grant" w:date="2025-03-31T15:26:00Z"/>
          <w:b/>
          <w:bCs/>
          <w:color w:val="00558C"/>
          <w:spacing w:val="-3"/>
          <w:sz w:val="28"/>
          <w:szCs w:val="28"/>
          <w:rPrChange w:id="1396" w:author="Alan Grant" w:date="2025-04-01T09:11:00Z">
            <w:rPr>
              <w:del w:id="1397" w:author="Alan Grant" w:date="2025-03-31T15:26:00Z"/>
            </w:rPr>
          </w:rPrChange>
        </w:rPr>
        <w:pPrChange w:id="1398" w:author="Alan Grant" w:date="2025-04-01T09:11:00Z">
          <w:pPr>
            <w:pStyle w:val="BodyText"/>
            <w:spacing w:before="258" w:line="227" w:lineRule="auto"/>
            <w:ind w:left="37" w:right="791" w:hanging="7"/>
          </w:pPr>
        </w:pPrChange>
      </w:pPr>
      <w:del w:id="1399" w:author="Alan Grant" w:date="2025-03-31T15:26:00Z">
        <w:r w:rsidRPr="009E3C77" w:rsidDel="00B362DC">
          <w:rPr>
            <w:rFonts w:ascii="Calibri" w:eastAsia="Calibri" w:hAnsi="Calibri" w:cs="Calibri"/>
            <w:b/>
            <w:bCs/>
            <w:color w:val="00558C"/>
            <w:spacing w:val="-3"/>
            <w:sz w:val="28"/>
            <w:szCs w:val="28"/>
            <w:rPrChange w:id="1400" w:author="Alan Grant" w:date="2025-04-01T09:11:00Z">
              <w:rPr>
                <w:rFonts w:ascii="Calibri" w:eastAsia="Calibri" w:hAnsi="Calibri" w:cs="Calibri"/>
                <w:spacing w:val="-1"/>
              </w:rPr>
            </w:rPrChange>
          </w:rPr>
          <w:delText>The</w:delText>
        </w:r>
        <w:r w:rsidRPr="009E3C77" w:rsidDel="00B362DC">
          <w:rPr>
            <w:rFonts w:ascii="Calibri" w:eastAsia="Calibri" w:hAnsi="Calibri" w:cs="Calibri"/>
            <w:b/>
            <w:bCs/>
            <w:color w:val="00558C"/>
            <w:spacing w:val="-3"/>
            <w:sz w:val="28"/>
            <w:szCs w:val="28"/>
            <w:rPrChange w:id="1401" w:author="Alan Grant" w:date="2025-04-01T09:11:00Z">
              <w:rPr>
                <w:rFonts w:ascii="Calibri" w:eastAsia="Calibri" w:hAnsi="Calibri" w:cs="Calibri"/>
                <w:spacing w:val="37"/>
              </w:rPr>
            </w:rPrChange>
          </w:rPr>
          <w:delText xml:space="preserve"> </w:delText>
        </w:r>
        <w:r w:rsidRPr="009E3C77" w:rsidDel="00B362DC">
          <w:rPr>
            <w:rFonts w:ascii="Calibri" w:eastAsia="Calibri" w:hAnsi="Calibri" w:cs="Calibri"/>
            <w:b/>
            <w:bCs/>
            <w:color w:val="00558C"/>
            <w:spacing w:val="-3"/>
            <w:sz w:val="28"/>
            <w:szCs w:val="28"/>
            <w:rPrChange w:id="1402" w:author="Alan Grant" w:date="2025-04-01T09:11:00Z">
              <w:rPr>
                <w:rFonts w:ascii="Calibri" w:eastAsia="Calibri" w:hAnsi="Calibri" w:cs="Calibri"/>
                <w:spacing w:val="-1"/>
              </w:rPr>
            </w:rPrChange>
          </w:rPr>
          <w:delText>Racon</w:delText>
        </w:r>
        <w:r w:rsidRPr="009E3C77" w:rsidDel="00B362DC">
          <w:rPr>
            <w:rFonts w:ascii="Calibri" w:eastAsia="Calibri" w:hAnsi="Calibri" w:cs="Calibri"/>
            <w:b/>
            <w:bCs/>
            <w:color w:val="00558C"/>
            <w:spacing w:val="-3"/>
            <w:sz w:val="28"/>
            <w:szCs w:val="28"/>
            <w:rPrChange w:id="1403"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1404" w:author="Alan Grant" w:date="2025-04-01T09:11:00Z">
              <w:rPr>
                <w:rFonts w:ascii="Calibri" w:eastAsia="Calibri" w:hAnsi="Calibri" w:cs="Calibri"/>
                <w:spacing w:val="-1"/>
              </w:rPr>
            </w:rPrChange>
          </w:rPr>
          <w:delText>transmission</w:delText>
        </w:r>
        <w:r w:rsidRPr="009E3C77" w:rsidDel="00B362DC">
          <w:rPr>
            <w:rFonts w:ascii="Calibri" w:eastAsia="Calibri" w:hAnsi="Calibri" w:cs="Calibri"/>
            <w:b/>
            <w:bCs/>
            <w:color w:val="00558C"/>
            <w:spacing w:val="-3"/>
            <w:sz w:val="28"/>
            <w:szCs w:val="28"/>
            <w:rPrChange w:id="1405" w:author="Alan Grant" w:date="2025-04-01T09:11:00Z">
              <w:rPr>
                <w:rFonts w:ascii="Calibri" w:eastAsia="Calibri" w:hAnsi="Calibri" w:cs="Calibri"/>
                <w:spacing w:val="22"/>
                <w:w w:val="101"/>
              </w:rPr>
            </w:rPrChange>
          </w:rPr>
          <w:delText xml:space="preserve"> </w:delText>
        </w:r>
        <w:r w:rsidRPr="009E3C77" w:rsidDel="00B362DC">
          <w:rPr>
            <w:rFonts w:ascii="Calibri" w:eastAsia="Calibri" w:hAnsi="Calibri" w:cs="Calibri"/>
            <w:b/>
            <w:bCs/>
            <w:color w:val="00558C"/>
            <w:spacing w:val="-3"/>
            <w:sz w:val="28"/>
            <w:szCs w:val="28"/>
            <w:rPrChange w:id="1406" w:author="Alan Grant" w:date="2025-04-01T09:11:00Z">
              <w:rPr>
                <w:rFonts w:ascii="Calibri" w:eastAsia="Calibri" w:hAnsi="Calibri" w:cs="Calibri"/>
                <w:spacing w:val="-1"/>
              </w:rPr>
            </w:rPrChange>
          </w:rPr>
          <w:delText>waveform</w:delText>
        </w:r>
        <w:r w:rsidRPr="009E3C77" w:rsidDel="00B362DC">
          <w:rPr>
            <w:rFonts w:ascii="Calibri" w:eastAsia="Calibri" w:hAnsi="Calibri" w:cs="Calibri"/>
            <w:b/>
            <w:bCs/>
            <w:color w:val="00558C"/>
            <w:spacing w:val="-3"/>
            <w:sz w:val="28"/>
            <w:szCs w:val="28"/>
            <w:rPrChange w:id="1407" w:author="Alan Grant" w:date="2025-04-01T09:11:00Z">
              <w:rPr>
                <w:rFonts w:ascii="Calibri" w:eastAsia="Calibri" w:hAnsi="Calibri" w:cs="Calibri"/>
                <w:spacing w:val="28"/>
                <w:w w:val="101"/>
              </w:rPr>
            </w:rPrChange>
          </w:rPr>
          <w:delText xml:space="preserve"> </w:delText>
        </w:r>
        <w:r w:rsidRPr="009E3C77" w:rsidDel="00B362DC">
          <w:rPr>
            <w:rFonts w:ascii="Calibri" w:eastAsia="Calibri" w:hAnsi="Calibri" w:cs="Calibri"/>
            <w:b/>
            <w:bCs/>
            <w:color w:val="00558C"/>
            <w:spacing w:val="-3"/>
            <w:sz w:val="28"/>
            <w:szCs w:val="28"/>
            <w:rPrChange w:id="1408" w:author="Alan Grant" w:date="2025-04-01T09:11:00Z">
              <w:rPr>
                <w:rFonts w:ascii="Calibri" w:eastAsia="Calibri" w:hAnsi="Calibri" w:cs="Calibri"/>
                <w:spacing w:val="-1"/>
              </w:rPr>
            </w:rPrChange>
          </w:rPr>
          <w:delText>could</w:delText>
        </w:r>
        <w:r w:rsidRPr="009E3C77" w:rsidDel="00B362DC">
          <w:rPr>
            <w:rFonts w:ascii="Calibri" w:eastAsia="Calibri" w:hAnsi="Calibri" w:cs="Calibri"/>
            <w:b/>
            <w:bCs/>
            <w:color w:val="00558C"/>
            <w:spacing w:val="-3"/>
            <w:sz w:val="28"/>
            <w:szCs w:val="28"/>
            <w:rPrChange w:id="1409" w:author="Alan Grant" w:date="2025-04-01T09:11:00Z">
              <w:rPr>
                <w:rFonts w:ascii="Calibri" w:eastAsia="Calibri" w:hAnsi="Calibri" w:cs="Calibri"/>
                <w:spacing w:val="33"/>
              </w:rPr>
            </w:rPrChange>
          </w:rPr>
          <w:delText xml:space="preserve"> </w:delText>
        </w:r>
        <w:r w:rsidRPr="009E3C77" w:rsidDel="00B362DC">
          <w:rPr>
            <w:rFonts w:ascii="Calibri" w:eastAsia="Calibri" w:hAnsi="Calibri" w:cs="Calibri"/>
            <w:b/>
            <w:bCs/>
            <w:color w:val="00558C"/>
            <w:spacing w:val="-3"/>
            <w:sz w:val="28"/>
            <w:szCs w:val="28"/>
            <w:rPrChange w:id="1410" w:author="Alan Grant" w:date="2025-04-01T09:11:00Z">
              <w:rPr>
                <w:rFonts w:ascii="Calibri" w:eastAsia="Calibri" w:hAnsi="Calibri" w:cs="Calibri"/>
                <w:spacing w:val="-1"/>
              </w:rPr>
            </w:rPrChange>
          </w:rPr>
          <w:delText>be</w:delText>
        </w:r>
        <w:r w:rsidRPr="009E3C77" w:rsidDel="00B362DC">
          <w:rPr>
            <w:rFonts w:ascii="Calibri" w:eastAsia="Calibri" w:hAnsi="Calibri" w:cs="Calibri"/>
            <w:b/>
            <w:bCs/>
            <w:color w:val="00558C"/>
            <w:spacing w:val="-3"/>
            <w:sz w:val="28"/>
            <w:szCs w:val="28"/>
            <w:rPrChange w:id="1411" w:author="Alan Grant" w:date="2025-04-01T09:11:00Z">
              <w:rPr>
                <w:rFonts w:ascii="Calibri" w:eastAsia="Calibri" w:hAnsi="Calibri" w:cs="Calibri"/>
                <w:spacing w:val="25"/>
                <w:w w:val="101"/>
              </w:rPr>
            </w:rPrChange>
          </w:rPr>
          <w:delText xml:space="preserve"> </w:delText>
        </w:r>
        <w:r w:rsidRPr="009E3C77" w:rsidDel="00B362DC">
          <w:rPr>
            <w:rFonts w:ascii="Calibri" w:eastAsia="Calibri" w:hAnsi="Calibri" w:cs="Calibri"/>
            <w:b/>
            <w:bCs/>
            <w:color w:val="00558C"/>
            <w:spacing w:val="-3"/>
            <w:sz w:val="28"/>
            <w:szCs w:val="28"/>
            <w:rPrChange w:id="1412" w:author="Alan Grant" w:date="2025-04-01T09:11:00Z">
              <w:rPr>
                <w:rFonts w:ascii="Calibri" w:eastAsia="Calibri" w:hAnsi="Calibri" w:cs="Calibri"/>
                <w:spacing w:val="-1"/>
              </w:rPr>
            </w:rPrChange>
          </w:rPr>
          <w:delText>encoded</w:delText>
        </w:r>
        <w:r w:rsidRPr="009E3C77" w:rsidDel="00B362DC">
          <w:rPr>
            <w:rFonts w:ascii="Calibri" w:eastAsia="Calibri" w:hAnsi="Calibri" w:cs="Calibri"/>
            <w:b/>
            <w:bCs/>
            <w:color w:val="00558C"/>
            <w:spacing w:val="-3"/>
            <w:sz w:val="28"/>
            <w:szCs w:val="28"/>
            <w:rPrChange w:id="1413" w:author="Alan Grant" w:date="2025-04-01T09:11:00Z">
              <w:rPr>
                <w:rFonts w:ascii="Calibri" w:eastAsia="Calibri" w:hAnsi="Calibri" w:cs="Calibri"/>
                <w:spacing w:val="20"/>
              </w:rPr>
            </w:rPrChange>
          </w:rPr>
          <w:delText xml:space="preserve"> </w:delText>
        </w:r>
        <w:r w:rsidRPr="009E3C77" w:rsidDel="00B362DC">
          <w:rPr>
            <w:rFonts w:ascii="Calibri" w:eastAsia="Calibri" w:hAnsi="Calibri" w:cs="Calibri"/>
            <w:b/>
            <w:bCs/>
            <w:color w:val="00558C"/>
            <w:spacing w:val="-3"/>
            <w:sz w:val="28"/>
            <w:szCs w:val="28"/>
            <w:rPrChange w:id="1414" w:author="Alan Grant" w:date="2025-04-01T09:11:00Z">
              <w:rPr>
                <w:rFonts w:ascii="Calibri" w:eastAsia="Calibri" w:hAnsi="Calibri" w:cs="Calibri"/>
                <w:spacing w:val="-1"/>
              </w:rPr>
            </w:rPrChange>
          </w:rPr>
          <w:delText>with</w:delText>
        </w:r>
        <w:r w:rsidRPr="009E3C77" w:rsidDel="00B362DC">
          <w:rPr>
            <w:rFonts w:ascii="Calibri" w:eastAsia="Calibri" w:hAnsi="Calibri" w:cs="Calibri"/>
            <w:b/>
            <w:bCs/>
            <w:color w:val="00558C"/>
            <w:spacing w:val="-3"/>
            <w:sz w:val="28"/>
            <w:szCs w:val="28"/>
            <w:rPrChange w:id="1415" w:author="Alan Grant" w:date="2025-04-01T09:11:00Z">
              <w:rPr>
                <w:rFonts w:ascii="Calibri" w:eastAsia="Calibri" w:hAnsi="Calibri" w:cs="Calibri"/>
                <w:spacing w:val="31"/>
              </w:rPr>
            </w:rPrChange>
          </w:rPr>
          <w:delText xml:space="preserve"> </w:delText>
        </w:r>
        <w:r w:rsidRPr="009E3C77" w:rsidDel="00B362DC">
          <w:rPr>
            <w:rFonts w:ascii="Calibri" w:eastAsia="Calibri" w:hAnsi="Calibri" w:cs="Calibri"/>
            <w:b/>
            <w:bCs/>
            <w:color w:val="00558C"/>
            <w:spacing w:val="-3"/>
            <w:sz w:val="28"/>
            <w:szCs w:val="28"/>
            <w:rPrChange w:id="1416" w:author="Alan Grant" w:date="2025-04-01T09:11:00Z">
              <w:rPr>
                <w:rFonts w:ascii="Calibri" w:eastAsia="Calibri" w:hAnsi="Calibri" w:cs="Calibri"/>
                <w:spacing w:val="-1"/>
              </w:rPr>
            </w:rPrChange>
          </w:rPr>
          <w:delText>i</w:delText>
        </w:r>
        <w:r w:rsidRPr="009E3C77" w:rsidDel="00B362DC">
          <w:rPr>
            <w:rFonts w:ascii="Calibri" w:eastAsia="Calibri" w:hAnsi="Calibri" w:cs="Calibri"/>
            <w:b/>
            <w:bCs/>
            <w:color w:val="00558C"/>
            <w:spacing w:val="-3"/>
            <w:sz w:val="28"/>
            <w:szCs w:val="28"/>
            <w:rPrChange w:id="1417" w:author="Alan Grant" w:date="2025-04-01T09:11:00Z">
              <w:rPr>
                <w:rFonts w:ascii="Calibri" w:eastAsia="Calibri" w:hAnsi="Calibri" w:cs="Calibri"/>
                <w:spacing w:val="-2"/>
              </w:rPr>
            </w:rPrChange>
          </w:rPr>
          <w:delText>dentity</w:delText>
        </w:r>
        <w:r w:rsidRPr="009E3C77" w:rsidDel="00B362DC">
          <w:rPr>
            <w:rFonts w:ascii="Calibri" w:eastAsia="Calibri" w:hAnsi="Calibri" w:cs="Calibri"/>
            <w:b/>
            <w:bCs/>
            <w:color w:val="00558C"/>
            <w:spacing w:val="-3"/>
            <w:sz w:val="28"/>
            <w:szCs w:val="28"/>
            <w:rPrChange w:id="1418" w:author="Alan Grant" w:date="2025-04-01T09:11:00Z">
              <w:rPr>
                <w:rFonts w:ascii="Calibri" w:eastAsia="Calibri" w:hAnsi="Calibri" w:cs="Calibri"/>
                <w:spacing w:val="25"/>
                <w:w w:val="101"/>
              </w:rPr>
            </w:rPrChange>
          </w:rPr>
          <w:delText xml:space="preserve"> </w:delText>
        </w:r>
        <w:r w:rsidRPr="009E3C77" w:rsidDel="00B362DC">
          <w:rPr>
            <w:rFonts w:ascii="Calibri" w:eastAsia="Calibri" w:hAnsi="Calibri" w:cs="Calibri"/>
            <w:b/>
            <w:bCs/>
            <w:color w:val="00558C"/>
            <w:spacing w:val="-3"/>
            <w:sz w:val="28"/>
            <w:szCs w:val="28"/>
            <w:rPrChange w:id="1419" w:author="Alan Grant" w:date="2025-04-01T09:11:00Z">
              <w:rPr>
                <w:rFonts w:ascii="Calibri" w:eastAsia="Calibri" w:hAnsi="Calibri" w:cs="Calibri"/>
                <w:spacing w:val="-2"/>
              </w:rPr>
            </w:rPrChange>
          </w:rPr>
          <w:delText>or</w:delText>
        </w:r>
        <w:r w:rsidRPr="009E3C77" w:rsidDel="00B362DC">
          <w:rPr>
            <w:rFonts w:ascii="Calibri" w:eastAsia="Calibri" w:hAnsi="Calibri" w:cs="Calibri"/>
            <w:b/>
            <w:bCs/>
            <w:color w:val="00558C"/>
            <w:spacing w:val="-3"/>
            <w:sz w:val="28"/>
            <w:szCs w:val="28"/>
            <w:rPrChange w:id="1420" w:author="Alan Grant" w:date="2025-04-01T09:11:00Z">
              <w:rPr>
                <w:rFonts w:ascii="Calibri" w:eastAsia="Calibri" w:hAnsi="Calibri" w:cs="Calibri"/>
                <w:spacing w:val="33"/>
                <w:w w:val="102"/>
              </w:rPr>
            </w:rPrChange>
          </w:rPr>
          <w:delText xml:space="preserve"> </w:delText>
        </w:r>
        <w:r w:rsidRPr="009E3C77" w:rsidDel="00B362DC">
          <w:rPr>
            <w:rFonts w:ascii="Calibri" w:eastAsia="Calibri" w:hAnsi="Calibri" w:cs="Calibri"/>
            <w:b/>
            <w:bCs/>
            <w:color w:val="00558C"/>
            <w:spacing w:val="-3"/>
            <w:sz w:val="28"/>
            <w:szCs w:val="28"/>
            <w:rPrChange w:id="1421" w:author="Alan Grant" w:date="2025-04-01T09:11:00Z">
              <w:rPr>
                <w:rFonts w:ascii="Calibri" w:eastAsia="Calibri" w:hAnsi="Calibri" w:cs="Calibri"/>
                <w:spacing w:val="-2"/>
              </w:rPr>
            </w:rPrChange>
          </w:rPr>
          <w:delText>positional</w:delText>
        </w:r>
        <w:r w:rsidRPr="009E3C77" w:rsidDel="00B362DC">
          <w:rPr>
            <w:rFonts w:ascii="Calibri" w:eastAsia="Calibri" w:hAnsi="Calibri" w:cs="Calibri"/>
            <w:b/>
            <w:bCs/>
            <w:color w:val="00558C"/>
            <w:spacing w:val="-3"/>
            <w:sz w:val="28"/>
            <w:szCs w:val="28"/>
            <w:rPrChange w:id="1422" w:author="Alan Grant" w:date="2025-04-01T09:11:00Z">
              <w:rPr>
                <w:rFonts w:ascii="Calibri" w:eastAsia="Calibri" w:hAnsi="Calibri" w:cs="Calibri"/>
                <w:spacing w:val="29"/>
              </w:rPr>
            </w:rPrChange>
          </w:rPr>
          <w:delText xml:space="preserve"> </w:delText>
        </w:r>
        <w:r w:rsidRPr="009E3C77" w:rsidDel="00B362DC">
          <w:rPr>
            <w:rFonts w:ascii="Calibri" w:eastAsia="Calibri" w:hAnsi="Calibri" w:cs="Calibri"/>
            <w:b/>
            <w:bCs/>
            <w:color w:val="00558C"/>
            <w:spacing w:val="-3"/>
            <w:sz w:val="28"/>
            <w:szCs w:val="28"/>
            <w:rPrChange w:id="1423" w:author="Alan Grant" w:date="2025-04-01T09:11:00Z">
              <w:rPr>
                <w:rFonts w:ascii="Calibri" w:eastAsia="Calibri" w:hAnsi="Calibri" w:cs="Calibri"/>
                <w:spacing w:val="-2"/>
              </w:rPr>
            </w:rPrChange>
          </w:rPr>
          <w:delText>information.</w:delText>
        </w:r>
        <w:r w:rsidRPr="009E3C77" w:rsidDel="00B362DC">
          <w:rPr>
            <w:rFonts w:ascii="Calibri" w:eastAsia="Calibri" w:hAnsi="Calibri" w:cs="Calibri"/>
            <w:b/>
            <w:bCs/>
            <w:color w:val="00558C"/>
            <w:spacing w:val="-3"/>
            <w:sz w:val="28"/>
            <w:szCs w:val="28"/>
            <w:rPrChange w:id="1424" w:author="Alan Grant" w:date="2025-04-01T09:11:00Z">
              <w:rPr>
                <w:rFonts w:ascii="Calibri" w:eastAsia="Calibri" w:hAnsi="Calibri" w:cs="Calibri"/>
                <w:spacing w:val="17"/>
              </w:rPr>
            </w:rPrChange>
          </w:rPr>
          <w:delText xml:space="preserve">  </w:delText>
        </w:r>
        <w:r w:rsidRPr="009E3C77" w:rsidDel="00B362DC">
          <w:rPr>
            <w:rFonts w:ascii="Calibri" w:eastAsia="Calibri" w:hAnsi="Calibri" w:cs="Calibri"/>
            <w:b/>
            <w:bCs/>
            <w:color w:val="00558C"/>
            <w:spacing w:val="-3"/>
            <w:sz w:val="28"/>
            <w:szCs w:val="28"/>
            <w:rPrChange w:id="1425" w:author="Alan Grant" w:date="2025-04-01T09:11:00Z">
              <w:rPr>
                <w:rFonts w:ascii="Calibri" w:eastAsia="Calibri" w:hAnsi="Calibri" w:cs="Calibri"/>
                <w:spacing w:val="-2"/>
              </w:rPr>
            </w:rPrChange>
          </w:rPr>
          <w:delText>This</w:delText>
        </w:r>
        <w:r w:rsidRPr="009E3C77" w:rsidDel="00B362DC">
          <w:rPr>
            <w:rFonts w:ascii="Calibri" w:eastAsia="Calibri" w:hAnsi="Calibri" w:cs="Calibri"/>
            <w:b/>
            <w:bCs/>
            <w:color w:val="00558C"/>
            <w:spacing w:val="-3"/>
            <w:sz w:val="28"/>
            <w:szCs w:val="28"/>
            <w:rPrChange w:id="1426" w:author="Alan Grant" w:date="2025-04-01T09:11:00Z">
              <w:rPr>
                <w:rFonts w:ascii="Calibri" w:eastAsia="Calibri" w:hAnsi="Calibri" w:cs="Calibri"/>
                <w:spacing w:val="21"/>
              </w:rPr>
            </w:rPrChange>
          </w:rPr>
          <w:delText xml:space="preserve"> </w:delText>
        </w:r>
        <w:r w:rsidRPr="009E3C77" w:rsidDel="00B362DC">
          <w:rPr>
            <w:rFonts w:ascii="Calibri" w:eastAsia="Calibri" w:hAnsi="Calibri" w:cs="Calibri"/>
            <w:b/>
            <w:bCs/>
            <w:color w:val="00558C"/>
            <w:spacing w:val="-3"/>
            <w:sz w:val="28"/>
            <w:szCs w:val="28"/>
            <w:rPrChange w:id="1427" w:author="Alan Grant" w:date="2025-04-01T09:11:00Z">
              <w:rPr>
                <w:rFonts w:ascii="Calibri" w:eastAsia="Calibri" w:hAnsi="Calibri" w:cs="Calibri"/>
                <w:spacing w:val="-2"/>
              </w:rPr>
            </w:rPrChange>
          </w:rPr>
          <w:delText>would</w:delText>
        </w:r>
        <w:r w:rsidRPr="009E3C77" w:rsidDel="00B362DC">
          <w:rPr>
            <w:rFonts w:ascii="Calibri" w:eastAsia="Calibri" w:hAnsi="Calibri" w:cs="Calibri"/>
            <w:b/>
            <w:bCs/>
            <w:color w:val="00558C"/>
            <w:spacing w:val="-3"/>
            <w:sz w:val="28"/>
            <w:szCs w:val="28"/>
            <w:rPrChange w:id="1428" w:author="Alan Grant" w:date="2025-04-01T09:11:00Z">
              <w:rPr>
                <w:rFonts w:ascii="Calibri" w:eastAsia="Calibri" w:hAnsi="Calibri" w:cs="Calibri"/>
                <w:spacing w:val="24"/>
              </w:rPr>
            </w:rPrChange>
          </w:rPr>
          <w:delText xml:space="preserve"> </w:delText>
        </w:r>
        <w:r w:rsidRPr="009E3C77" w:rsidDel="00B362DC">
          <w:rPr>
            <w:rFonts w:ascii="Calibri" w:eastAsia="Calibri" w:hAnsi="Calibri" w:cs="Calibri"/>
            <w:b/>
            <w:bCs/>
            <w:color w:val="00558C"/>
            <w:spacing w:val="-3"/>
            <w:sz w:val="28"/>
            <w:szCs w:val="28"/>
            <w:rPrChange w:id="1429" w:author="Alan Grant" w:date="2025-04-01T09:11:00Z">
              <w:rPr>
                <w:rFonts w:ascii="Calibri" w:eastAsia="Calibri" w:hAnsi="Calibri" w:cs="Calibri"/>
                <w:spacing w:val="-2"/>
              </w:rPr>
            </w:rPrChange>
          </w:rPr>
          <w:delText>enable</w:delText>
        </w:r>
        <w:r w:rsidRPr="009E3C77" w:rsidDel="00B362DC">
          <w:rPr>
            <w:rFonts w:ascii="Calibri" w:eastAsia="Calibri" w:hAnsi="Calibri" w:cs="Calibri"/>
            <w:b/>
            <w:bCs/>
            <w:color w:val="00558C"/>
            <w:spacing w:val="-3"/>
            <w:sz w:val="28"/>
            <w:szCs w:val="28"/>
            <w:rPrChange w:id="1430"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431" w:author="Alan Grant" w:date="2025-04-01T09:11:00Z">
              <w:rPr>
                <w:rFonts w:ascii="Calibri" w:eastAsia="Calibri" w:hAnsi="Calibri" w:cs="Calibri"/>
                <w:spacing w:val="-1"/>
              </w:rPr>
            </w:rPrChange>
          </w:rPr>
          <w:delText>enhanced</w:delText>
        </w:r>
        <w:r w:rsidRPr="009E3C77" w:rsidDel="00B362DC">
          <w:rPr>
            <w:rFonts w:ascii="Calibri" w:eastAsia="Calibri" w:hAnsi="Calibri" w:cs="Calibri"/>
            <w:b/>
            <w:bCs/>
            <w:color w:val="00558C"/>
            <w:spacing w:val="-3"/>
            <w:sz w:val="28"/>
            <w:szCs w:val="28"/>
            <w:rPrChange w:id="1432" w:author="Alan Grant" w:date="2025-04-01T09:11:00Z">
              <w:rPr>
                <w:rFonts w:ascii="Calibri" w:eastAsia="Calibri" w:hAnsi="Calibri" w:cs="Calibri"/>
                <w:spacing w:val="16"/>
                <w:w w:val="101"/>
              </w:rPr>
            </w:rPrChange>
          </w:rPr>
          <w:delText xml:space="preserve"> </w:delText>
        </w:r>
        <w:r w:rsidRPr="009E3C77" w:rsidDel="00B362DC">
          <w:rPr>
            <w:rFonts w:ascii="Calibri" w:eastAsia="Calibri" w:hAnsi="Calibri" w:cs="Calibri"/>
            <w:b/>
            <w:bCs/>
            <w:color w:val="00558C"/>
            <w:spacing w:val="-3"/>
            <w:sz w:val="28"/>
            <w:szCs w:val="28"/>
            <w:rPrChange w:id="1433" w:author="Alan Grant" w:date="2025-04-01T09:11:00Z">
              <w:rPr>
                <w:rFonts w:ascii="Calibri" w:eastAsia="Calibri" w:hAnsi="Calibri" w:cs="Calibri"/>
                <w:spacing w:val="-1"/>
              </w:rPr>
            </w:rPrChange>
          </w:rPr>
          <w:delText>radar</w:delText>
        </w:r>
        <w:r w:rsidRPr="009E3C77" w:rsidDel="00B362DC">
          <w:rPr>
            <w:rFonts w:ascii="Calibri" w:eastAsia="Calibri" w:hAnsi="Calibri" w:cs="Calibri"/>
            <w:b/>
            <w:bCs/>
            <w:color w:val="00558C"/>
            <w:spacing w:val="-3"/>
            <w:sz w:val="28"/>
            <w:szCs w:val="28"/>
            <w:rPrChange w:id="1434" w:author="Alan Grant" w:date="2025-04-01T09:11:00Z">
              <w:rPr>
                <w:rFonts w:ascii="Calibri" w:eastAsia="Calibri" w:hAnsi="Calibri" w:cs="Calibri"/>
                <w:spacing w:val="14"/>
                <w:w w:val="101"/>
              </w:rPr>
            </w:rPrChange>
          </w:rPr>
          <w:delText xml:space="preserve"> </w:delText>
        </w:r>
        <w:r w:rsidRPr="009E3C77" w:rsidDel="00B362DC">
          <w:rPr>
            <w:rFonts w:ascii="Calibri" w:eastAsia="Calibri" w:hAnsi="Calibri" w:cs="Calibri"/>
            <w:b/>
            <w:bCs/>
            <w:color w:val="00558C"/>
            <w:spacing w:val="-3"/>
            <w:sz w:val="28"/>
            <w:szCs w:val="28"/>
            <w:rPrChange w:id="1435" w:author="Alan Grant" w:date="2025-04-01T09:11:00Z">
              <w:rPr>
                <w:rFonts w:ascii="Calibri" w:eastAsia="Calibri" w:hAnsi="Calibri" w:cs="Calibri"/>
                <w:spacing w:val="-1"/>
              </w:rPr>
            </w:rPrChange>
          </w:rPr>
          <w:delText>positioning through the ability to</w:delText>
        </w:r>
        <w:r w:rsidRPr="009E3C77" w:rsidDel="00B362DC">
          <w:rPr>
            <w:rFonts w:ascii="Calibri" w:eastAsia="Calibri" w:hAnsi="Calibri" w:cs="Calibri"/>
            <w:b/>
            <w:bCs/>
            <w:color w:val="00558C"/>
            <w:spacing w:val="-3"/>
            <w:sz w:val="28"/>
            <w:szCs w:val="28"/>
            <w:rPrChange w:id="1436"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1437" w:author="Alan Grant" w:date="2025-04-01T09:11:00Z">
              <w:rPr>
                <w:rFonts w:ascii="Calibri" w:eastAsia="Calibri" w:hAnsi="Calibri" w:cs="Calibri"/>
                <w:spacing w:val="-1"/>
              </w:rPr>
            </w:rPrChange>
          </w:rPr>
          <w:delText>correlate the</w:delText>
        </w:r>
        <w:r w:rsidRPr="009E3C77" w:rsidDel="00B362DC">
          <w:rPr>
            <w:rFonts w:ascii="Calibri" w:eastAsia="Calibri" w:hAnsi="Calibri" w:cs="Calibri"/>
            <w:b/>
            <w:bCs/>
            <w:color w:val="00558C"/>
            <w:spacing w:val="-3"/>
            <w:sz w:val="28"/>
            <w:szCs w:val="28"/>
            <w:rPrChange w:id="1438" w:author="Alan Grant" w:date="2025-04-01T09:11:00Z">
              <w:rPr>
                <w:rFonts w:ascii="Calibri" w:eastAsia="Calibri" w:hAnsi="Calibri" w:cs="Calibri"/>
                <w:spacing w:val="16"/>
              </w:rPr>
            </w:rPrChange>
          </w:rPr>
          <w:delText xml:space="preserve"> </w:delText>
        </w:r>
        <w:r w:rsidRPr="009E3C77" w:rsidDel="00B362DC">
          <w:rPr>
            <w:rFonts w:ascii="Calibri" w:eastAsia="Calibri" w:hAnsi="Calibri" w:cs="Calibri"/>
            <w:b/>
            <w:bCs/>
            <w:color w:val="00558C"/>
            <w:spacing w:val="-3"/>
            <w:sz w:val="28"/>
            <w:szCs w:val="28"/>
            <w:rPrChange w:id="1439" w:author="Alan Grant" w:date="2025-04-01T09:11:00Z">
              <w:rPr>
                <w:rFonts w:ascii="Calibri" w:eastAsia="Calibri" w:hAnsi="Calibri" w:cs="Calibri"/>
                <w:spacing w:val="-1"/>
              </w:rPr>
            </w:rPrChange>
          </w:rPr>
          <w:delText>radar</w:delText>
        </w:r>
        <w:r w:rsidRPr="009E3C77" w:rsidDel="00B362DC">
          <w:rPr>
            <w:rFonts w:ascii="Calibri" w:eastAsia="Calibri" w:hAnsi="Calibri" w:cs="Calibri"/>
            <w:b/>
            <w:bCs/>
            <w:color w:val="00558C"/>
            <w:spacing w:val="-3"/>
            <w:sz w:val="28"/>
            <w:szCs w:val="28"/>
            <w:rPrChange w:id="1440" w:author="Alan Grant" w:date="2025-04-01T09:11:00Z">
              <w:rPr>
                <w:rFonts w:ascii="Calibri" w:eastAsia="Calibri" w:hAnsi="Calibri" w:cs="Calibri"/>
                <w:spacing w:val="17"/>
              </w:rPr>
            </w:rPrChange>
          </w:rPr>
          <w:delText xml:space="preserve"> </w:delText>
        </w:r>
        <w:r w:rsidRPr="009E3C77" w:rsidDel="00B362DC">
          <w:rPr>
            <w:rFonts w:ascii="Calibri" w:eastAsia="Calibri" w:hAnsi="Calibri" w:cs="Calibri"/>
            <w:b/>
            <w:bCs/>
            <w:color w:val="00558C"/>
            <w:spacing w:val="-3"/>
            <w:sz w:val="28"/>
            <w:szCs w:val="28"/>
            <w:rPrChange w:id="1441" w:author="Alan Grant" w:date="2025-04-01T09:11:00Z">
              <w:rPr>
                <w:rFonts w:ascii="Calibri" w:eastAsia="Calibri" w:hAnsi="Calibri" w:cs="Calibri"/>
                <w:spacing w:val="-1"/>
              </w:rPr>
            </w:rPrChange>
          </w:rPr>
          <w:delText>res</w:delText>
        </w:r>
        <w:r w:rsidRPr="009E3C77" w:rsidDel="00B362DC">
          <w:rPr>
            <w:rFonts w:ascii="Calibri" w:eastAsia="Calibri" w:hAnsi="Calibri" w:cs="Calibri"/>
            <w:b/>
            <w:bCs/>
            <w:color w:val="00558C"/>
            <w:spacing w:val="-3"/>
            <w:sz w:val="28"/>
            <w:szCs w:val="28"/>
            <w:rPrChange w:id="1442" w:author="Alan Grant" w:date="2025-04-01T09:11:00Z">
              <w:rPr>
                <w:rFonts w:ascii="Calibri" w:eastAsia="Calibri" w:hAnsi="Calibri" w:cs="Calibri"/>
                <w:spacing w:val="-2"/>
              </w:rPr>
            </w:rPrChange>
          </w:rPr>
          <w:delText>ponse of a</w:delText>
        </w:r>
        <w:r w:rsidRPr="009E3C77" w:rsidDel="00B362DC">
          <w:rPr>
            <w:rFonts w:ascii="Calibri" w:eastAsia="Calibri" w:hAnsi="Calibri" w:cs="Calibri"/>
            <w:b/>
            <w:bCs/>
            <w:color w:val="00558C"/>
            <w:spacing w:val="-3"/>
            <w:sz w:val="28"/>
            <w:szCs w:val="28"/>
            <w:rPrChange w:id="1443" w:author="Alan Grant" w:date="2025-04-01T09:11:00Z">
              <w:rPr>
                <w:rFonts w:ascii="Calibri" w:eastAsia="Calibri" w:hAnsi="Calibri" w:cs="Calibri"/>
                <w:spacing w:val="18"/>
                <w:w w:val="101"/>
              </w:rPr>
            </w:rPrChange>
          </w:rPr>
          <w:delText xml:space="preserve"> </w:delText>
        </w:r>
        <w:r w:rsidRPr="009E3C77" w:rsidDel="00B362DC">
          <w:rPr>
            <w:rFonts w:ascii="Calibri" w:eastAsia="Calibri" w:hAnsi="Calibri" w:cs="Calibri"/>
            <w:b/>
            <w:bCs/>
            <w:color w:val="00558C"/>
            <w:spacing w:val="-3"/>
            <w:sz w:val="28"/>
            <w:szCs w:val="28"/>
            <w:rPrChange w:id="1444" w:author="Alan Grant" w:date="2025-04-01T09:11:00Z">
              <w:rPr>
                <w:rFonts w:ascii="Calibri" w:eastAsia="Calibri" w:hAnsi="Calibri" w:cs="Calibri"/>
                <w:spacing w:val="-2"/>
              </w:rPr>
            </w:rPrChange>
          </w:rPr>
          <w:delText>Racon with the</w:delText>
        </w:r>
        <w:r w:rsidRPr="009E3C77" w:rsidDel="00B362DC">
          <w:rPr>
            <w:rFonts w:ascii="Calibri" w:eastAsia="Calibri" w:hAnsi="Calibri" w:cs="Calibri"/>
            <w:b/>
            <w:bCs/>
            <w:color w:val="00558C"/>
            <w:spacing w:val="-3"/>
            <w:sz w:val="28"/>
            <w:szCs w:val="28"/>
            <w:rPrChange w:id="1445" w:author="Alan Grant" w:date="2025-04-01T09:11:00Z">
              <w:rPr>
                <w:rFonts w:ascii="Calibri" w:eastAsia="Calibri" w:hAnsi="Calibri" w:cs="Calibri"/>
                <w:spacing w:val="15"/>
                <w:w w:val="101"/>
              </w:rPr>
            </w:rPrChange>
          </w:rPr>
          <w:delText xml:space="preserve"> </w:delText>
        </w:r>
        <w:r w:rsidRPr="009E3C77" w:rsidDel="00B362DC">
          <w:rPr>
            <w:rFonts w:ascii="Calibri" w:eastAsia="Calibri" w:hAnsi="Calibri" w:cs="Calibri"/>
            <w:b/>
            <w:bCs/>
            <w:color w:val="00558C"/>
            <w:spacing w:val="-3"/>
            <w:sz w:val="28"/>
            <w:szCs w:val="28"/>
            <w:rPrChange w:id="1446" w:author="Alan Grant" w:date="2025-04-01T09:11:00Z">
              <w:rPr>
                <w:rFonts w:ascii="Calibri" w:eastAsia="Calibri" w:hAnsi="Calibri" w:cs="Calibri"/>
                <w:spacing w:val="-2"/>
              </w:rPr>
            </w:rPrChange>
          </w:rPr>
          <w:delText>known</w:delText>
        </w:r>
        <w:r w:rsidRPr="009E3C77" w:rsidDel="00B362DC">
          <w:rPr>
            <w:rFonts w:ascii="Calibri" w:eastAsia="Calibri" w:hAnsi="Calibri" w:cs="Calibri"/>
            <w:b/>
            <w:bCs/>
            <w:color w:val="00558C"/>
            <w:spacing w:val="-3"/>
            <w:sz w:val="28"/>
            <w:szCs w:val="28"/>
            <w:rPrChange w:id="1447" w:author="Alan Grant" w:date="2025-04-01T09:11:00Z">
              <w:rPr>
                <w:rFonts w:ascii="Calibri" w:eastAsia="Calibri" w:hAnsi="Calibri" w:cs="Calibri"/>
                <w:spacing w:val="14"/>
              </w:rPr>
            </w:rPrChange>
          </w:rPr>
          <w:delText xml:space="preserve"> </w:delText>
        </w:r>
        <w:r w:rsidRPr="009E3C77" w:rsidDel="00B362DC">
          <w:rPr>
            <w:rFonts w:ascii="Calibri" w:eastAsia="Calibri" w:hAnsi="Calibri" w:cs="Calibri"/>
            <w:b/>
            <w:bCs/>
            <w:color w:val="00558C"/>
            <w:spacing w:val="-3"/>
            <w:sz w:val="28"/>
            <w:szCs w:val="28"/>
            <w:rPrChange w:id="1448" w:author="Alan Grant" w:date="2025-04-01T09:11:00Z">
              <w:rPr>
                <w:rFonts w:ascii="Calibri" w:eastAsia="Calibri" w:hAnsi="Calibri" w:cs="Calibri"/>
                <w:spacing w:val="-2"/>
              </w:rPr>
            </w:rPrChange>
          </w:rPr>
          <w:delText>position</w:delText>
        </w:r>
        <w:r w:rsidRPr="009E3C77" w:rsidDel="00B362DC">
          <w:rPr>
            <w:rFonts w:ascii="Calibri" w:eastAsia="Calibri" w:hAnsi="Calibri" w:cs="Calibri"/>
            <w:b/>
            <w:bCs/>
            <w:color w:val="00558C"/>
            <w:spacing w:val="-3"/>
            <w:sz w:val="28"/>
            <w:szCs w:val="28"/>
            <w:rPrChange w:id="1449"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450" w:author="Alan Grant" w:date="2025-04-01T09:11:00Z">
              <w:rPr>
                <w:rFonts w:ascii="Calibri" w:eastAsia="Calibri" w:hAnsi="Calibri" w:cs="Calibri"/>
                <w:spacing w:val="-2"/>
              </w:rPr>
            </w:rPrChange>
          </w:rPr>
          <w:delText>of that</w:delText>
        </w:r>
        <w:r w:rsidRPr="009E3C77" w:rsidDel="00B362DC">
          <w:rPr>
            <w:rFonts w:ascii="Calibri" w:eastAsia="Calibri" w:hAnsi="Calibri" w:cs="Calibri"/>
            <w:b/>
            <w:bCs/>
            <w:color w:val="00558C"/>
            <w:spacing w:val="-3"/>
            <w:sz w:val="28"/>
            <w:szCs w:val="28"/>
            <w:rPrChange w:id="1451"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1452" w:author="Alan Grant" w:date="2025-04-01T09:11:00Z">
              <w:rPr>
                <w:rFonts w:ascii="Calibri" w:eastAsia="Calibri" w:hAnsi="Calibri" w:cs="Calibri"/>
                <w:spacing w:val="-2"/>
              </w:rPr>
            </w:rPrChange>
          </w:rPr>
          <w:delText>Racon.</w:delText>
        </w:r>
      </w:del>
    </w:p>
    <w:p w14:paraId="4F0A4DB8" w14:textId="43521548" w:rsidR="00F27F90" w:rsidRPr="009E3C77" w:rsidDel="00B362DC" w:rsidRDefault="00DE6361">
      <w:pPr>
        <w:pStyle w:val="BodyText"/>
        <w:spacing w:before="85" w:line="179" w:lineRule="auto"/>
        <w:ind w:left="48"/>
        <w:outlineLvl w:val="0"/>
        <w:rPr>
          <w:del w:id="1453" w:author="Alan Grant" w:date="2025-03-31T15:26:00Z"/>
          <w:b/>
          <w:bCs/>
          <w:color w:val="00558C"/>
          <w:spacing w:val="-3"/>
          <w:sz w:val="28"/>
          <w:szCs w:val="28"/>
          <w:rPrChange w:id="1454" w:author="Alan Grant" w:date="2025-04-01T09:11:00Z">
            <w:rPr>
              <w:del w:id="1455" w:author="Alan Grant" w:date="2025-03-31T15:26:00Z"/>
              <w:sz w:val="18"/>
              <w:szCs w:val="18"/>
            </w:rPr>
          </w:rPrChange>
        </w:rPr>
        <w:pPrChange w:id="1456" w:author="Alan Grant" w:date="2025-04-01T09:11:00Z">
          <w:pPr>
            <w:pStyle w:val="BodyText"/>
            <w:spacing w:before="182" w:line="177" w:lineRule="auto"/>
            <w:ind w:left="40"/>
            <w:outlineLvl w:val="1"/>
          </w:pPr>
        </w:pPrChange>
      </w:pPr>
      <w:del w:id="1457" w:author="Alan Grant" w:date="2025-03-31T15:26:00Z">
        <w:r w:rsidRPr="009E3C77" w:rsidDel="00B362DC">
          <w:rPr>
            <w:rFonts w:ascii="Calibri" w:eastAsia="Calibri" w:hAnsi="Calibri" w:cs="Calibri"/>
            <w:b/>
            <w:bCs/>
            <w:noProof/>
            <w:color w:val="00558C"/>
            <w:spacing w:val="-3"/>
            <w:sz w:val="28"/>
            <w:szCs w:val="28"/>
            <w:rPrChange w:id="1458" w:author="Alan Grant" w:date="2025-04-01T09:11:00Z">
              <w:rPr>
                <w:rFonts w:ascii="Calibri" w:eastAsia="Calibri" w:hAnsi="Calibri" w:cs="Calibri"/>
                <w:noProof/>
                <w:sz w:val="16"/>
                <w:szCs w:val="16"/>
              </w:rPr>
            </w:rPrChange>
          </w:rPr>
          <w:drawing>
            <wp:anchor distT="0" distB="0" distL="0" distR="0" simplePos="0" relativeHeight="251666432" behindDoc="0" locked="0" layoutInCell="1" allowOverlap="1" wp14:anchorId="34A7A0B5" wp14:editId="1DCD0A4F">
              <wp:simplePos x="0" y="0"/>
              <wp:positionH relativeFrom="column">
                <wp:posOffset>0</wp:posOffset>
              </wp:positionH>
              <wp:positionV relativeFrom="paragraph">
                <wp:posOffset>335915</wp:posOffset>
              </wp:positionV>
              <wp:extent cx="937260" cy="6350"/>
              <wp:effectExtent l="0" t="0" r="0" b="0"/>
              <wp:wrapNone/>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30"/>
                      <a:stretch>
                        <a:fillRect/>
                      </a:stretch>
                    </pic:blipFill>
                    <pic:spPr>
                      <a:xfrm>
                        <a:off x="0" y="0"/>
                        <a:ext cx="937260" cy="6350"/>
                      </a:xfrm>
                      <a:prstGeom prst="rect">
                        <a:avLst/>
                      </a:prstGeom>
                    </pic:spPr>
                  </pic:pic>
                </a:graphicData>
              </a:graphic>
            </wp:anchor>
          </w:drawing>
        </w:r>
        <w:r w:rsidRPr="009E3C77" w:rsidDel="00B362DC">
          <w:rPr>
            <w:rFonts w:ascii="Calibri" w:eastAsia="Calibri" w:hAnsi="Calibri" w:cs="Calibri"/>
            <w:b/>
            <w:bCs/>
            <w:color w:val="00558C"/>
            <w:spacing w:val="-3"/>
            <w:sz w:val="28"/>
            <w:szCs w:val="28"/>
            <w:rPrChange w:id="1459" w:author="Alan Grant" w:date="2025-04-01T09:11:00Z">
              <w:rPr>
                <w:rFonts w:ascii="Calibri" w:eastAsia="Calibri" w:hAnsi="Calibri" w:cs="Calibri"/>
                <w:b/>
                <w:bCs/>
                <w:color w:val="00558C"/>
                <w:spacing w:val="3"/>
                <w:sz w:val="24"/>
                <w:szCs w:val="24"/>
              </w:rPr>
            </w:rPrChange>
          </w:rPr>
          <w:delText xml:space="preserve">5.4          </w:delText>
        </w:r>
        <w:r w:rsidRPr="009E3C77" w:rsidDel="00B362DC">
          <w:rPr>
            <w:rFonts w:ascii="Calibri" w:eastAsia="Calibri" w:hAnsi="Calibri" w:cs="Calibri"/>
            <w:b/>
            <w:bCs/>
            <w:color w:val="00558C"/>
            <w:spacing w:val="-3"/>
            <w:sz w:val="28"/>
            <w:szCs w:val="28"/>
            <w:rPrChange w:id="1460" w:author="Alan Grant" w:date="2025-04-01T09:11:00Z">
              <w:rPr>
                <w:rFonts w:ascii="Calibri" w:eastAsia="Calibri" w:hAnsi="Calibri" w:cs="Calibri"/>
                <w:b/>
                <w:bCs/>
                <w:color w:val="00558C"/>
                <w:sz w:val="24"/>
                <w:szCs w:val="24"/>
              </w:rPr>
            </w:rPrChange>
          </w:rPr>
          <w:delText>U</w:delText>
        </w:r>
        <w:r w:rsidRPr="009E3C77" w:rsidDel="00B362DC">
          <w:rPr>
            <w:rFonts w:ascii="Calibri" w:eastAsia="Calibri" w:hAnsi="Calibri" w:cs="Calibri"/>
            <w:b/>
            <w:bCs/>
            <w:color w:val="00558C"/>
            <w:spacing w:val="-3"/>
            <w:sz w:val="28"/>
            <w:szCs w:val="28"/>
            <w:rPrChange w:id="1461" w:author="Alan Grant" w:date="2025-04-01T09:11:00Z">
              <w:rPr>
                <w:rFonts w:ascii="Calibri" w:eastAsia="Calibri" w:hAnsi="Calibri" w:cs="Calibri"/>
                <w:b/>
                <w:bCs/>
                <w:color w:val="00558C"/>
                <w:szCs w:val="18"/>
              </w:rPr>
            </w:rPrChange>
          </w:rPr>
          <w:delText>NIVERSAL</w:delText>
        </w:r>
        <w:r w:rsidRPr="009E3C77" w:rsidDel="00B362DC">
          <w:rPr>
            <w:rFonts w:ascii="Calibri" w:eastAsia="Calibri" w:hAnsi="Calibri" w:cs="Calibri"/>
            <w:b/>
            <w:bCs/>
            <w:color w:val="00558C"/>
            <w:spacing w:val="-3"/>
            <w:sz w:val="28"/>
            <w:szCs w:val="28"/>
            <w:rPrChange w:id="1462" w:author="Alan Grant" w:date="2025-04-01T09:11:00Z">
              <w:rPr>
                <w:rFonts w:ascii="Calibri" w:eastAsia="Calibri" w:hAnsi="Calibri" w:cs="Calibri"/>
                <w:b/>
                <w:bCs/>
                <w:color w:val="00558C"/>
                <w:spacing w:val="29"/>
                <w:szCs w:val="18"/>
              </w:rPr>
            </w:rPrChange>
          </w:rPr>
          <w:delText xml:space="preserve"> </w:delText>
        </w:r>
        <w:r w:rsidRPr="009E3C77" w:rsidDel="00B362DC">
          <w:rPr>
            <w:rFonts w:ascii="Calibri" w:eastAsia="Calibri" w:hAnsi="Calibri" w:cs="Calibri"/>
            <w:b/>
            <w:bCs/>
            <w:color w:val="00558C"/>
            <w:spacing w:val="-3"/>
            <w:sz w:val="28"/>
            <w:szCs w:val="28"/>
            <w:rPrChange w:id="1463" w:author="Alan Grant" w:date="2025-04-01T09:11:00Z">
              <w:rPr>
                <w:rFonts w:ascii="Calibri" w:eastAsia="Calibri" w:hAnsi="Calibri" w:cs="Calibri"/>
                <w:b/>
                <w:bCs/>
                <w:color w:val="00558C"/>
                <w:sz w:val="24"/>
                <w:szCs w:val="24"/>
              </w:rPr>
            </w:rPrChange>
          </w:rPr>
          <w:delText>R</w:delText>
        </w:r>
        <w:r w:rsidRPr="009E3C77" w:rsidDel="00B362DC">
          <w:rPr>
            <w:rFonts w:ascii="Calibri" w:eastAsia="Calibri" w:hAnsi="Calibri" w:cs="Calibri"/>
            <w:b/>
            <w:bCs/>
            <w:color w:val="00558C"/>
            <w:spacing w:val="-3"/>
            <w:sz w:val="28"/>
            <w:szCs w:val="28"/>
            <w:rPrChange w:id="1464" w:author="Alan Grant" w:date="2025-04-01T09:11:00Z">
              <w:rPr>
                <w:rFonts w:ascii="Calibri" w:eastAsia="Calibri" w:hAnsi="Calibri" w:cs="Calibri"/>
                <w:b/>
                <w:bCs/>
                <w:color w:val="00558C"/>
                <w:szCs w:val="18"/>
              </w:rPr>
            </w:rPrChange>
          </w:rPr>
          <w:delText>ADAR</w:delText>
        </w:r>
        <w:r w:rsidRPr="009E3C77" w:rsidDel="00B362DC">
          <w:rPr>
            <w:rFonts w:ascii="Calibri" w:eastAsia="Calibri" w:hAnsi="Calibri" w:cs="Calibri"/>
            <w:b/>
            <w:bCs/>
            <w:color w:val="00558C"/>
            <w:spacing w:val="-3"/>
            <w:sz w:val="28"/>
            <w:szCs w:val="28"/>
            <w:rPrChange w:id="1465" w:author="Alan Grant" w:date="2025-04-01T09:11:00Z">
              <w:rPr>
                <w:rFonts w:ascii="Calibri" w:eastAsia="Calibri" w:hAnsi="Calibri" w:cs="Calibri"/>
                <w:b/>
                <w:bCs/>
                <w:color w:val="00558C"/>
                <w:spacing w:val="20"/>
                <w:w w:val="101"/>
                <w:szCs w:val="18"/>
              </w:rPr>
            </w:rPrChange>
          </w:rPr>
          <w:delText xml:space="preserve"> </w:delText>
        </w:r>
        <w:r w:rsidRPr="009E3C77" w:rsidDel="00B362DC">
          <w:rPr>
            <w:rFonts w:ascii="Calibri" w:eastAsia="Calibri" w:hAnsi="Calibri" w:cs="Calibri"/>
            <w:b/>
            <w:bCs/>
            <w:color w:val="00558C"/>
            <w:spacing w:val="-3"/>
            <w:sz w:val="28"/>
            <w:szCs w:val="28"/>
            <w:rPrChange w:id="1466" w:author="Alan Grant" w:date="2025-04-01T09:11:00Z">
              <w:rPr>
                <w:rFonts w:ascii="Calibri" w:eastAsia="Calibri" w:hAnsi="Calibri" w:cs="Calibri"/>
                <w:b/>
                <w:bCs/>
                <w:color w:val="00558C"/>
                <w:sz w:val="24"/>
                <w:szCs w:val="24"/>
              </w:rPr>
            </w:rPrChange>
          </w:rPr>
          <w:delText>B</w:delText>
        </w:r>
        <w:r w:rsidRPr="009E3C77" w:rsidDel="00B362DC">
          <w:rPr>
            <w:rFonts w:ascii="Calibri" w:eastAsia="Calibri" w:hAnsi="Calibri" w:cs="Calibri"/>
            <w:b/>
            <w:bCs/>
            <w:color w:val="00558C"/>
            <w:spacing w:val="-3"/>
            <w:sz w:val="28"/>
            <w:szCs w:val="28"/>
            <w:rPrChange w:id="1467" w:author="Alan Grant" w:date="2025-04-01T09:11:00Z">
              <w:rPr>
                <w:rFonts w:ascii="Calibri" w:eastAsia="Calibri" w:hAnsi="Calibri" w:cs="Calibri"/>
                <w:b/>
                <w:bCs/>
                <w:color w:val="00558C"/>
                <w:szCs w:val="18"/>
              </w:rPr>
            </w:rPrChange>
          </w:rPr>
          <w:delText>EACON</w:delText>
        </w:r>
      </w:del>
    </w:p>
    <w:p w14:paraId="5954677B" w14:textId="4814BD99" w:rsidR="00F27F90" w:rsidRPr="009E3C77" w:rsidDel="00B362DC" w:rsidRDefault="00DE6361">
      <w:pPr>
        <w:pStyle w:val="BodyText"/>
        <w:spacing w:before="85" w:line="179" w:lineRule="auto"/>
        <w:ind w:left="48"/>
        <w:jc w:val="left"/>
        <w:outlineLvl w:val="0"/>
        <w:rPr>
          <w:del w:id="1468" w:author="Alan Grant" w:date="2025-03-31T15:26:00Z"/>
          <w:rFonts w:eastAsia="Calibri"/>
          <w:b/>
          <w:bCs/>
          <w:color w:val="00558C"/>
          <w:spacing w:val="-3"/>
          <w:sz w:val="28"/>
          <w:szCs w:val="28"/>
          <w:rPrChange w:id="1469" w:author="Alan Grant" w:date="2025-04-01T09:11:00Z">
            <w:rPr>
              <w:del w:id="1470" w:author="Alan Grant" w:date="2025-03-31T15:26:00Z"/>
              <w:rFonts w:eastAsia="SimSun"/>
              <w:lang w:eastAsia="zh-CN"/>
            </w:rPr>
          </w:rPrChange>
        </w:rPr>
        <w:pPrChange w:id="1471" w:author="Alan Grant" w:date="2025-04-01T09:11:00Z">
          <w:pPr>
            <w:pStyle w:val="BodyText"/>
            <w:spacing w:before="261" w:line="232" w:lineRule="auto"/>
            <w:ind w:left="38" w:right="790" w:hanging="8"/>
          </w:pPr>
        </w:pPrChange>
      </w:pPr>
      <w:del w:id="1472" w:author="Alan Grant" w:date="2025-03-31T15:26:00Z">
        <w:r w:rsidRPr="009E3C77" w:rsidDel="00B362DC">
          <w:rPr>
            <w:rFonts w:ascii="Calibri" w:eastAsia="Calibri" w:hAnsi="Calibri" w:cs="Calibri"/>
            <w:b/>
            <w:bCs/>
            <w:color w:val="00558C"/>
            <w:spacing w:val="-3"/>
            <w:sz w:val="28"/>
            <w:szCs w:val="28"/>
            <w:rPrChange w:id="1473" w:author="Alan Grant" w:date="2025-04-01T09:11:00Z">
              <w:rPr>
                <w:rFonts w:ascii="Calibri" w:eastAsia="Calibri" w:hAnsi="Calibri" w:cs="Calibri"/>
                <w:spacing w:val="-1"/>
              </w:rPr>
            </w:rPrChange>
          </w:rPr>
          <w:delText>The fourth option</w:delText>
        </w:r>
        <w:r w:rsidRPr="009E3C77" w:rsidDel="00B362DC">
          <w:rPr>
            <w:rFonts w:ascii="Calibri" w:eastAsia="Calibri" w:hAnsi="Calibri" w:cs="Calibri"/>
            <w:b/>
            <w:bCs/>
            <w:color w:val="00558C"/>
            <w:spacing w:val="-3"/>
            <w:sz w:val="28"/>
            <w:szCs w:val="28"/>
            <w:rPrChange w:id="1474" w:author="Alan Grant" w:date="2025-04-01T09:11:00Z">
              <w:rPr>
                <w:rFonts w:ascii="Calibri" w:eastAsia="Calibri" w:hAnsi="Calibri" w:cs="Calibri"/>
                <w:spacing w:val="14"/>
              </w:rPr>
            </w:rPrChange>
          </w:rPr>
          <w:delText xml:space="preserve"> </w:delText>
        </w:r>
        <w:r w:rsidRPr="009E3C77" w:rsidDel="00B362DC">
          <w:rPr>
            <w:rFonts w:ascii="Calibri" w:eastAsia="Calibri" w:hAnsi="Calibri" w:cs="Calibri"/>
            <w:b/>
            <w:bCs/>
            <w:color w:val="00558C"/>
            <w:spacing w:val="-3"/>
            <w:sz w:val="28"/>
            <w:szCs w:val="28"/>
            <w:rPrChange w:id="1475" w:author="Alan Grant" w:date="2025-04-01T09:11:00Z">
              <w:rPr>
                <w:rFonts w:ascii="Calibri" w:eastAsia="Calibri" w:hAnsi="Calibri" w:cs="Calibri"/>
                <w:spacing w:val="-1"/>
              </w:rPr>
            </w:rPrChange>
          </w:rPr>
          <w:delText xml:space="preserve">is </w:delText>
        </w:r>
      </w:del>
      <w:ins w:id="1476" w:author="刘春海" w:date="2024-07-03T20:19:00Z">
        <w:del w:id="1477" w:author="Alan Grant" w:date="2025-03-31T15:26:00Z">
          <w:r w:rsidRPr="009E3C77" w:rsidDel="00B362DC">
            <w:rPr>
              <w:rFonts w:ascii="Calibri" w:eastAsia="Calibri" w:hAnsi="Calibri" w:cs="Calibri"/>
              <w:b/>
              <w:bCs/>
              <w:color w:val="00558C"/>
              <w:spacing w:val="-3"/>
              <w:sz w:val="28"/>
              <w:szCs w:val="28"/>
              <w:rPrChange w:id="1478" w:author="Alan Grant" w:date="2025-04-01T09:11:00Z">
                <w:rPr>
                  <w:rFonts w:ascii="Calibri" w:eastAsia="SimSun" w:hAnsi="Calibri" w:cs="Calibri"/>
                  <w:spacing w:val="-1"/>
                  <w:lang w:eastAsia="zh-CN"/>
                </w:rPr>
              </w:rPrChange>
            </w:rPr>
            <w:delText>T</w:delText>
          </w:r>
        </w:del>
      </w:ins>
      <w:del w:id="1479" w:author="Alan Grant" w:date="2025-03-31T15:26:00Z">
        <w:r w:rsidRPr="009E3C77" w:rsidDel="00B362DC">
          <w:rPr>
            <w:rFonts w:ascii="Calibri" w:eastAsia="Calibri" w:hAnsi="Calibri" w:cs="Calibri"/>
            <w:b/>
            <w:bCs/>
            <w:color w:val="00558C"/>
            <w:spacing w:val="-3"/>
            <w:sz w:val="28"/>
            <w:szCs w:val="28"/>
            <w:rPrChange w:id="1480" w:author="Alan Grant" w:date="2025-04-01T09:11:00Z">
              <w:rPr>
                <w:rFonts w:ascii="Calibri" w:eastAsia="Calibri" w:hAnsi="Calibri" w:cs="Calibri"/>
                <w:spacing w:val="-1"/>
              </w:rPr>
            </w:rPrChange>
          </w:rPr>
          <w:delText>to</w:delText>
        </w:r>
        <w:r w:rsidRPr="009E3C77" w:rsidDel="00B362DC">
          <w:rPr>
            <w:rFonts w:ascii="Calibri" w:eastAsia="Calibri" w:hAnsi="Calibri" w:cs="Calibri"/>
            <w:b/>
            <w:bCs/>
            <w:color w:val="00558C"/>
            <w:spacing w:val="-3"/>
            <w:sz w:val="28"/>
            <w:szCs w:val="28"/>
            <w:rPrChange w:id="1481"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1482" w:author="Alan Grant" w:date="2025-04-01T09:11:00Z">
              <w:rPr>
                <w:rFonts w:ascii="Calibri" w:eastAsia="Calibri" w:hAnsi="Calibri" w:cs="Calibri"/>
                <w:spacing w:val="-1"/>
              </w:rPr>
            </w:rPrChange>
          </w:rPr>
          <w:delText>consider the design of</w:delText>
        </w:r>
        <w:r w:rsidRPr="009E3C77" w:rsidDel="00B362DC">
          <w:rPr>
            <w:rFonts w:ascii="Calibri" w:eastAsia="Calibri" w:hAnsi="Calibri" w:cs="Calibri"/>
            <w:b/>
            <w:bCs/>
            <w:color w:val="00558C"/>
            <w:spacing w:val="-3"/>
            <w:sz w:val="28"/>
            <w:szCs w:val="28"/>
            <w:rPrChange w:id="1483" w:author="Alan Grant" w:date="2025-04-01T09:11:00Z">
              <w:rPr>
                <w:rFonts w:ascii="Calibri" w:eastAsia="Calibri" w:hAnsi="Calibri" w:cs="Calibri"/>
                <w:spacing w:val="9"/>
              </w:rPr>
            </w:rPrChange>
          </w:rPr>
          <w:delText xml:space="preserve"> </w:delText>
        </w:r>
        <w:r w:rsidRPr="009E3C77" w:rsidDel="00B362DC">
          <w:rPr>
            <w:rFonts w:ascii="Calibri" w:eastAsia="Calibri" w:hAnsi="Calibri" w:cs="Calibri"/>
            <w:b/>
            <w:bCs/>
            <w:color w:val="00558C"/>
            <w:spacing w:val="-3"/>
            <w:sz w:val="28"/>
            <w:szCs w:val="28"/>
            <w:rPrChange w:id="1484" w:author="Alan Grant" w:date="2025-04-01T09:11:00Z">
              <w:rPr>
                <w:rFonts w:ascii="Calibri" w:eastAsia="Calibri" w:hAnsi="Calibri" w:cs="Calibri"/>
                <w:spacing w:val="-1"/>
              </w:rPr>
            </w:rPrChange>
          </w:rPr>
          <w:delText>a</w:delText>
        </w:r>
        <w:r w:rsidRPr="009E3C77" w:rsidDel="00B362DC">
          <w:rPr>
            <w:rFonts w:ascii="Calibri" w:eastAsia="Calibri" w:hAnsi="Calibri" w:cs="Calibri"/>
            <w:b/>
            <w:bCs/>
            <w:color w:val="00558C"/>
            <w:spacing w:val="-3"/>
            <w:sz w:val="28"/>
            <w:szCs w:val="28"/>
            <w:rPrChange w:id="1485" w:author="Alan Grant" w:date="2025-04-01T09:11:00Z">
              <w:rPr>
                <w:rFonts w:ascii="Calibri" w:eastAsia="Calibri" w:hAnsi="Calibri" w:cs="Calibri"/>
                <w:spacing w:val="17"/>
              </w:rPr>
            </w:rPrChange>
          </w:rPr>
          <w:delText xml:space="preserve"> </w:delText>
        </w:r>
      </w:del>
      <w:ins w:id="1486" w:author="Paul Mueller" w:date="2024-10-22T09:21:00Z">
        <w:del w:id="1487" w:author="Alan Grant" w:date="2025-03-31T15:26:00Z">
          <w:r w:rsidR="003548CF" w:rsidRPr="009E3C77" w:rsidDel="00B362DC">
            <w:rPr>
              <w:rFonts w:ascii="Calibri" w:eastAsia="Calibri" w:hAnsi="Calibri" w:cs="Calibri"/>
              <w:b/>
              <w:bCs/>
              <w:color w:val="00558C"/>
              <w:spacing w:val="-3"/>
              <w:sz w:val="28"/>
              <w:szCs w:val="28"/>
              <w:rPrChange w:id="1488" w:author="Alan Grant" w:date="2025-04-01T09:11:00Z">
                <w:rPr>
                  <w:rFonts w:ascii="Calibri" w:eastAsia="Calibri" w:hAnsi="Calibri" w:cs="Calibri"/>
                  <w:spacing w:val="17"/>
                </w:rPr>
              </w:rPrChange>
            </w:rPr>
            <w:delText>u</w:delText>
          </w:r>
        </w:del>
      </w:ins>
      <w:ins w:id="1489" w:author="Paul Mueller" w:date="2024-10-21T12:26:00Z">
        <w:del w:id="1490" w:author="Alan Grant" w:date="2025-03-31T15:26:00Z">
          <w:r w:rsidR="00A75D68" w:rsidRPr="009E3C77" w:rsidDel="00B362DC">
            <w:rPr>
              <w:rFonts w:ascii="Calibri" w:eastAsia="Calibri" w:hAnsi="Calibri" w:cs="Calibri"/>
              <w:b/>
              <w:bCs/>
              <w:color w:val="00558C"/>
              <w:spacing w:val="-3"/>
              <w:sz w:val="28"/>
              <w:szCs w:val="28"/>
              <w:rPrChange w:id="1491" w:author="Alan Grant" w:date="2025-04-01T09:11:00Z">
                <w:rPr>
                  <w:rFonts w:ascii="Calibri" w:eastAsia="Calibri" w:hAnsi="Calibri" w:cs="Calibri"/>
                  <w:spacing w:val="17"/>
                </w:rPr>
              </w:rPrChange>
            </w:rPr>
            <w:delText xml:space="preserve">niversal </w:delText>
          </w:r>
        </w:del>
      </w:ins>
      <w:ins w:id="1492" w:author="Paul Mueller" w:date="2024-10-22T09:21:00Z">
        <w:del w:id="1493" w:author="Alan Grant" w:date="2025-03-31T15:26:00Z">
          <w:r w:rsidR="003548CF" w:rsidRPr="009E3C77" w:rsidDel="00B362DC">
            <w:rPr>
              <w:rFonts w:ascii="Calibri" w:eastAsia="Calibri" w:hAnsi="Calibri" w:cs="Calibri"/>
              <w:b/>
              <w:bCs/>
              <w:color w:val="00558C"/>
              <w:spacing w:val="-3"/>
              <w:sz w:val="28"/>
              <w:szCs w:val="28"/>
              <w:rPrChange w:id="1494" w:author="Alan Grant" w:date="2025-04-01T09:11:00Z">
                <w:rPr>
                  <w:rFonts w:ascii="Calibri" w:eastAsia="Calibri" w:hAnsi="Calibri" w:cs="Calibri"/>
                  <w:spacing w:val="17"/>
                </w:rPr>
              </w:rPrChange>
            </w:rPr>
            <w:delText>r</w:delText>
          </w:r>
        </w:del>
      </w:ins>
      <w:ins w:id="1495" w:author="Paul Mueller" w:date="2024-10-21T12:26:00Z">
        <w:del w:id="1496" w:author="Alan Grant" w:date="2025-03-31T15:26:00Z">
          <w:r w:rsidR="00A75D68" w:rsidRPr="009E3C77" w:rsidDel="00B362DC">
            <w:rPr>
              <w:rFonts w:ascii="Calibri" w:eastAsia="Calibri" w:hAnsi="Calibri" w:cs="Calibri"/>
              <w:b/>
              <w:bCs/>
              <w:color w:val="00558C"/>
              <w:spacing w:val="-3"/>
              <w:sz w:val="28"/>
              <w:szCs w:val="28"/>
              <w:rPrChange w:id="1497" w:author="Alan Grant" w:date="2025-04-01T09:11:00Z">
                <w:rPr>
                  <w:rFonts w:ascii="Calibri" w:eastAsia="Calibri" w:hAnsi="Calibri" w:cs="Calibri"/>
                  <w:spacing w:val="17"/>
                </w:rPr>
              </w:rPrChange>
            </w:rPr>
            <w:delText>acon</w:delText>
          </w:r>
        </w:del>
      </w:ins>
      <w:del w:id="1498" w:author="Alan Grant" w:date="2025-03-31T15:26:00Z">
        <w:r w:rsidRPr="009E3C77" w:rsidDel="00B362DC">
          <w:rPr>
            <w:rFonts w:ascii="Calibri" w:eastAsia="Calibri" w:hAnsi="Calibri" w:cs="Calibri"/>
            <w:b/>
            <w:bCs/>
            <w:color w:val="00558C"/>
            <w:spacing w:val="-3"/>
            <w:sz w:val="28"/>
            <w:szCs w:val="28"/>
            <w:rPrChange w:id="1499" w:author="Alan Grant" w:date="2025-04-01T09:11:00Z">
              <w:rPr>
                <w:rFonts w:ascii="Calibri" w:eastAsia="Calibri" w:hAnsi="Calibri" w:cs="Calibri"/>
                <w:spacing w:val="-1"/>
              </w:rPr>
            </w:rPrChange>
          </w:rPr>
          <w:delText>Racon that</w:delText>
        </w:r>
        <w:r w:rsidRPr="009E3C77" w:rsidDel="00B362DC">
          <w:rPr>
            <w:rFonts w:ascii="Calibri" w:eastAsia="Calibri" w:hAnsi="Calibri" w:cs="Calibri"/>
            <w:b/>
            <w:bCs/>
            <w:color w:val="00558C"/>
            <w:spacing w:val="-3"/>
            <w:sz w:val="28"/>
            <w:szCs w:val="28"/>
            <w:rPrChange w:id="1500" w:author="Alan Grant" w:date="2025-04-01T09:11:00Z">
              <w:rPr>
                <w:rFonts w:ascii="Calibri" w:eastAsia="Calibri" w:hAnsi="Calibri" w:cs="Calibri"/>
                <w:spacing w:val="7"/>
              </w:rPr>
            </w:rPrChange>
          </w:rPr>
          <w:delText xml:space="preserve"> </w:delText>
        </w:r>
        <w:r w:rsidRPr="009E3C77" w:rsidDel="00B362DC">
          <w:rPr>
            <w:rFonts w:ascii="Calibri" w:eastAsia="Calibri" w:hAnsi="Calibri" w:cs="Calibri"/>
            <w:b/>
            <w:bCs/>
            <w:color w:val="00558C"/>
            <w:spacing w:val="-3"/>
            <w:sz w:val="28"/>
            <w:szCs w:val="28"/>
            <w:rPrChange w:id="1501" w:author="Alan Grant" w:date="2025-04-01T09:11:00Z">
              <w:rPr>
                <w:rFonts w:ascii="Calibri" w:eastAsia="Calibri" w:hAnsi="Calibri" w:cs="Calibri"/>
                <w:spacing w:val="-1"/>
              </w:rPr>
            </w:rPrChange>
          </w:rPr>
          <w:delText>would</w:delText>
        </w:r>
        <w:r w:rsidRPr="009E3C77" w:rsidDel="00B362DC">
          <w:rPr>
            <w:rFonts w:ascii="Calibri" w:eastAsia="Calibri" w:hAnsi="Calibri" w:cs="Calibri"/>
            <w:b/>
            <w:bCs/>
            <w:color w:val="00558C"/>
            <w:spacing w:val="-3"/>
            <w:sz w:val="28"/>
            <w:szCs w:val="28"/>
            <w:rPrChange w:id="1502" w:author="Alan Grant" w:date="2025-04-01T09:11:00Z">
              <w:rPr>
                <w:rFonts w:ascii="Calibri" w:eastAsia="Calibri" w:hAnsi="Calibri" w:cs="Calibri"/>
                <w:spacing w:val="16"/>
              </w:rPr>
            </w:rPrChange>
          </w:rPr>
          <w:delText xml:space="preserve"> </w:delText>
        </w:r>
        <w:r w:rsidRPr="009E3C77" w:rsidDel="00B362DC">
          <w:rPr>
            <w:rFonts w:ascii="Calibri" w:eastAsia="Calibri" w:hAnsi="Calibri" w:cs="Calibri"/>
            <w:b/>
            <w:bCs/>
            <w:color w:val="00558C"/>
            <w:spacing w:val="-3"/>
            <w:sz w:val="28"/>
            <w:szCs w:val="28"/>
            <w:rPrChange w:id="1503" w:author="Alan Grant" w:date="2025-04-01T09:11:00Z">
              <w:rPr>
                <w:rFonts w:ascii="Calibri" w:eastAsia="Calibri" w:hAnsi="Calibri" w:cs="Calibri"/>
                <w:spacing w:val="-1"/>
              </w:rPr>
            </w:rPrChange>
          </w:rPr>
          <w:delText>be</w:delText>
        </w:r>
        <w:r w:rsidRPr="009E3C77" w:rsidDel="00B362DC">
          <w:rPr>
            <w:rFonts w:ascii="Calibri" w:eastAsia="Calibri" w:hAnsi="Calibri" w:cs="Calibri"/>
            <w:b/>
            <w:bCs/>
            <w:color w:val="00558C"/>
            <w:spacing w:val="-3"/>
            <w:sz w:val="28"/>
            <w:szCs w:val="28"/>
            <w:rPrChange w:id="1504" w:author="Alan Grant" w:date="2025-04-01T09:11:00Z">
              <w:rPr>
                <w:rFonts w:ascii="Calibri" w:eastAsia="Calibri" w:hAnsi="Calibri" w:cs="Calibri"/>
                <w:spacing w:val="8"/>
              </w:rPr>
            </w:rPrChange>
          </w:rPr>
          <w:delText xml:space="preserve"> </w:delText>
        </w:r>
        <w:r w:rsidRPr="009E3C77" w:rsidDel="00B362DC">
          <w:rPr>
            <w:rFonts w:ascii="Calibri" w:eastAsia="Calibri" w:hAnsi="Calibri" w:cs="Calibri"/>
            <w:b/>
            <w:bCs/>
            <w:color w:val="00558C"/>
            <w:spacing w:val="-3"/>
            <w:sz w:val="28"/>
            <w:szCs w:val="28"/>
            <w:rPrChange w:id="1505" w:author="Alan Grant" w:date="2025-04-01T09:11:00Z">
              <w:rPr>
                <w:rFonts w:ascii="Calibri" w:eastAsia="Calibri" w:hAnsi="Calibri" w:cs="Calibri"/>
                <w:spacing w:val="-1"/>
              </w:rPr>
            </w:rPrChange>
          </w:rPr>
          <w:delText>compatible with</w:delText>
        </w:r>
        <w:r w:rsidRPr="009E3C77" w:rsidDel="00B362DC">
          <w:rPr>
            <w:rFonts w:ascii="Calibri" w:eastAsia="Calibri" w:hAnsi="Calibri" w:cs="Calibri"/>
            <w:b/>
            <w:bCs/>
            <w:color w:val="00558C"/>
            <w:spacing w:val="-3"/>
            <w:sz w:val="28"/>
            <w:szCs w:val="28"/>
            <w:rPrChange w:id="1506" w:author="Alan Grant" w:date="2025-04-01T09:11:00Z">
              <w:rPr>
                <w:rFonts w:ascii="Calibri" w:eastAsia="Calibri" w:hAnsi="Calibri" w:cs="Calibri"/>
                <w:spacing w:val="10"/>
              </w:rPr>
            </w:rPrChange>
          </w:rPr>
          <w:delText xml:space="preserve"> </w:delText>
        </w:r>
        <w:r w:rsidRPr="009E3C77" w:rsidDel="00B362DC">
          <w:rPr>
            <w:rFonts w:ascii="Calibri" w:eastAsia="Calibri" w:hAnsi="Calibri" w:cs="Calibri"/>
            <w:b/>
            <w:bCs/>
            <w:color w:val="00558C"/>
            <w:spacing w:val="-3"/>
            <w:sz w:val="28"/>
            <w:szCs w:val="28"/>
            <w:rPrChange w:id="1507" w:author="Alan Grant" w:date="2025-04-01T09:11:00Z">
              <w:rPr>
                <w:rFonts w:ascii="Calibri" w:eastAsia="Calibri" w:hAnsi="Calibri" w:cs="Calibri"/>
                <w:spacing w:val="-1"/>
              </w:rPr>
            </w:rPrChange>
          </w:rPr>
          <w:delText>all</w:delText>
        </w:r>
        <w:r w:rsidRPr="009E3C77" w:rsidDel="00B362DC">
          <w:rPr>
            <w:rFonts w:ascii="Calibri" w:eastAsia="Calibri" w:hAnsi="Calibri" w:cs="Calibri"/>
            <w:b/>
            <w:bCs/>
            <w:color w:val="00558C"/>
            <w:spacing w:val="-3"/>
            <w:sz w:val="28"/>
            <w:szCs w:val="28"/>
            <w:rPrChange w:id="1508" w:author="Alan Grant" w:date="2025-04-01T09:11:00Z">
              <w:rPr>
                <w:rFonts w:ascii="Calibri" w:eastAsia="Calibri" w:hAnsi="Calibri" w:cs="Calibri"/>
                <w:spacing w:val="2"/>
              </w:rPr>
            </w:rPrChange>
          </w:rPr>
          <w:delText xml:space="preserve"> </w:delText>
        </w:r>
        <w:r w:rsidRPr="009E3C77" w:rsidDel="00B362DC">
          <w:rPr>
            <w:rFonts w:ascii="Calibri" w:eastAsia="Calibri" w:hAnsi="Calibri" w:cs="Calibri"/>
            <w:b/>
            <w:bCs/>
            <w:color w:val="00558C"/>
            <w:spacing w:val="-3"/>
            <w:sz w:val="28"/>
            <w:szCs w:val="28"/>
            <w:rPrChange w:id="1509" w:author="Alan Grant" w:date="2025-04-01T09:11:00Z">
              <w:rPr>
                <w:rFonts w:ascii="Calibri" w:eastAsia="Calibri" w:hAnsi="Calibri" w:cs="Calibri"/>
                <w:spacing w:val="-2"/>
              </w:rPr>
            </w:rPrChange>
          </w:rPr>
          <w:delText>types</w:delText>
        </w:r>
        <w:r w:rsidRPr="009E3C77" w:rsidDel="00B362DC">
          <w:rPr>
            <w:rFonts w:ascii="Calibri" w:eastAsia="Calibri" w:hAnsi="Calibri" w:cs="Calibri"/>
            <w:b/>
            <w:bCs/>
            <w:color w:val="00558C"/>
            <w:spacing w:val="-3"/>
            <w:sz w:val="28"/>
            <w:szCs w:val="28"/>
            <w:rPrChange w:id="1510" w:author="Alan Grant" w:date="2025-04-01T09:11:00Z">
              <w:rPr>
                <w:rFonts w:ascii="Calibri" w:eastAsia="Calibri" w:hAnsi="Calibri" w:cs="Calibri"/>
                <w:spacing w:val="8"/>
              </w:rPr>
            </w:rPrChange>
          </w:rPr>
          <w:delText xml:space="preserve"> </w:delText>
        </w:r>
        <w:r w:rsidRPr="009E3C77" w:rsidDel="00B362DC">
          <w:rPr>
            <w:rFonts w:ascii="Calibri" w:eastAsia="Calibri" w:hAnsi="Calibri" w:cs="Calibri"/>
            <w:b/>
            <w:bCs/>
            <w:color w:val="00558C"/>
            <w:spacing w:val="-3"/>
            <w:sz w:val="28"/>
            <w:szCs w:val="28"/>
            <w:rPrChange w:id="1511" w:author="Alan Grant" w:date="2025-04-01T09:11:00Z">
              <w:rPr>
                <w:rFonts w:ascii="Calibri" w:eastAsia="Calibri" w:hAnsi="Calibri" w:cs="Calibri"/>
                <w:spacing w:val="-2"/>
              </w:rPr>
            </w:rPrChange>
          </w:rPr>
          <w:delText>of</w:delText>
        </w:r>
        <w:r w:rsidRPr="009E3C77" w:rsidDel="00B362DC">
          <w:rPr>
            <w:rFonts w:ascii="Calibri" w:eastAsia="Calibri" w:hAnsi="Calibri" w:cs="Calibri"/>
            <w:b/>
            <w:bCs/>
            <w:color w:val="00558C"/>
            <w:spacing w:val="-3"/>
            <w:sz w:val="28"/>
            <w:szCs w:val="28"/>
            <w:rPrChange w:id="1512" w:author="Alan Grant" w:date="2025-04-01T09:11:00Z">
              <w:rPr>
                <w:rFonts w:ascii="Calibri" w:eastAsia="Calibri" w:hAnsi="Calibri" w:cs="Calibri"/>
                <w:spacing w:val="5"/>
              </w:rPr>
            </w:rPrChange>
          </w:rPr>
          <w:delText xml:space="preserve"> </w:delText>
        </w:r>
        <w:r w:rsidRPr="009E3C77" w:rsidDel="00B362DC">
          <w:rPr>
            <w:rFonts w:ascii="Calibri" w:eastAsia="Calibri" w:hAnsi="Calibri" w:cs="Calibri"/>
            <w:b/>
            <w:bCs/>
            <w:color w:val="00558C"/>
            <w:spacing w:val="-3"/>
            <w:sz w:val="28"/>
            <w:szCs w:val="28"/>
            <w:rPrChange w:id="1513" w:author="Alan Grant" w:date="2025-04-01T09:11:00Z">
              <w:rPr>
                <w:rFonts w:ascii="Calibri" w:eastAsia="Calibri" w:hAnsi="Calibri" w:cs="Calibri"/>
                <w:spacing w:val="-2"/>
              </w:rPr>
            </w:rPrChange>
          </w:rPr>
          <w:delText>conventional</w:delText>
        </w:r>
        <w:r w:rsidRPr="009E3C77" w:rsidDel="00B362DC">
          <w:rPr>
            <w:rFonts w:ascii="Calibri" w:eastAsia="Calibri" w:hAnsi="Calibri" w:cs="Calibri"/>
            <w:b/>
            <w:bCs/>
            <w:color w:val="00558C"/>
            <w:spacing w:val="-3"/>
            <w:sz w:val="28"/>
            <w:szCs w:val="28"/>
            <w:rPrChange w:id="1514"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1515" w:author="Alan Grant" w:date="2025-04-01T09:11:00Z">
              <w:rPr>
                <w:rFonts w:ascii="Calibri" w:eastAsia="Calibri" w:hAnsi="Calibri" w:cs="Calibri"/>
                <w:spacing w:val="-2"/>
              </w:rPr>
            </w:rPrChange>
          </w:rPr>
          <w:delText>and</w:delText>
        </w:r>
        <w:r w:rsidRPr="009E3C77" w:rsidDel="00B362DC">
          <w:rPr>
            <w:rFonts w:ascii="Calibri" w:eastAsia="Calibri" w:hAnsi="Calibri" w:cs="Calibri"/>
            <w:b/>
            <w:bCs/>
            <w:color w:val="00558C"/>
            <w:spacing w:val="-3"/>
            <w:sz w:val="28"/>
            <w:szCs w:val="28"/>
            <w:rPrChange w:id="1516"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517" w:author="Alan Grant" w:date="2025-04-01T09:11:00Z">
              <w:rPr>
                <w:rFonts w:ascii="Calibri" w:eastAsia="Calibri" w:hAnsi="Calibri" w:cs="Calibri"/>
                <w:spacing w:val="-2"/>
              </w:rPr>
            </w:rPrChange>
          </w:rPr>
          <w:delText>NT</w:delText>
        </w:r>
      </w:del>
      <w:ins w:id="1518" w:author="Paul Mueller" w:date="2024-10-22T09:21:00Z">
        <w:del w:id="1519" w:author="Alan Grant" w:date="2025-03-31T15:26:00Z">
          <w:r w:rsidR="003548CF" w:rsidRPr="009E3C77" w:rsidDel="00B362DC">
            <w:rPr>
              <w:rFonts w:ascii="Calibri" w:eastAsia="Calibri" w:hAnsi="Calibri" w:cs="Calibri"/>
              <w:b/>
              <w:bCs/>
              <w:color w:val="00558C"/>
              <w:spacing w:val="-3"/>
              <w:sz w:val="28"/>
              <w:szCs w:val="28"/>
              <w:rPrChange w:id="1520" w:author="Alan Grant" w:date="2025-04-01T09:11:00Z">
                <w:rPr>
                  <w:rFonts w:ascii="Calibri" w:eastAsia="Calibri" w:hAnsi="Calibri" w:cs="Calibri"/>
                  <w:spacing w:val="-2"/>
                </w:rPr>
              </w:rPrChange>
            </w:rPr>
            <w:delText>solid-state</w:delText>
          </w:r>
        </w:del>
      </w:ins>
      <w:del w:id="1521" w:author="Alan Grant" w:date="2025-03-31T15:26:00Z">
        <w:r w:rsidRPr="009E3C77" w:rsidDel="00B362DC">
          <w:rPr>
            <w:rFonts w:ascii="Calibri" w:eastAsia="Calibri" w:hAnsi="Calibri" w:cs="Calibri"/>
            <w:b/>
            <w:bCs/>
            <w:color w:val="00558C"/>
            <w:spacing w:val="-3"/>
            <w:sz w:val="28"/>
            <w:szCs w:val="28"/>
            <w:rPrChange w:id="1522" w:author="Alan Grant" w:date="2025-04-01T09:11:00Z">
              <w:rPr>
                <w:rFonts w:ascii="Calibri" w:eastAsia="Calibri" w:hAnsi="Calibri" w:cs="Calibri"/>
                <w:spacing w:val="41"/>
                <w:w w:val="101"/>
              </w:rPr>
            </w:rPrChange>
          </w:rPr>
          <w:delText xml:space="preserve"> </w:delText>
        </w:r>
        <w:r w:rsidRPr="009E3C77" w:rsidDel="00B362DC">
          <w:rPr>
            <w:rFonts w:ascii="Calibri" w:eastAsia="Calibri" w:hAnsi="Calibri" w:cs="Calibri"/>
            <w:b/>
            <w:bCs/>
            <w:color w:val="00558C"/>
            <w:spacing w:val="-3"/>
            <w:sz w:val="28"/>
            <w:szCs w:val="28"/>
            <w:rPrChange w:id="1523" w:author="Alan Grant" w:date="2025-04-01T09:11:00Z">
              <w:rPr>
                <w:rFonts w:ascii="Calibri" w:eastAsia="Calibri" w:hAnsi="Calibri" w:cs="Calibri"/>
                <w:spacing w:val="-2"/>
              </w:rPr>
            </w:rPrChange>
          </w:rPr>
          <w:delText>radars.   In  principle,</w:delText>
        </w:r>
        <w:r w:rsidRPr="009E3C77" w:rsidDel="00B362DC">
          <w:rPr>
            <w:rFonts w:ascii="Calibri" w:eastAsia="Calibri" w:hAnsi="Calibri" w:cs="Calibri"/>
            <w:b/>
            <w:bCs/>
            <w:color w:val="00558C"/>
            <w:spacing w:val="-3"/>
            <w:sz w:val="28"/>
            <w:szCs w:val="28"/>
            <w:rPrChange w:id="1524" w:author="Alan Grant" w:date="2025-04-01T09:11:00Z">
              <w:rPr>
                <w:rFonts w:ascii="Calibri" w:eastAsia="Calibri" w:hAnsi="Calibri" w:cs="Calibri"/>
                <w:spacing w:val="28"/>
                <w:w w:val="101"/>
              </w:rPr>
            </w:rPrChange>
          </w:rPr>
          <w:delText xml:space="preserve"> </w:delText>
        </w:r>
        <w:r w:rsidRPr="009E3C77" w:rsidDel="00B362DC">
          <w:rPr>
            <w:rFonts w:ascii="Calibri" w:eastAsia="Calibri" w:hAnsi="Calibri" w:cs="Calibri"/>
            <w:b/>
            <w:bCs/>
            <w:color w:val="00558C"/>
            <w:spacing w:val="-3"/>
            <w:sz w:val="28"/>
            <w:szCs w:val="28"/>
            <w:rPrChange w:id="1525" w:author="Alan Grant" w:date="2025-04-01T09:11:00Z">
              <w:rPr>
                <w:rFonts w:ascii="Calibri" w:eastAsia="Calibri" w:hAnsi="Calibri" w:cs="Calibri"/>
                <w:spacing w:val="-2"/>
              </w:rPr>
            </w:rPrChange>
          </w:rPr>
          <w:delText>this  is</w:delText>
        </w:r>
        <w:r w:rsidRPr="009E3C77" w:rsidDel="00B362DC">
          <w:rPr>
            <w:rFonts w:ascii="Calibri" w:eastAsia="Calibri" w:hAnsi="Calibri" w:cs="Calibri"/>
            <w:b/>
            <w:bCs/>
            <w:color w:val="00558C"/>
            <w:spacing w:val="-3"/>
            <w:sz w:val="28"/>
            <w:szCs w:val="28"/>
            <w:rPrChange w:id="1526" w:author="Alan Grant" w:date="2025-04-01T09:11:00Z">
              <w:rPr>
                <w:rFonts w:ascii="Calibri" w:eastAsia="Calibri" w:hAnsi="Calibri" w:cs="Calibri"/>
                <w:spacing w:val="41"/>
              </w:rPr>
            </w:rPrChange>
          </w:rPr>
          <w:delText xml:space="preserve"> </w:delText>
        </w:r>
        <w:r w:rsidRPr="009E3C77" w:rsidDel="00B362DC">
          <w:rPr>
            <w:rFonts w:ascii="Calibri" w:eastAsia="Calibri" w:hAnsi="Calibri" w:cs="Calibri"/>
            <w:b/>
            <w:bCs/>
            <w:color w:val="00558C"/>
            <w:spacing w:val="-3"/>
            <w:sz w:val="28"/>
            <w:szCs w:val="28"/>
            <w:rPrChange w:id="1527" w:author="Alan Grant" w:date="2025-04-01T09:11:00Z">
              <w:rPr>
                <w:rFonts w:ascii="Calibri" w:eastAsia="Calibri" w:hAnsi="Calibri" w:cs="Calibri"/>
                <w:spacing w:val="-2"/>
              </w:rPr>
            </w:rPrChange>
          </w:rPr>
          <w:delText>possible</w:delText>
        </w:r>
        <w:r w:rsidRPr="009E3C77" w:rsidDel="00B362DC">
          <w:rPr>
            <w:rFonts w:ascii="Calibri" w:eastAsia="Calibri" w:hAnsi="Calibri" w:cs="Calibri"/>
            <w:b/>
            <w:bCs/>
            <w:color w:val="00558C"/>
            <w:spacing w:val="-3"/>
            <w:sz w:val="28"/>
            <w:szCs w:val="28"/>
            <w:rPrChange w:id="1528" w:author="Alan Grant" w:date="2025-04-01T09:11:00Z">
              <w:rPr>
                <w:rFonts w:ascii="Calibri" w:eastAsia="Calibri" w:hAnsi="Calibri" w:cs="Calibri"/>
                <w:spacing w:val="41"/>
              </w:rPr>
            </w:rPrChange>
          </w:rPr>
          <w:delText xml:space="preserve"> </w:delText>
        </w:r>
        <w:r w:rsidRPr="009E3C77" w:rsidDel="00B362DC">
          <w:rPr>
            <w:rFonts w:ascii="Calibri" w:eastAsia="Calibri" w:hAnsi="Calibri" w:cs="Calibri"/>
            <w:b/>
            <w:bCs/>
            <w:color w:val="00558C"/>
            <w:spacing w:val="-3"/>
            <w:sz w:val="28"/>
            <w:szCs w:val="28"/>
            <w:rPrChange w:id="1529" w:author="Alan Grant" w:date="2025-04-01T09:11:00Z">
              <w:rPr>
                <w:rFonts w:ascii="Calibri" w:eastAsia="Calibri" w:hAnsi="Calibri" w:cs="Calibri"/>
                <w:spacing w:val="-2"/>
              </w:rPr>
            </w:rPrChange>
          </w:rPr>
          <w:delText>using</w:delText>
        </w:r>
        <w:r w:rsidRPr="009E3C77" w:rsidDel="00B362DC">
          <w:rPr>
            <w:rFonts w:ascii="Calibri" w:eastAsia="Calibri" w:hAnsi="Calibri" w:cs="Calibri"/>
            <w:b/>
            <w:bCs/>
            <w:color w:val="00558C"/>
            <w:spacing w:val="-3"/>
            <w:sz w:val="28"/>
            <w:szCs w:val="28"/>
            <w:rPrChange w:id="1530" w:author="Alan Grant" w:date="2025-04-01T09:11:00Z">
              <w:rPr>
                <w:rFonts w:ascii="Calibri" w:eastAsia="Calibri" w:hAnsi="Calibri" w:cs="Calibri"/>
                <w:spacing w:val="38"/>
              </w:rPr>
            </w:rPrChange>
          </w:rPr>
          <w:delText xml:space="preserve"> </w:delText>
        </w:r>
        <w:r w:rsidRPr="009E3C77" w:rsidDel="00B362DC">
          <w:rPr>
            <w:rFonts w:ascii="Calibri" w:eastAsia="Calibri" w:hAnsi="Calibri" w:cs="Calibri"/>
            <w:b/>
            <w:bCs/>
            <w:color w:val="00558C"/>
            <w:spacing w:val="-3"/>
            <w:sz w:val="28"/>
            <w:szCs w:val="28"/>
            <w:rPrChange w:id="1531" w:author="Alan Grant" w:date="2025-04-01T09:11:00Z">
              <w:rPr>
                <w:rFonts w:ascii="Calibri" w:eastAsia="Calibri" w:hAnsi="Calibri" w:cs="Calibri"/>
                <w:spacing w:val="-2"/>
              </w:rPr>
            </w:rPrChange>
          </w:rPr>
          <w:delText>main-stream</w:delText>
        </w:r>
        <w:r w:rsidRPr="009E3C77" w:rsidDel="00B362DC">
          <w:rPr>
            <w:rFonts w:ascii="Calibri" w:eastAsia="Calibri" w:hAnsi="Calibri" w:cs="Calibri"/>
            <w:b/>
            <w:bCs/>
            <w:color w:val="00558C"/>
            <w:spacing w:val="-3"/>
            <w:sz w:val="28"/>
            <w:szCs w:val="28"/>
            <w:rPrChange w:id="1532" w:author="Alan Grant" w:date="2025-04-01T09:11:00Z">
              <w:rPr>
                <w:rFonts w:ascii="Calibri" w:eastAsia="Calibri" w:hAnsi="Calibri" w:cs="Calibri"/>
                <w:spacing w:val="36"/>
              </w:rPr>
            </w:rPrChange>
          </w:rPr>
          <w:delText xml:space="preserve"> </w:delText>
        </w:r>
        <w:r w:rsidRPr="009E3C77" w:rsidDel="00B362DC">
          <w:rPr>
            <w:rFonts w:ascii="Calibri" w:eastAsia="Calibri" w:hAnsi="Calibri" w:cs="Calibri"/>
            <w:b/>
            <w:bCs/>
            <w:color w:val="00558C"/>
            <w:spacing w:val="-3"/>
            <w:sz w:val="28"/>
            <w:szCs w:val="28"/>
            <w:rPrChange w:id="1533" w:author="Alan Grant" w:date="2025-04-01T09:11:00Z">
              <w:rPr>
                <w:rFonts w:ascii="Calibri" w:eastAsia="Calibri" w:hAnsi="Calibri" w:cs="Calibri"/>
                <w:spacing w:val="-2"/>
              </w:rPr>
            </w:rPrChange>
          </w:rPr>
          <w:delText>advances</w:delText>
        </w:r>
        <w:r w:rsidRPr="009E3C77" w:rsidDel="00B362DC">
          <w:rPr>
            <w:rFonts w:ascii="Calibri" w:eastAsia="Calibri" w:hAnsi="Calibri" w:cs="Calibri"/>
            <w:b/>
            <w:bCs/>
            <w:color w:val="00558C"/>
            <w:spacing w:val="-3"/>
            <w:sz w:val="28"/>
            <w:szCs w:val="28"/>
            <w:rPrChange w:id="1534" w:author="Alan Grant" w:date="2025-04-01T09:11:00Z">
              <w:rPr>
                <w:rFonts w:ascii="Calibri" w:eastAsia="Calibri" w:hAnsi="Calibri" w:cs="Calibri"/>
                <w:spacing w:val="39"/>
              </w:rPr>
            </w:rPrChange>
          </w:rPr>
          <w:delText xml:space="preserve"> </w:delText>
        </w:r>
        <w:r w:rsidRPr="009E3C77" w:rsidDel="00B362DC">
          <w:rPr>
            <w:rFonts w:ascii="Calibri" w:eastAsia="Calibri" w:hAnsi="Calibri" w:cs="Calibri"/>
            <w:b/>
            <w:bCs/>
            <w:color w:val="00558C"/>
            <w:spacing w:val="-3"/>
            <w:sz w:val="28"/>
            <w:szCs w:val="28"/>
            <w:rPrChange w:id="1535" w:author="Alan Grant" w:date="2025-04-01T09:11:00Z">
              <w:rPr>
                <w:rFonts w:ascii="Calibri" w:eastAsia="Calibri" w:hAnsi="Calibri" w:cs="Calibri"/>
                <w:spacing w:val="-2"/>
              </w:rPr>
            </w:rPrChange>
          </w:rPr>
          <w:delText>in</w:delText>
        </w:r>
        <w:r w:rsidRPr="009E3C77" w:rsidDel="00B362DC">
          <w:rPr>
            <w:rFonts w:ascii="Calibri" w:eastAsia="Calibri" w:hAnsi="Calibri" w:cs="Calibri"/>
            <w:b/>
            <w:bCs/>
            <w:color w:val="00558C"/>
            <w:spacing w:val="-3"/>
            <w:sz w:val="28"/>
            <w:szCs w:val="28"/>
            <w:rPrChange w:id="1536" w:author="Alan Grant" w:date="2025-04-01T09:11:00Z">
              <w:rPr>
                <w:rFonts w:ascii="Calibri" w:eastAsia="Calibri" w:hAnsi="Calibri" w:cs="Calibri"/>
                <w:spacing w:val="34"/>
                <w:w w:val="101"/>
              </w:rPr>
            </w:rPrChange>
          </w:rPr>
          <w:delText xml:space="preserve"> </w:delText>
        </w:r>
        <w:r w:rsidRPr="009E3C77" w:rsidDel="00B362DC">
          <w:rPr>
            <w:rFonts w:ascii="Calibri" w:eastAsia="Calibri" w:hAnsi="Calibri" w:cs="Calibri"/>
            <w:b/>
            <w:bCs/>
            <w:color w:val="00558C"/>
            <w:spacing w:val="-3"/>
            <w:sz w:val="28"/>
            <w:szCs w:val="28"/>
            <w:rPrChange w:id="1537" w:author="Alan Grant" w:date="2025-04-01T09:11:00Z">
              <w:rPr>
                <w:rFonts w:ascii="Calibri" w:eastAsia="Calibri" w:hAnsi="Calibri" w:cs="Calibri"/>
                <w:spacing w:val="-2"/>
              </w:rPr>
            </w:rPrChange>
          </w:rPr>
          <w:delText>digital</w:delText>
        </w:r>
        <w:r w:rsidRPr="009E3C77" w:rsidDel="00B362DC">
          <w:rPr>
            <w:rFonts w:ascii="Calibri" w:eastAsia="Calibri" w:hAnsi="Calibri" w:cs="Calibri"/>
            <w:b/>
            <w:bCs/>
            <w:color w:val="00558C"/>
            <w:spacing w:val="-3"/>
            <w:sz w:val="28"/>
            <w:szCs w:val="28"/>
            <w:rPrChange w:id="1538" w:author="Alan Grant" w:date="2025-04-01T09:11:00Z">
              <w:rPr>
                <w:rFonts w:ascii="Calibri" w:eastAsia="Calibri" w:hAnsi="Calibri" w:cs="Calibri"/>
                <w:spacing w:val="38"/>
                <w:w w:val="101"/>
              </w:rPr>
            </w:rPrChange>
          </w:rPr>
          <w:delText xml:space="preserve"> </w:delText>
        </w:r>
        <w:r w:rsidRPr="009E3C77" w:rsidDel="00B362DC">
          <w:rPr>
            <w:rFonts w:ascii="Calibri" w:eastAsia="Calibri" w:hAnsi="Calibri" w:cs="Calibri"/>
            <w:b/>
            <w:bCs/>
            <w:color w:val="00558C"/>
            <w:spacing w:val="-3"/>
            <w:sz w:val="28"/>
            <w:szCs w:val="28"/>
            <w:rPrChange w:id="1539" w:author="Alan Grant" w:date="2025-04-01T09:11:00Z">
              <w:rPr>
                <w:rFonts w:ascii="Calibri" w:eastAsia="Calibri" w:hAnsi="Calibri" w:cs="Calibri"/>
                <w:spacing w:val="-2"/>
              </w:rPr>
            </w:rPrChange>
          </w:rPr>
          <w:delText>microwave</w:delText>
        </w:r>
        <w:r w:rsidRPr="009E3C77" w:rsidDel="00B362DC">
          <w:rPr>
            <w:rFonts w:ascii="Calibri" w:eastAsia="Calibri" w:hAnsi="Calibri" w:cs="Calibri"/>
            <w:b/>
            <w:bCs/>
            <w:color w:val="00558C"/>
            <w:spacing w:val="-3"/>
            <w:sz w:val="28"/>
            <w:szCs w:val="28"/>
            <w:rPrChange w:id="1540" w:author="Alan Grant" w:date="2025-04-01T09:11:00Z">
              <w:rPr>
                <w:rFonts w:ascii="Calibri" w:eastAsia="Calibri" w:hAnsi="Calibri" w:cs="Calibri"/>
                <w:spacing w:val="26"/>
              </w:rPr>
            </w:rPrChange>
          </w:rPr>
          <w:delText xml:space="preserve"> </w:delText>
        </w:r>
        <w:r w:rsidRPr="009E3C77" w:rsidDel="00B362DC">
          <w:rPr>
            <w:rFonts w:ascii="Calibri" w:eastAsia="Calibri" w:hAnsi="Calibri" w:cs="Calibri"/>
            <w:b/>
            <w:bCs/>
            <w:color w:val="00558C"/>
            <w:spacing w:val="-3"/>
            <w:sz w:val="28"/>
            <w:szCs w:val="28"/>
            <w:rPrChange w:id="1541" w:author="Alan Grant" w:date="2025-04-01T09:11:00Z">
              <w:rPr>
                <w:rFonts w:ascii="Calibri" w:eastAsia="Calibri" w:hAnsi="Calibri" w:cs="Calibri"/>
                <w:spacing w:val="-2"/>
              </w:rPr>
            </w:rPrChange>
          </w:rPr>
          <w:delText>techniques,</w:delText>
        </w:r>
        <w:r w:rsidRPr="009E3C77" w:rsidDel="00B362DC">
          <w:rPr>
            <w:rFonts w:ascii="Calibri" w:eastAsia="Calibri" w:hAnsi="Calibri" w:cs="Calibri"/>
            <w:b/>
            <w:bCs/>
            <w:color w:val="00558C"/>
            <w:spacing w:val="-3"/>
            <w:sz w:val="28"/>
            <w:szCs w:val="28"/>
            <w:rPrChange w:id="1542" w:author="Alan Grant" w:date="2025-04-01T09:11:00Z">
              <w:rPr>
                <w:rFonts w:ascii="Calibri" w:eastAsia="Calibri" w:hAnsi="Calibri" w:cs="Calibri"/>
                <w:spacing w:val="35"/>
                <w:w w:val="101"/>
              </w:rPr>
            </w:rPrChange>
          </w:rPr>
          <w:delText xml:space="preserve"> </w:delText>
        </w:r>
        <w:r w:rsidRPr="009E3C77" w:rsidDel="00B362DC">
          <w:rPr>
            <w:rFonts w:ascii="Calibri" w:eastAsia="Calibri" w:hAnsi="Calibri" w:cs="Calibri"/>
            <w:b/>
            <w:bCs/>
            <w:color w:val="00558C"/>
            <w:spacing w:val="-3"/>
            <w:sz w:val="28"/>
            <w:szCs w:val="28"/>
            <w:rPrChange w:id="1543" w:author="Alan Grant" w:date="2025-04-01T09:11:00Z">
              <w:rPr>
                <w:rFonts w:ascii="Calibri" w:eastAsia="Calibri" w:hAnsi="Calibri" w:cs="Calibri"/>
                <w:spacing w:val="-2"/>
              </w:rPr>
            </w:rPrChange>
          </w:rPr>
          <w:delText>digit</w:delText>
        </w:r>
        <w:r w:rsidRPr="009E3C77" w:rsidDel="00B362DC">
          <w:rPr>
            <w:rFonts w:ascii="Calibri" w:eastAsia="Calibri" w:hAnsi="Calibri" w:cs="Calibri"/>
            <w:b/>
            <w:bCs/>
            <w:color w:val="00558C"/>
            <w:spacing w:val="-3"/>
            <w:sz w:val="28"/>
            <w:szCs w:val="28"/>
            <w:rPrChange w:id="1544" w:author="Alan Grant" w:date="2025-04-01T09:11:00Z">
              <w:rPr>
                <w:rFonts w:ascii="Calibri" w:eastAsia="Calibri" w:hAnsi="Calibri" w:cs="Calibri"/>
                <w:spacing w:val="-3"/>
              </w:rPr>
            </w:rPrChange>
          </w:rPr>
          <w:delText>al  RF</w:delText>
        </w:r>
        <w:r w:rsidRPr="009E3C77" w:rsidDel="00B362DC">
          <w:rPr>
            <w:rFonts w:ascii="Calibri" w:eastAsia="Calibri" w:hAnsi="Calibri" w:cs="Calibri"/>
            <w:b/>
            <w:bCs/>
            <w:color w:val="00558C"/>
            <w:spacing w:val="-3"/>
            <w:sz w:val="28"/>
            <w:szCs w:val="28"/>
            <w:rPrChange w:id="1545"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546" w:author="Alan Grant" w:date="2025-04-01T09:11:00Z">
              <w:rPr>
                <w:rFonts w:ascii="Calibri" w:eastAsia="Calibri" w:hAnsi="Calibri" w:cs="Calibri"/>
                <w:spacing w:val="-1"/>
              </w:rPr>
            </w:rPrChange>
          </w:rPr>
          <w:delText>memory</w:delText>
        </w:r>
        <w:r w:rsidRPr="009E3C77" w:rsidDel="00B362DC">
          <w:rPr>
            <w:rFonts w:ascii="Calibri" w:eastAsia="Calibri" w:hAnsi="Calibri" w:cs="Calibri"/>
            <w:b/>
            <w:bCs/>
            <w:color w:val="00558C"/>
            <w:spacing w:val="-3"/>
            <w:sz w:val="28"/>
            <w:szCs w:val="28"/>
            <w:rPrChange w:id="1547" w:author="Alan Grant" w:date="2025-04-01T09:11:00Z">
              <w:rPr>
                <w:rFonts w:ascii="Calibri" w:eastAsia="Calibri" w:hAnsi="Calibri" w:cs="Calibri"/>
                <w:spacing w:val="33"/>
                <w:w w:val="101"/>
              </w:rPr>
            </w:rPrChange>
          </w:rPr>
          <w:delText xml:space="preserve"> </w:delText>
        </w:r>
        <w:r w:rsidRPr="009E3C77" w:rsidDel="00B362DC">
          <w:rPr>
            <w:rFonts w:ascii="Calibri" w:eastAsia="Calibri" w:hAnsi="Calibri" w:cs="Calibri"/>
            <w:b/>
            <w:bCs/>
            <w:color w:val="00558C"/>
            <w:spacing w:val="-3"/>
            <w:sz w:val="28"/>
            <w:szCs w:val="28"/>
            <w:rPrChange w:id="1548" w:author="Alan Grant" w:date="2025-04-01T09:11:00Z">
              <w:rPr>
                <w:rFonts w:ascii="Calibri" w:eastAsia="Calibri" w:hAnsi="Calibri" w:cs="Calibri"/>
                <w:spacing w:val="-1"/>
              </w:rPr>
            </w:rPrChange>
          </w:rPr>
          <w:delText>and</w:delText>
        </w:r>
        <w:r w:rsidRPr="009E3C77" w:rsidDel="00B362DC">
          <w:rPr>
            <w:rFonts w:ascii="Calibri" w:eastAsia="Calibri" w:hAnsi="Calibri" w:cs="Calibri"/>
            <w:b/>
            <w:bCs/>
            <w:color w:val="00558C"/>
            <w:spacing w:val="-3"/>
            <w:sz w:val="28"/>
            <w:szCs w:val="28"/>
            <w:rPrChange w:id="1549" w:author="Alan Grant" w:date="2025-04-01T09:11:00Z">
              <w:rPr>
                <w:rFonts w:ascii="Calibri" w:eastAsia="Calibri" w:hAnsi="Calibri" w:cs="Calibri"/>
                <w:spacing w:val="27"/>
                <w:w w:val="101"/>
              </w:rPr>
            </w:rPrChange>
          </w:rPr>
          <w:delText xml:space="preserve"> </w:delText>
        </w:r>
        <w:r w:rsidRPr="009E3C77" w:rsidDel="00B362DC">
          <w:rPr>
            <w:rFonts w:ascii="Calibri" w:eastAsia="Calibri" w:hAnsi="Calibri" w:cs="Calibri"/>
            <w:b/>
            <w:bCs/>
            <w:color w:val="00558C"/>
            <w:spacing w:val="-3"/>
            <w:sz w:val="28"/>
            <w:szCs w:val="28"/>
            <w:rPrChange w:id="1550" w:author="Alan Grant" w:date="2025-04-01T09:11:00Z">
              <w:rPr>
                <w:rFonts w:ascii="Calibri" w:eastAsia="Calibri" w:hAnsi="Calibri" w:cs="Calibri"/>
                <w:spacing w:val="-1"/>
              </w:rPr>
            </w:rPrChange>
          </w:rPr>
          <w:delText>fast</w:delText>
        </w:r>
        <w:r w:rsidRPr="009E3C77" w:rsidDel="00B362DC">
          <w:rPr>
            <w:rFonts w:ascii="Calibri" w:eastAsia="Calibri" w:hAnsi="Calibri" w:cs="Calibri"/>
            <w:b/>
            <w:bCs/>
            <w:color w:val="00558C"/>
            <w:spacing w:val="-3"/>
            <w:sz w:val="28"/>
            <w:szCs w:val="28"/>
            <w:rPrChange w:id="1551" w:author="Alan Grant" w:date="2025-04-01T09:11:00Z">
              <w:rPr>
                <w:rFonts w:ascii="Calibri" w:eastAsia="Calibri" w:hAnsi="Calibri" w:cs="Calibri"/>
                <w:spacing w:val="41"/>
                <w:w w:val="101"/>
              </w:rPr>
            </w:rPrChange>
          </w:rPr>
          <w:delText xml:space="preserve"> </w:delText>
        </w:r>
        <w:r w:rsidRPr="009E3C77" w:rsidDel="00B362DC">
          <w:rPr>
            <w:rFonts w:ascii="Calibri" w:eastAsia="Calibri" w:hAnsi="Calibri" w:cs="Calibri"/>
            <w:b/>
            <w:bCs/>
            <w:color w:val="00558C"/>
            <w:spacing w:val="-3"/>
            <w:sz w:val="28"/>
            <w:szCs w:val="28"/>
            <w:rPrChange w:id="1552" w:author="Alan Grant" w:date="2025-04-01T09:11:00Z">
              <w:rPr>
                <w:rFonts w:ascii="Calibri" w:eastAsia="Calibri" w:hAnsi="Calibri" w:cs="Calibri"/>
                <w:spacing w:val="-1"/>
              </w:rPr>
            </w:rPrChange>
          </w:rPr>
          <w:delText>DSP.   Although</w:delText>
        </w:r>
        <w:r w:rsidRPr="009E3C77" w:rsidDel="00B362DC">
          <w:rPr>
            <w:rFonts w:ascii="Calibri" w:eastAsia="Calibri" w:hAnsi="Calibri" w:cs="Calibri"/>
            <w:b/>
            <w:bCs/>
            <w:color w:val="00558C"/>
            <w:spacing w:val="-3"/>
            <w:sz w:val="28"/>
            <w:szCs w:val="28"/>
            <w:rPrChange w:id="1553" w:author="Alan Grant" w:date="2025-04-01T09:11:00Z">
              <w:rPr>
                <w:rFonts w:ascii="Calibri" w:eastAsia="Calibri" w:hAnsi="Calibri" w:cs="Calibri"/>
                <w:spacing w:val="38"/>
                <w:w w:val="101"/>
              </w:rPr>
            </w:rPrChange>
          </w:rPr>
          <w:delText xml:space="preserve"> </w:delText>
        </w:r>
        <w:r w:rsidRPr="009E3C77" w:rsidDel="00B362DC">
          <w:rPr>
            <w:rFonts w:ascii="Calibri" w:eastAsia="Calibri" w:hAnsi="Calibri" w:cs="Calibri"/>
            <w:b/>
            <w:bCs/>
            <w:color w:val="00558C"/>
            <w:spacing w:val="-3"/>
            <w:sz w:val="28"/>
            <w:szCs w:val="28"/>
            <w:rPrChange w:id="1554" w:author="Alan Grant" w:date="2025-04-01T09:11:00Z">
              <w:rPr>
                <w:rFonts w:ascii="Calibri" w:eastAsia="Calibri" w:hAnsi="Calibri" w:cs="Calibri"/>
                <w:spacing w:val="-1"/>
              </w:rPr>
            </w:rPrChange>
          </w:rPr>
          <w:delText>i</w:delText>
        </w:r>
        <w:r w:rsidRPr="009E3C77" w:rsidDel="00B362DC">
          <w:rPr>
            <w:rFonts w:ascii="Calibri" w:eastAsia="Calibri" w:hAnsi="Calibri" w:cs="Calibri"/>
            <w:b/>
            <w:bCs/>
            <w:color w:val="00558C"/>
            <w:spacing w:val="-3"/>
            <w:sz w:val="28"/>
            <w:szCs w:val="28"/>
            <w:rPrChange w:id="1555" w:author="Alan Grant" w:date="2025-04-01T09:11:00Z">
              <w:rPr>
                <w:rFonts w:ascii="Calibri" w:eastAsia="Calibri" w:hAnsi="Calibri" w:cs="Calibri"/>
                <w:spacing w:val="-2"/>
              </w:rPr>
            </w:rPrChange>
          </w:rPr>
          <w:delText>t</w:delText>
        </w:r>
        <w:r w:rsidRPr="009E3C77" w:rsidDel="00B362DC">
          <w:rPr>
            <w:rFonts w:ascii="Calibri" w:eastAsia="Calibri" w:hAnsi="Calibri" w:cs="Calibri"/>
            <w:b/>
            <w:bCs/>
            <w:color w:val="00558C"/>
            <w:spacing w:val="-3"/>
            <w:sz w:val="28"/>
            <w:szCs w:val="28"/>
            <w:rPrChange w:id="1556" w:author="Alan Grant" w:date="2025-04-01T09:11:00Z">
              <w:rPr>
                <w:rFonts w:ascii="Calibri" w:eastAsia="Calibri" w:hAnsi="Calibri" w:cs="Calibri"/>
                <w:spacing w:val="31"/>
                <w:w w:val="101"/>
              </w:rPr>
            </w:rPrChange>
          </w:rPr>
          <w:delText xml:space="preserve"> </w:delText>
        </w:r>
        <w:r w:rsidRPr="009E3C77" w:rsidDel="00B362DC">
          <w:rPr>
            <w:rFonts w:ascii="Calibri" w:eastAsia="Calibri" w:hAnsi="Calibri" w:cs="Calibri"/>
            <w:b/>
            <w:bCs/>
            <w:color w:val="00558C"/>
            <w:spacing w:val="-3"/>
            <w:sz w:val="28"/>
            <w:szCs w:val="28"/>
            <w:rPrChange w:id="1557" w:author="Alan Grant" w:date="2025-04-01T09:11:00Z">
              <w:rPr>
                <w:rFonts w:ascii="Calibri" w:eastAsia="Calibri" w:hAnsi="Calibri" w:cs="Calibri"/>
                <w:spacing w:val="-2"/>
              </w:rPr>
            </w:rPrChange>
          </w:rPr>
          <w:delText>stretches</w:delText>
        </w:r>
        <w:r w:rsidRPr="009E3C77" w:rsidDel="00B362DC">
          <w:rPr>
            <w:rFonts w:ascii="Calibri" w:eastAsia="Calibri" w:hAnsi="Calibri" w:cs="Calibri"/>
            <w:b/>
            <w:bCs/>
            <w:color w:val="00558C"/>
            <w:spacing w:val="-3"/>
            <w:sz w:val="28"/>
            <w:szCs w:val="28"/>
            <w:rPrChange w:id="1558" w:author="Alan Grant" w:date="2025-04-01T09:11:00Z">
              <w:rPr>
                <w:rFonts w:ascii="Calibri" w:eastAsia="Calibri" w:hAnsi="Calibri" w:cs="Calibri"/>
                <w:spacing w:val="25"/>
                <w:w w:val="101"/>
              </w:rPr>
            </w:rPrChange>
          </w:rPr>
          <w:delText xml:space="preserve"> </w:delText>
        </w:r>
        <w:r w:rsidRPr="009E3C77" w:rsidDel="00B362DC">
          <w:rPr>
            <w:rFonts w:ascii="Calibri" w:eastAsia="Calibri" w:hAnsi="Calibri" w:cs="Calibri"/>
            <w:b/>
            <w:bCs/>
            <w:color w:val="00558C"/>
            <w:spacing w:val="-3"/>
            <w:sz w:val="28"/>
            <w:szCs w:val="28"/>
            <w:rPrChange w:id="1559" w:author="Alan Grant" w:date="2025-04-01T09:11:00Z">
              <w:rPr>
                <w:rFonts w:ascii="Calibri" w:eastAsia="Calibri" w:hAnsi="Calibri" w:cs="Calibri"/>
                <w:spacing w:val="-2"/>
              </w:rPr>
            </w:rPrChange>
          </w:rPr>
          <w:delText>today’s</w:delText>
        </w:r>
        <w:r w:rsidRPr="009E3C77" w:rsidDel="00B362DC">
          <w:rPr>
            <w:rFonts w:ascii="Calibri" w:eastAsia="Calibri" w:hAnsi="Calibri" w:cs="Calibri"/>
            <w:b/>
            <w:bCs/>
            <w:color w:val="00558C"/>
            <w:spacing w:val="-3"/>
            <w:sz w:val="28"/>
            <w:szCs w:val="28"/>
            <w:rPrChange w:id="1560" w:author="Alan Grant" w:date="2025-04-01T09:11:00Z">
              <w:rPr>
                <w:rFonts w:ascii="Calibri" w:eastAsia="Calibri" w:hAnsi="Calibri" w:cs="Calibri"/>
                <w:spacing w:val="26"/>
              </w:rPr>
            </w:rPrChange>
          </w:rPr>
          <w:delText xml:space="preserve"> </w:delText>
        </w:r>
        <w:r w:rsidRPr="009E3C77" w:rsidDel="00B362DC">
          <w:rPr>
            <w:rFonts w:ascii="Calibri" w:eastAsia="Calibri" w:hAnsi="Calibri" w:cs="Calibri"/>
            <w:b/>
            <w:bCs/>
            <w:color w:val="00558C"/>
            <w:spacing w:val="-3"/>
            <w:sz w:val="28"/>
            <w:szCs w:val="28"/>
            <w:rPrChange w:id="1561" w:author="Alan Grant" w:date="2025-04-01T09:11:00Z">
              <w:rPr>
                <w:rFonts w:ascii="Calibri" w:eastAsia="Calibri" w:hAnsi="Calibri" w:cs="Calibri"/>
                <w:spacing w:val="-2"/>
              </w:rPr>
            </w:rPrChange>
          </w:rPr>
          <w:delText>technology,</w:delText>
        </w:r>
        <w:r w:rsidRPr="009E3C77" w:rsidDel="00B362DC">
          <w:rPr>
            <w:rFonts w:ascii="Calibri" w:eastAsia="Calibri" w:hAnsi="Calibri" w:cs="Calibri"/>
            <w:b/>
            <w:bCs/>
            <w:color w:val="00558C"/>
            <w:spacing w:val="-3"/>
            <w:sz w:val="28"/>
            <w:szCs w:val="28"/>
            <w:rPrChange w:id="1562" w:author="Alan Grant" w:date="2025-04-01T09:11:00Z">
              <w:rPr>
                <w:rFonts w:ascii="Calibri" w:eastAsia="Calibri" w:hAnsi="Calibri" w:cs="Calibri"/>
                <w:spacing w:val="36"/>
                <w:w w:val="101"/>
              </w:rPr>
            </w:rPrChange>
          </w:rPr>
          <w:delText xml:space="preserve"> </w:delText>
        </w:r>
        <w:r w:rsidRPr="009E3C77" w:rsidDel="00B362DC">
          <w:rPr>
            <w:rFonts w:ascii="Calibri" w:eastAsia="Calibri" w:hAnsi="Calibri" w:cs="Calibri"/>
            <w:b/>
            <w:bCs/>
            <w:color w:val="00558C"/>
            <w:spacing w:val="-3"/>
            <w:sz w:val="28"/>
            <w:szCs w:val="28"/>
            <w:rPrChange w:id="1563" w:author="Alan Grant" w:date="2025-04-01T09:11:00Z">
              <w:rPr>
                <w:rFonts w:ascii="Calibri" w:eastAsia="Calibri" w:hAnsi="Calibri" w:cs="Calibri"/>
                <w:spacing w:val="-2"/>
              </w:rPr>
            </w:rPrChange>
          </w:rPr>
          <w:delText>it</w:delText>
        </w:r>
        <w:r w:rsidRPr="009E3C77" w:rsidDel="00B362DC">
          <w:rPr>
            <w:rFonts w:ascii="Calibri" w:eastAsia="Calibri" w:hAnsi="Calibri" w:cs="Calibri"/>
            <w:b/>
            <w:bCs/>
            <w:color w:val="00558C"/>
            <w:spacing w:val="-3"/>
            <w:sz w:val="28"/>
            <w:szCs w:val="28"/>
            <w:rPrChange w:id="1564" w:author="Alan Grant" w:date="2025-04-01T09:11:00Z">
              <w:rPr>
                <w:rFonts w:ascii="Calibri" w:eastAsia="Calibri" w:hAnsi="Calibri" w:cs="Calibri"/>
                <w:spacing w:val="37"/>
                <w:w w:val="101"/>
              </w:rPr>
            </w:rPrChange>
          </w:rPr>
          <w:delText xml:space="preserve"> </w:delText>
        </w:r>
        <w:r w:rsidRPr="009E3C77" w:rsidDel="00B362DC">
          <w:rPr>
            <w:rFonts w:ascii="Calibri" w:eastAsia="Calibri" w:hAnsi="Calibri" w:cs="Calibri"/>
            <w:b/>
            <w:bCs/>
            <w:color w:val="00558C"/>
            <w:spacing w:val="-3"/>
            <w:sz w:val="28"/>
            <w:szCs w:val="28"/>
            <w:rPrChange w:id="1565" w:author="Alan Grant" w:date="2025-04-01T09:11:00Z">
              <w:rPr>
                <w:rFonts w:ascii="Calibri" w:eastAsia="Calibri" w:hAnsi="Calibri" w:cs="Calibri"/>
                <w:spacing w:val="-2"/>
              </w:rPr>
            </w:rPrChange>
          </w:rPr>
          <w:delText>is</w:delText>
        </w:r>
        <w:r w:rsidRPr="009E3C77" w:rsidDel="00B362DC">
          <w:rPr>
            <w:rFonts w:ascii="Calibri" w:eastAsia="Calibri" w:hAnsi="Calibri" w:cs="Calibri"/>
            <w:b/>
            <w:bCs/>
            <w:color w:val="00558C"/>
            <w:spacing w:val="-3"/>
            <w:sz w:val="28"/>
            <w:szCs w:val="28"/>
            <w:rPrChange w:id="1566" w:author="Alan Grant" w:date="2025-04-01T09:11:00Z">
              <w:rPr>
                <w:rFonts w:ascii="Calibri" w:eastAsia="Calibri" w:hAnsi="Calibri" w:cs="Calibri"/>
                <w:spacing w:val="41"/>
              </w:rPr>
            </w:rPrChange>
          </w:rPr>
          <w:delText xml:space="preserve"> </w:delText>
        </w:r>
        <w:r w:rsidRPr="009E3C77" w:rsidDel="00B362DC">
          <w:rPr>
            <w:rFonts w:ascii="Calibri" w:eastAsia="Calibri" w:hAnsi="Calibri" w:cs="Calibri"/>
            <w:b/>
            <w:bCs/>
            <w:color w:val="00558C"/>
            <w:spacing w:val="-3"/>
            <w:sz w:val="28"/>
            <w:szCs w:val="28"/>
            <w:rPrChange w:id="1567" w:author="Alan Grant" w:date="2025-04-01T09:11:00Z">
              <w:rPr>
                <w:rFonts w:ascii="Calibri" w:eastAsia="Calibri" w:hAnsi="Calibri" w:cs="Calibri"/>
                <w:spacing w:val="-2"/>
              </w:rPr>
            </w:rPrChange>
          </w:rPr>
          <w:delText>likely</w:delText>
        </w:r>
        <w:r w:rsidRPr="009E3C77" w:rsidDel="00B362DC">
          <w:rPr>
            <w:rFonts w:ascii="Calibri" w:eastAsia="Calibri" w:hAnsi="Calibri" w:cs="Calibri"/>
            <w:b/>
            <w:bCs/>
            <w:color w:val="00558C"/>
            <w:spacing w:val="-3"/>
            <w:sz w:val="28"/>
            <w:szCs w:val="28"/>
            <w:rPrChange w:id="1568" w:author="Alan Grant" w:date="2025-04-01T09:11:00Z">
              <w:rPr>
                <w:rFonts w:ascii="Calibri" w:eastAsia="Calibri" w:hAnsi="Calibri" w:cs="Calibri"/>
                <w:spacing w:val="29"/>
              </w:rPr>
            </w:rPrChange>
          </w:rPr>
          <w:delText xml:space="preserve"> </w:delText>
        </w:r>
        <w:r w:rsidRPr="009E3C77" w:rsidDel="00B362DC">
          <w:rPr>
            <w:rFonts w:ascii="Calibri" w:eastAsia="Calibri" w:hAnsi="Calibri" w:cs="Calibri"/>
            <w:b/>
            <w:bCs/>
            <w:color w:val="00558C"/>
            <w:spacing w:val="-3"/>
            <w:sz w:val="28"/>
            <w:szCs w:val="28"/>
            <w:rPrChange w:id="1569" w:author="Alan Grant" w:date="2025-04-01T09:11:00Z">
              <w:rPr>
                <w:rFonts w:ascii="Calibri" w:eastAsia="Calibri" w:hAnsi="Calibri" w:cs="Calibri"/>
                <w:spacing w:val="-2"/>
              </w:rPr>
            </w:rPrChange>
          </w:rPr>
          <w:delText>that</w:delText>
        </w:r>
        <w:r w:rsidRPr="009E3C77" w:rsidDel="00B362DC">
          <w:rPr>
            <w:rFonts w:ascii="Calibri" w:eastAsia="Calibri" w:hAnsi="Calibri" w:cs="Calibri"/>
            <w:b/>
            <w:bCs/>
            <w:color w:val="00558C"/>
            <w:spacing w:val="-3"/>
            <w:sz w:val="28"/>
            <w:szCs w:val="28"/>
            <w:rPrChange w:id="1570" w:author="Alan Grant" w:date="2025-04-01T09:11:00Z">
              <w:rPr>
                <w:rFonts w:ascii="Calibri" w:eastAsia="Calibri" w:hAnsi="Calibri" w:cs="Calibri"/>
                <w:spacing w:val="29"/>
              </w:rPr>
            </w:rPrChange>
          </w:rPr>
          <w:delText xml:space="preserve"> </w:delText>
        </w:r>
        <w:r w:rsidRPr="009E3C77" w:rsidDel="00B362DC">
          <w:rPr>
            <w:rFonts w:ascii="Calibri" w:eastAsia="Calibri" w:hAnsi="Calibri" w:cs="Calibri"/>
            <w:b/>
            <w:bCs/>
            <w:color w:val="00558C"/>
            <w:spacing w:val="-3"/>
            <w:sz w:val="28"/>
            <w:szCs w:val="28"/>
            <w:rPrChange w:id="1571" w:author="Alan Grant" w:date="2025-04-01T09:11:00Z">
              <w:rPr>
                <w:rFonts w:ascii="Calibri" w:eastAsia="Calibri" w:hAnsi="Calibri" w:cs="Calibri"/>
                <w:spacing w:val="-2"/>
              </w:rPr>
            </w:rPrChange>
          </w:rPr>
          <w:delText>future</w:delText>
        </w:r>
        <w:r w:rsidRPr="009E3C77" w:rsidDel="00B362DC">
          <w:rPr>
            <w:rFonts w:ascii="Calibri" w:eastAsia="Calibri" w:hAnsi="Calibri" w:cs="Calibri"/>
            <w:b/>
            <w:bCs/>
            <w:color w:val="00558C"/>
            <w:spacing w:val="-3"/>
            <w:sz w:val="28"/>
            <w:szCs w:val="28"/>
            <w:rPrChange w:id="1572" w:author="Alan Grant" w:date="2025-04-01T09:11:00Z">
              <w:rPr>
                <w:rFonts w:ascii="Calibri" w:eastAsia="Calibri" w:hAnsi="Calibri" w:cs="Calibri"/>
                <w:spacing w:val="33"/>
              </w:rPr>
            </w:rPrChange>
          </w:rPr>
          <w:delText xml:space="preserve"> </w:delText>
        </w:r>
        <w:r w:rsidRPr="009E3C77" w:rsidDel="00B362DC">
          <w:rPr>
            <w:rFonts w:ascii="Calibri" w:eastAsia="Calibri" w:hAnsi="Calibri" w:cs="Calibri"/>
            <w:b/>
            <w:bCs/>
            <w:color w:val="00558C"/>
            <w:spacing w:val="-3"/>
            <w:sz w:val="28"/>
            <w:szCs w:val="28"/>
            <w:rPrChange w:id="1573" w:author="Alan Grant" w:date="2025-04-01T09:11:00Z">
              <w:rPr>
                <w:rFonts w:ascii="Calibri" w:eastAsia="Calibri" w:hAnsi="Calibri" w:cs="Calibri"/>
                <w:spacing w:val="-2"/>
              </w:rPr>
            </w:rPrChange>
          </w:rPr>
          <w:delText>advances</w:delText>
        </w:r>
        <w:r w:rsidRPr="009E3C77" w:rsidDel="00B362DC">
          <w:rPr>
            <w:rFonts w:ascii="Calibri" w:eastAsia="Calibri" w:hAnsi="Calibri" w:cs="Calibri"/>
            <w:b/>
            <w:bCs/>
            <w:color w:val="00558C"/>
            <w:spacing w:val="-3"/>
            <w:sz w:val="28"/>
            <w:szCs w:val="28"/>
            <w:rPrChange w:id="1574" w:author="Alan Grant" w:date="2025-04-01T09:11:00Z">
              <w:rPr>
                <w:rFonts w:ascii="Calibri" w:eastAsia="Calibri" w:hAnsi="Calibri" w:cs="Calibri"/>
                <w:spacing w:val="28"/>
              </w:rPr>
            </w:rPrChange>
          </w:rPr>
          <w:delText xml:space="preserve"> </w:delText>
        </w:r>
        <w:r w:rsidRPr="009E3C77" w:rsidDel="00B362DC">
          <w:rPr>
            <w:rFonts w:ascii="Calibri" w:eastAsia="Calibri" w:hAnsi="Calibri" w:cs="Calibri"/>
            <w:b/>
            <w:bCs/>
            <w:color w:val="00558C"/>
            <w:spacing w:val="-3"/>
            <w:sz w:val="28"/>
            <w:szCs w:val="28"/>
            <w:rPrChange w:id="1575" w:author="Alan Grant" w:date="2025-04-01T09:11:00Z">
              <w:rPr>
                <w:rFonts w:ascii="Calibri" w:eastAsia="Calibri" w:hAnsi="Calibri" w:cs="Calibri"/>
                <w:spacing w:val="-2"/>
              </w:rPr>
            </w:rPrChange>
          </w:rPr>
          <w:delText>will</w:delText>
        </w:r>
        <w:r w:rsidRPr="009E3C77" w:rsidDel="00B362DC">
          <w:rPr>
            <w:rFonts w:ascii="Calibri" w:eastAsia="Calibri" w:hAnsi="Calibri" w:cs="Calibri"/>
            <w:b/>
            <w:bCs/>
            <w:color w:val="00558C"/>
            <w:spacing w:val="-3"/>
            <w:sz w:val="28"/>
            <w:szCs w:val="28"/>
            <w:rPrChange w:id="1576" w:author="Alan Grant" w:date="2025-04-01T09:11:00Z">
              <w:rPr>
                <w:rFonts w:ascii="Calibri" w:eastAsia="Calibri" w:hAnsi="Calibri" w:cs="Calibri"/>
                <w:spacing w:val="36"/>
              </w:rPr>
            </w:rPrChange>
          </w:rPr>
          <w:delText xml:space="preserve"> </w:delText>
        </w:r>
        <w:r w:rsidRPr="009E3C77" w:rsidDel="00B362DC">
          <w:rPr>
            <w:rFonts w:ascii="Calibri" w:eastAsia="Calibri" w:hAnsi="Calibri" w:cs="Calibri"/>
            <w:b/>
            <w:bCs/>
            <w:color w:val="00558C"/>
            <w:spacing w:val="-3"/>
            <w:sz w:val="28"/>
            <w:szCs w:val="28"/>
            <w:rPrChange w:id="1577" w:author="Alan Grant" w:date="2025-04-01T09:11:00Z">
              <w:rPr>
                <w:rFonts w:ascii="Calibri" w:eastAsia="Calibri" w:hAnsi="Calibri" w:cs="Calibri"/>
                <w:spacing w:val="-2"/>
              </w:rPr>
            </w:rPrChange>
          </w:rPr>
          <w:delText>make</w:delText>
        </w:r>
        <w:r w:rsidRPr="009E3C77" w:rsidDel="00B362DC">
          <w:rPr>
            <w:rFonts w:ascii="Calibri" w:eastAsia="Calibri" w:hAnsi="Calibri" w:cs="Calibri"/>
            <w:b/>
            <w:bCs/>
            <w:color w:val="00558C"/>
            <w:spacing w:val="-3"/>
            <w:sz w:val="28"/>
            <w:szCs w:val="28"/>
            <w:rPrChange w:id="1578" w:author="Alan Grant" w:date="2025-04-01T09:11:00Z">
              <w:rPr>
                <w:rFonts w:ascii="Calibri" w:eastAsia="Calibri" w:hAnsi="Calibri" w:cs="Calibri"/>
                <w:spacing w:val="29"/>
              </w:rPr>
            </w:rPrChange>
          </w:rPr>
          <w:delText xml:space="preserve"> </w:delText>
        </w:r>
        <w:r w:rsidRPr="009E3C77" w:rsidDel="00B362DC">
          <w:rPr>
            <w:rFonts w:ascii="Calibri" w:eastAsia="Calibri" w:hAnsi="Calibri" w:cs="Calibri"/>
            <w:b/>
            <w:bCs/>
            <w:color w:val="00558C"/>
            <w:spacing w:val="-3"/>
            <w:sz w:val="28"/>
            <w:szCs w:val="28"/>
            <w:rPrChange w:id="1579" w:author="Alan Grant" w:date="2025-04-01T09:11:00Z">
              <w:rPr>
                <w:rFonts w:ascii="Calibri" w:eastAsia="Calibri" w:hAnsi="Calibri" w:cs="Calibri"/>
                <w:spacing w:val="-2"/>
              </w:rPr>
            </w:rPrChange>
          </w:rPr>
          <w:delText>this</w:delText>
        </w:r>
        <w:r w:rsidRPr="009E3C77" w:rsidDel="00B362DC">
          <w:rPr>
            <w:rFonts w:ascii="Calibri" w:eastAsia="Calibri" w:hAnsi="Calibri" w:cs="Calibri"/>
            <w:b/>
            <w:bCs/>
            <w:color w:val="00558C"/>
            <w:spacing w:val="-3"/>
            <w:sz w:val="28"/>
            <w:szCs w:val="28"/>
            <w:rPrChange w:id="1580"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581" w:author="Alan Grant" w:date="2025-04-01T09:11:00Z">
              <w:rPr>
                <w:rFonts w:ascii="Calibri" w:eastAsia="Calibri" w:hAnsi="Calibri" w:cs="Calibri"/>
                <w:spacing w:val="-2"/>
              </w:rPr>
            </w:rPrChange>
          </w:rPr>
          <w:delText>approach</w:delText>
        </w:r>
        <w:r w:rsidRPr="009E3C77" w:rsidDel="00B362DC">
          <w:rPr>
            <w:rFonts w:ascii="Calibri" w:eastAsia="Calibri" w:hAnsi="Calibri" w:cs="Calibri"/>
            <w:b/>
            <w:bCs/>
            <w:color w:val="00558C"/>
            <w:spacing w:val="-3"/>
            <w:sz w:val="28"/>
            <w:szCs w:val="28"/>
            <w:rPrChange w:id="1582" w:author="Alan Grant" w:date="2025-04-01T09:11:00Z">
              <w:rPr>
                <w:rFonts w:ascii="Calibri" w:eastAsia="Calibri" w:hAnsi="Calibri" w:cs="Calibri"/>
                <w:spacing w:val="34"/>
              </w:rPr>
            </w:rPrChange>
          </w:rPr>
          <w:delText xml:space="preserve"> </w:delText>
        </w:r>
        <w:r w:rsidRPr="009E3C77" w:rsidDel="00B362DC">
          <w:rPr>
            <w:rFonts w:ascii="Calibri" w:eastAsia="Calibri" w:hAnsi="Calibri" w:cs="Calibri"/>
            <w:b/>
            <w:bCs/>
            <w:color w:val="00558C"/>
            <w:spacing w:val="-3"/>
            <w:sz w:val="28"/>
            <w:szCs w:val="28"/>
            <w:rPrChange w:id="1583" w:author="Alan Grant" w:date="2025-04-01T09:11:00Z">
              <w:rPr>
                <w:rFonts w:ascii="Calibri" w:eastAsia="Calibri" w:hAnsi="Calibri" w:cs="Calibri"/>
                <w:spacing w:val="-2"/>
              </w:rPr>
            </w:rPrChange>
          </w:rPr>
          <w:delText>affordable.   Its  main</w:delText>
        </w:r>
        <w:r w:rsidRPr="009E3C77" w:rsidDel="00B362DC">
          <w:rPr>
            <w:rFonts w:ascii="Calibri" w:eastAsia="Calibri" w:hAnsi="Calibri" w:cs="Calibri"/>
            <w:b/>
            <w:bCs/>
            <w:color w:val="00558C"/>
            <w:spacing w:val="-3"/>
            <w:sz w:val="28"/>
            <w:szCs w:val="28"/>
            <w:rPrChange w:id="1584" w:author="Alan Grant" w:date="2025-04-01T09:11:00Z">
              <w:rPr>
                <w:rFonts w:ascii="Calibri" w:eastAsia="Calibri" w:hAnsi="Calibri" w:cs="Calibri"/>
                <w:spacing w:val="34"/>
              </w:rPr>
            </w:rPrChange>
          </w:rPr>
          <w:delText xml:space="preserve"> </w:delText>
        </w:r>
        <w:r w:rsidRPr="009E3C77" w:rsidDel="00B362DC">
          <w:rPr>
            <w:rFonts w:ascii="Calibri" w:eastAsia="Calibri" w:hAnsi="Calibri" w:cs="Calibri"/>
            <w:b/>
            <w:bCs/>
            <w:color w:val="00558C"/>
            <w:spacing w:val="-3"/>
            <w:sz w:val="28"/>
            <w:szCs w:val="28"/>
            <w:rPrChange w:id="1585" w:author="Alan Grant" w:date="2025-04-01T09:11:00Z">
              <w:rPr>
                <w:rFonts w:ascii="Calibri" w:eastAsia="Calibri" w:hAnsi="Calibri" w:cs="Calibri"/>
                <w:spacing w:val="-2"/>
              </w:rPr>
            </w:rPrChange>
          </w:rPr>
          <w:delText>advantage</w:delText>
        </w:r>
        <w:r w:rsidRPr="009E3C77" w:rsidDel="00B362DC">
          <w:rPr>
            <w:rFonts w:ascii="Calibri" w:eastAsia="Calibri" w:hAnsi="Calibri" w:cs="Calibri"/>
            <w:b/>
            <w:bCs/>
            <w:color w:val="00558C"/>
            <w:spacing w:val="-3"/>
            <w:sz w:val="28"/>
            <w:szCs w:val="28"/>
            <w:rPrChange w:id="1586" w:author="Alan Grant" w:date="2025-04-01T09:11:00Z">
              <w:rPr>
                <w:rFonts w:ascii="Calibri" w:eastAsia="Calibri" w:hAnsi="Calibri" w:cs="Calibri"/>
                <w:spacing w:val="37"/>
              </w:rPr>
            </w:rPrChange>
          </w:rPr>
          <w:delText xml:space="preserve"> </w:delText>
        </w:r>
        <w:r w:rsidRPr="009E3C77" w:rsidDel="00B362DC">
          <w:rPr>
            <w:rFonts w:ascii="Calibri" w:eastAsia="Calibri" w:hAnsi="Calibri" w:cs="Calibri"/>
            <w:b/>
            <w:bCs/>
            <w:color w:val="00558C"/>
            <w:spacing w:val="-3"/>
            <w:sz w:val="28"/>
            <w:szCs w:val="28"/>
            <w:rPrChange w:id="1587" w:author="Alan Grant" w:date="2025-04-01T09:11:00Z">
              <w:rPr>
                <w:rFonts w:ascii="Calibri" w:eastAsia="Calibri" w:hAnsi="Calibri" w:cs="Calibri"/>
                <w:spacing w:val="-2"/>
              </w:rPr>
            </w:rPrChange>
          </w:rPr>
          <w:delText>is</w:delText>
        </w:r>
        <w:r w:rsidRPr="009E3C77" w:rsidDel="00B362DC">
          <w:rPr>
            <w:rFonts w:ascii="Calibri" w:eastAsia="Calibri" w:hAnsi="Calibri" w:cs="Calibri"/>
            <w:b/>
            <w:bCs/>
            <w:color w:val="00558C"/>
            <w:spacing w:val="-3"/>
            <w:sz w:val="28"/>
            <w:szCs w:val="28"/>
            <w:rPrChange w:id="1588" w:author="Alan Grant" w:date="2025-04-01T09:11:00Z">
              <w:rPr>
                <w:rFonts w:ascii="Calibri" w:eastAsia="Calibri" w:hAnsi="Calibri" w:cs="Calibri"/>
                <w:spacing w:val="26"/>
              </w:rPr>
            </w:rPrChange>
          </w:rPr>
          <w:delText xml:space="preserve"> </w:delText>
        </w:r>
        <w:r w:rsidRPr="009E3C77" w:rsidDel="00B362DC">
          <w:rPr>
            <w:rFonts w:ascii="Calibri" w:eastAsia="Calibri" w:hAnsi="Calibri" w:cs="Calibri"/>
            <w:b/>
            <w:bCs/>
            <w:color w:val="00558C"/>
            <w:spacing w:val="-3"/>
            <w:sz w:val="28"/>
            <w:szCs w:val="28"/>
            <w:rPrChange w:id="1589" w:author="Alan Grant" w:date="2025-04-01T09:11:00Z">
              <w:rPr>
                <w:rFonts w:ascii="Calibri" w:eastAsia="Calibri" w:hAnsi="Calibri" w:cs="Calibri"/>
                <w:spacing w:val="-2"/>
              </w:rPr>
            </w:rPrChange>
          </w:rPr>
          <w:delText>that</w:delText>
        </w:r>
        <w:r w:rsidRPr="009E3C77" w:rsidDel="00B362DC">
          <w:rPr>
            <w:rFonts w:ascii="Calibri" w:eastAsia="Calibri" w:hAnsi="Calibri" w:cs="Calibri"/>
            <w:b/>
            <w:bCs/>
            <w:color w:val="00558C"/>
            <w:spacing w:val="-3"/>
            <w:sz w:val="28"/>
            <w:szCs w:val="28"/>
            <w:rPrChange w:id="1590" w:author="Alan Grant" w:date="2025-04-01T09:11:00Z">
              <w:rPr>
                <w:rFonts w:ascii="Calibri" w:eastAsia="Calibri" w:hAnsi="Calibri" w:cs="Calibri"/>
                <w:spacing w:val="39"/>
                <w:w w:val="101"/>
              </w:rPr>
            </w:rPrChange>
          </w:rPr>
          <w:delText xml:space="preserve"> </w:delText>
        </w:r>
        <w:r w:rsidRPr="009E3C77" w:rsidDel="00B362DC">
          <w:rPr>
            <w:rFonts w:ascii="Calibri" w:eastAsia="Calibri" w:hAnsi="Calibri" w:cs="Calibri"/>
            <w:b/>
            <w:bCs/>
            <w:color w:val="00558C"/>
            <w:spacing w:val="-3"/>
            <w:sz w:val="28"/>
            <w:szCs w:val="28"/>
            <w:rPrChange w:id="1591" w:author="Alan Grant" w:date="2025-04-01T09:11:00Z">
              <w:rPr>
                <w:rFonts w:ascii="Calibri" w:eastAsia="Calibri" w:hAnsi="Calibri" w:cs="Calibri"/>
                <w:spacing w:val="-2"/>
              </w:rPr>
            </w:rPrChange>
          </w:rPr>
          <w:delText>it</w:delText>
        </w:r>
        <w:r w:rsidRPr="009E3C77" w:rsidDel="00B362DC">
          <w:rPr>
            <w:rFonts w:ascii="Calibri" w:eastAsia="Calibri" w:hAnsi="Calibri" w:cs="Calibri"/>
            <w:b/>
            <w:bCs/>
            <w:color w:val="00558C"/>
            <w:spacing w:val="-3"/>
            <w:sz w:val="28"/>
            <w:szCs w:val="28"/>
            <w:rPrChange w:id="1592" w:author="Alan Grant" w:date="2025-04-01T09:11:00Z">
              <w:rPr>
                <w:rFonts w:ascii="Calibri" w:eastAsia="Calibri" w:hAnsi="Calibri" w:cs="Calibri"/>
                <w:spacing w:val="39"/>
                <w:w w:val="101"/>
              </w:rPr>
            </w:rPrChange>
          </w:rPr>
          <w:delText xml:space="preserve"> </w:delText>
        </w:r>
        <w:r w:rsidRPr="009E3C77" w:rsidDel="00B362DC">
          <w:rPr>
            <w:rFonts w:ascii="Calibri" w:eastAsia="Calibri" w:hAnsi="Calibri" w:cs="Calibri"/>
            <w:b/>
            <w:bCs/>
            <w:color w:val="00558C"/>
            <w:spacing w:val="-3"/>
            <w:sz w:val="28"/>
            <w:szCs w:val="28"/>
            <w:rPrChange w:id="1593" w:author="Alan Grant" w:date="2025-04-01T09:11:00Z">
              <w:rPr>
                <w:rFonts w:ascii="Calibri" w:eastAsia="Calibri" w:hAnsi="Calibri" w:cs="Calibri"/>
                <w:spacing w:val="-2"/>
              </w:rPr>
            </w:rPrChange>
          </w:rPr>
          <w:delText>is  potentially</w:delText>
        </w:r>
        <w:r w:rsidRPr="009E3C77" w:rsidDel="00B362DC">
          <w:rPr>
            <w:rFonts w:ascii="Calibri" w:eastAsia="Calibri" w:hAnsi="Calibri" w:cs="Calibri"/>
            <w:b/>
            <w:bCs/>
            <w:color w:val="00558C"/>
            <w:spacing w:val="-3"/>
            <w:sz w:val="28"/>
            <w:szCs w:val="28"/>
            <w:rPrChange w:id="1594" w:author="Alan Grant" w:date="2025-04-01T09:11:00Z">
              <w:rPr>
                <w:rFonts w:ascii="Calibri" w:eastAsia="Calibri" w:hAnsi="Calibri" w:cs="Calibri"/>
                <w:spacing w:val="33"/>
              </w:rPr>
            </w:rPrChange>
          </w:rPr>
          <w:delText xml:space="preserve"> </w:delText>
        </w:r>
        <w:r w:rsidRPr="009E3C77" w:rsidDel="00B362DC">
          <w:rPr>
            <w:rFonts w:ascii="Calibri" w:eastAsia="Calibri" w:hAnsi="Calibri" w:cs="Calibri"/>
            <w:b/>
            <w:bCs/>
            <w:color w:val="00558C"/>
            <w:spacing w:val="-3"/>
            <w:sz w:val="28"/>
            <w:szCs w:val="28"/>
            <w:rPrChange w:id="1595" w:author="Alan Grant" w:date="2025-04-01T09:11:00Z">
              <w:rPr>
                <w:rFonts w:ascii="Calibri" w:eastAsia="Calibri" w:hAnsi="Calibri" w:cs="Calibri"/>
                <w:spacing w:val="-2"/>
              </w:rPr>
            </w:rPrChange>
          </w:rPr>
          <w:delText>compatible</w:delText>
        </w:r>
        <w:r w:rsidRPr="009E3C77" w:rsidDel="00B362DC">
          <w:rPr>
            <w:rFonts w:ascii="Calibri" w:eastAsia="Calibri" w:hAnsi="Calibri" w:cs="Calibri"/>
            <w:b/>
            <w:bCs/>
            <w:color w:val="00558C"/>
            <w:spacing w:val="-3"/>
            <w:sz w:val="28"/>
            <w:szCs w:val="28"/>
            <w:rPrChange w:id="1596" w:author="Alan Grant" w:date="2025-04-01T09:11:00Z">
              <w:rPr>
                <w:rFonts w:ascii="Calibri" w:eastAsia="Calibri" w:hAnsi="Calibri" w:cs="Calibri"/>
                <w:spacing w:val="28"/>
              </w:rPr>
            </w:rPrChange>
          </w:rPr>
          <w:delText xml:space="preserve"> </w:delText>
        </w:r>
        <w:r w:rsidRPr="009E3C77" w:rsidDel="00B362DC">
          <w:rPr>
            <w:rFonts w:ascii="Calibri" w:eastAsia="Calibri" w:hAnsi="Calibri" w:cs="Calibri"/>
            <w:b/>
            <w:bCs/>
            <w:color w:val="00558C"/>
            <w:spacing w:val="-3"/>
            <w:sz w:val="28"/>
            <w:szCs w:val="28"/>
            <w:rPrChange w:id="1597" w:author="Alan Grant" w:date="2025-04-01T09:11:00Z">
              <w:rPr>
                <w:rFonts w:ascii="Calibri" w:eastAsia="Calibri" w:hAnsi="Calibri" w:cs="Calibri"/>
                <w:spacing w:val="-2"/>
              </w:rPr>
            </w:rPrChange>
          </w:rPr>
          <w:delText>with</w:delText>
        </w:r>
        <w:r w:rsidRPr="009E3C77" w:rsidDel="00B362DC">
          <w:rPr>
            <w:rFonts w:ascii="Calibri" w:eastAsia="Calibri" w:hAnsi="Calibri" w:cs="Calibri"/>
            <w:b/>
            <w:bCs/>
            <w:color w:val="00558C"/>
            <w:spacing w:val="-3"/>
            <w:sz w:val="28"/>
            <w:szCs w:val="28"/>
            <w:rPrChange w:id="1598" w:author="Alan Grant" w:date="2025-04-01T09:11:00Z">
              <w:rPr>
                <w:rFonts w:ascii="Calibri" w:eastAsia="Calibri" w:hAnsi="Calibri" w:cs="Calibri"/>
                <w:spacing w:val="34"/>
              </w:rPr>
            </w:rPrChange>
          </w:rPr>
          <w:delText xml:space="preserve"> </w:delText>
        </w:r>
        <w:r w:rsidRPr="009E3C77" w:rsidDel="00B362DC">
          <w:rPr>
            <w:rFonts w:ascii="Calibri" w:eastAsia="Calibri" w:hAnsi="Calibri" w:cs="Calibri"/>
            <w:b/>
            <w:bCs/>
            <w:color w:val="00558C"/>
            <w:spacing w:val="-3"/>
            <w:sz w:val="28"/>
            <w:szCs w:val="28"/>
            <w:rPrChange w:id="1599" w:author="Alan Grant" w:date="2025-04-01T09:11:00Z">
              <w:rPr>
                <w:rFonts w:ascii="Calibri" w:eastAsia="Calibri" w:hAnsi="Calibri" w:cs="Calibri"/>
                <w:spacing w:val="-2"/>
              </w:rPr>
            </w:rPrChange>
          </w:rPr>
          <w:delText>all</w:delText>
        </w:r>
        <w:r w:rsidRPr="009E3C77" w:rsidDel="00B362DC">
          <w:rPr>
            <w:rFonts w:ascii="Calibri" w:eastAsia="Calibri" w:hAnsi="Calibri" w:cs="Calibri"/>
            <w:b/>
            <w:bCs/>
            <w:color w:val="00558C"/>
            <w:spacing w:val="-3"/>
            <w:sz w:val="28"/>
            <w:szCs w:val="28"/>
            <w:rPrChange w:id="1600" w:author="Alan Grant" w:date="2025-04-01T09:11:00Z">
              <w:rPr>
                <w:rFonts w:ascii="Calibri" w:eastAsia="Calibri" w:hAnsi="Calibri" w:cs="Calibri"/>
                <w:spacing w:val="41"/>
              </w:rPr>
            </w:rPrChange>
          </w:rPr>
          <w:delText xml:space="preserve"> </w:delText>
        </w:r>
        <w:r w:rsidRPr="009E3C77" w:rsidDel="00B362DC">
          <w:rPr>
            <w:rFonts w:ascii="Calibri" w:eastAsia="Calibri" w:hAnsi="Calibri" w:cs="Calibri"/>
            <w:b/>
            <w:bCs/>
            <w:color w:val="00558C"/>
            <w:spacing w:val="-3"/>
            <w:sz w:val="28"/>
            <w:szCs w:val="28"/>
            <w:rPrChange w:id="1601" w:author="Alan Grant" w:date="2025-04-01T09:11:00Z">
              <w:rPr>
                <w:rFonts w:ascii="Calibri" w:eastAsia="Calibri" w:hAnsi="Calibri" w:cs="Calibri"/>
                <w:spacing w:val="-2"/>
              </w:rPr>
            </w:rPrChange>
          </w:rPr>
          <w:delText>present</w:delText>
        </w:r>
        <w:r w:rsidRPr="009E3C77" w:rsidDel="00B362DC">
          <w:rPr>
            <w:rFonts w:ascii="Calibri" w:eastAsia="Calibri" w:hAnsi="Calibri" w:cs="Calibri"/>
            <w:b/>
            <w:bCs/>
            <w:color w:val="00558C"/>
            <w:spacing w:val="-3"/>
            <w:sz w:val="28"/>
            <w:szCs w:val="28"/>
            <w:rPrChange w:id="1602" w:author="Alan Grant" w:date="2025-04-01T09:11:00Z">
              <w:rPr>
                <w:rFonts w:ascii="Calibri" w:eastAsia="Calibri" w:hAnsi="Calibri" w:cs="Calibri"/>
                <w:spacing w:val="33"/>
              </w:rPr>
            </w:rPrChange>
          </w:rPr>
          <w:delText xml:space="preserve"> </w:delText>
        </w:r>
        <w:r w:rsidRPr="009E3C77" w:rsidDel="00B362DC">
          <w:rPr>
            <w:rFonts w:ascii="Calibri" w:eastAsia="Calibri" w:hAnsi="Calibri" w:cs="Calibri"/>
            <w:b/>
            <w:bCs/>
            <w:color w:val="00558C"/>
            <w:spacing w:val="-3"/>
            <w:sz w:val="28"/>
            <w:szCs w:val="28"/>
            <w:rPrChange w:id="1603" w:author="Alan Grant" w:date="2025-04-01T09:11:00Z">
              <w:rPr>
                <w:rFonts w:ascii="Calibri" w:eastAsia="Calibri" w:hAnsi="Calibri" w:cs="Calibri"/>
                <w:spacing w:val="-2"/>
              </w:rPr>
            </w:rPrChange>
          </w:rPr>
          <w:delText>and</w:delText>
        </w:r>
        <w:r w:rsidRPr="009E3C77" w:rsidDel="00B362DC">
          <w:rPr>
            <w:rFonts w:ascii="Calibri" w:eastAsia="Calibri" w:hAnsi="Calibri" w:cs="Calibri"/>
            <w:b/>
            <w:bCs/>
            <w:color w:val="00558C"/>
            <w:spacing w:val="-3"/>
            <w:sz w:val="28"/>
            <w:szCs w:val="28"/>
            <w:rPrChange w:id="1604" w:author="Alan Grant" w:date="2025-04-01T09:11:00Z">
              <w:rPr>
                <w:rFonts w:ascii="Calibri" w:eastAsia="Calibri" w:hAnsi="Calibri" w:cs="Calibri"/>
                <w:spacing w:val="27"/>
                <w:w w:val="101"/>
              </w:rPr>
            </w:rPrChange>
          </w:rPr>
          <w:delText xml:space="preserve"> </w:delText>
        </w:r>
        <w:r w:rsidRPr="009E3C77" w:rsidDel="00B362DC">
          <w:rPr>
            <w:rFonts w:ascii="Calibri" w:eastAsia="Calibri" w:hAnsi="Calibri" w:cs="Calibri"/>
            <w:b/>
            <w:bCs/>
            <w:color w:val="00558C"/>
            <w:spacing w:val="-3"/>
            <w:sz w:val="28"/>
            <w:szCs w:val="28"/>
            <w:rPrChange w:id="1605" w:author="Alan Grant" w:date="2025-04-01T09:11:00Z">
              <w:rPr>
                <w:rFonts w:ascii="Calibri" w:eastAsia="Calibri" w:hAnsi="Calibri" w:cs="Calibri"/>
                <w:spacing w:val="-2"/>
              </w:rPr>
            </w:rPrChange>
          </w:rPr>
          <w:delText>future</w:delText>
        </w:r>
        <w:r w:rsidRPr="009E3C77" w:rsidDel="00B362DC">
          <w:rPr>
            <w:rFonts w:ascii="Calibri" w:eastAsia="Calibri" w:hAnsi="Calibri" w:cs="Calibri"/>
            <w:b/>
            <w:bCs/>
            <w:color w:val="00558C"/>
            <w:spacing w:val="-3"/>
            <w:sz w:val="28"/>
            <w:szCs w:val="28"/>
            <w:rPrChange w:id="1606" w:author="Alan Grant" w:date="2025-04-01T09:11:00Z">
              <w:rPr>
                <w:rFonts w:ascii="Calibri" w:eastAsia="Calibri" w:hAnsi="Calibri" w:cs="Calibri"/>
                <w:spacing w:val="37"/>
              </w:rPr>
            </w:rPrChange>
          </w:rPr>
          <w:delText xml:space="preserve"> </w:delText>
        </w:r>
        <w:r w:rsidRPr="009E3C77" w:rsidDel="00B362DC">
          <w:rPr>
            <w:rFonts w:ascii="Calibri" w:eastAsia="Calibri" w:hAnsi="Calibri" w:cs="Calibri"/>
            <w:b/>
            <w:bCs/>
            <w:color w:val="00558C"/>
            <w:spacing w:val="-3"/>
            <w:sz w:val="28"/>
            <w:szCs w:val="28"/>
            <w:rPrChange w:id="1607" w:author="Alan Grant" w:date="2025-04-01T09:11:00Z">
              <w:rPr>
                <w:rFonts w:ascii="Calibri" w:eastAsia="Calibri" w:hAnsi="Calibri" w:cs="Calibri"/>
                <w:spacing w:val="-2"/>
              </w:rPr>
            </w:rPrChange>
          </w:rPr>
          <w:delText>radars.</w:delText>
        </w:r>
        <w:r w:rsidRPr="009E3C77" w:rsidDel="00B362DC">
          <w:rPr>
            <w:rFonts w:ascii="Calibri" w:eastAsia="Calibri" w:hAnsi="Calibri" w:cs="Calibri"/>
            <w:b/>
            <w:bCs/>
            <w:color w:val="00558C"/>
            <w:spacing w:val="-3"/>
            <w:sz w:val="28"/>
            <w:szCs w:val="28"/>
            <w:rPrChange w:id="1608"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609" w:author="Alan Grant" w:date="2025-04-01T09:11:00Z">
              <w:rPr>
                <w:rFonts w:ascii="Calibri" w:eastAsia="Calibri" w:hAnsi="Calibri" w:cs="Calibri"/>
                <w:spacing w:val="-1"/>
              </w:rPr>
            </w:rPrChange>
          </w:rPr>
          <w:delText>Racon</w:delText>
        </w:r>
        <w:r w:rsidRPr="009E3C77" w:rsidDel="00B362DC">
          <w:rPr>
            <w:rFonts w:ascii="Calibri" w:eastAsia="Calibri" w:hAnsi="Calibri" w:cs="Calibri"/>
            <w:b/>
            <w:bCs/>
            <w:color w:val="00558C"/>
            <w:spacing w:val="-3"/>
            <w:sz w:val="28"/>
            <w:szCs w:val="28"/>
            <w:rPrChange w:id="1610" w:author="Alan Grant" w:date="2025-04-01T09:11:00Z">
              <w:rPr>
                <w:rFonts w:ascii="Calibri" w:eastAsia="Calibri" w:hAnsi="Calibri" w:cs="Calibri"/>
                <w:spacing w:val="17"/>
              </w:rPr>
            </w:rPrChange>
          </w:rPr>
          <w:delText xml:space="preserve"> </w:delText>
        </w:r>
        <w:r w:rsidRPr="009E3C77" w:rsidDel="00B362DC">
          <w:rPr>
            <w:rFonts w:ascii="Calibri" w:eastAsia="Calibri" w:hAnsi="Calibri" w:cs="Calibri"/>
            <w:b/>
            <w:bCs/>
            <w:color w:val="00558C"/>
            <w:spacing w:val="-3"/>
            <w:sz w:val="28"/>
            <w:szCs w:val="28"/>
            <w:rPrChange w:id="1611" w:author="Alan Grant" w:date="2025-04-01T09:11:00Z">
              <w:rPr>
                <w:rFonts w:ascii="Calibri" w:eastAsia="Calibri" w:hAnsi="Calibri" w:cs="Calibri"/>
                <w:spacing w:val="-1"/>
              </w:rPr>
            </w:rPrChange>
          </w:rPr>
          <w:delText>power consumption would</w:delText>
        </w:r>
        <w:r w:rsidRPr="009E3C77" w:rsidDel="00B362DC">
          <w:rPr>
            <w:rFonts w:ascii="Calibri" w:eastAsia="Calibri" w:hAnsi="Calibri" w:cs="Calibri"/>
            <w:b/>
            <w:bCs/>
            <w:color w:val="00558C"/>
            <w:spacing w:val="-3"/>
            <w:sz w:val="28"/>
            <w:szCs w:val="28"/>
            <w:rPrChange w:id="1612" w:author="Alan Grant" w:date="2025-04-01T09:11:00Z">
              <w:rPr>
                <w:rFonts w:ascii="Calibri" w:eastAsia="Calibri" w:hAnsi="Calibri" w:cs="Calibri"/>
                <w:spacing w:val="16"/>
                <w:w w:val="101"/>
              </w:rPr>
            </w:rPrChange>
          </w:rPr>
          <w:delText xml:space="preserve"> </w:delText>
        </w:r>
        <w:r w:rsidRPr="009E3C77" w:rsidDel="00B362DC">
          <w:rPr>
            <w:rFonts w:ascii="Calibri" w:eastAsia="Calibri" w:hAnsi="Calibri" w:cs="Calibri"/>
            <w:b/>
            <w:bCs/>
            <w:color w:val="00558C"/>
            <w:spacing w:val="-3"/>
            <w:sz w:val="28"/>
            <w:szCs w:val="28"/>
            <w:rPrChange w:id="1613" w:author="Alan Grant" w:date="2025-04-01T09:11:00Z">
              <w:rPr>
                <w:rFonts w:ascii="Calibri" w:eastAsia="Calibri" w:hAnsi="Calibri" w:cs="Calibri"/>
                <w:spacing w:val="-1"/>
              </w:rPr>
            </w:rPrChange>
          </w:rPr>
          <w:delText>be a</w:delText>
        </w:r>
        <w:r w:rsidRPr="009E3C77" w:rsidDel="00B362DC">
          <w:rPr>
            <w:rFonts w:ascii="Calibri" w:eastAsia="Calibri" w:hAnsi="Calibri" w:cs="Calibri"/>
            <w:b/>
            <w:bCs/>
            <w:color w:val="00558C"/>
            <w:spacing w:val="-3"/>
            <w:sz w:val="28"/>
            <w:szCs w:val="28"/>
            <w:rPrChange w:id="1614" w:author="Alan Grant" w:date="2025-04-01T09:11:00Z">
              <w:rPr>
                <w:rFonts w:ascii="Calibri" w:eastAsia="Calibri" w:hAnsi="Calibri" w:cs="Calibri"/>
                <w:spacing w:val="14"/>
                <w:w w:val="101"/>
              </w:rPr>
            </w:rPrChange>
          </w:rPr>
          <w:delText xml:space="preserve"> </w:delText>
        </w:r>
        <w:r w:rsidRPr="009E3C77" w:rsidDel="00B362DC">
          <w:rPr>
            <w:rFonts w:ascii="Calibri" w:eastAsia="Calibri" w:hAnsi="Calibri" w:cs="Calibri"/>
            <w:b/>
            <w:bCs/>
            <w:color w:val="00558C"/>
            <w:spacing w:val="-3"/>
            <w:sz w:val="28"/>
            <w:szCs w:val="28"/>
            <w:rPrChange w:id="1615" w:author="Alan Grant" w:date="2025-04-01T09:11:00Z">
              <w:rPr>
                <w:rFonts w:ascii="Calibri" w:eastAsia="Calibri" w:hAnsi="Calibri" w:cs="Calibri"/>
                <w:spacing w:val="-1"/>
              </w:rPr>
            </w:rPrChange>
          </w:rPr>
          <w:delText>major considerat</w:delText>
        </w:r>
        <w:r w:rsidRPr="009E3C77" w:rsidDel="00B362DC">
          <w:rPr>
            <w:rFonts w:ascii="Calibri" w:eastAsia="Calibri" w:hAnsi="Calibri" w:cs="Calibri"/>
            <w:b/>
            <w:bCs/>
            <w:color w:val="00558C"/>
            <w:spacing w:val="-3"/>
            <w:sz w:val="28"/>
            <w:szCs w:val="28"/>
            <w:rPrChange w:id="1616" w:author="Alan Grant" w:date="2025-04-01T09:11:00Z">
              <w:rPr>
                <w:rFonts w:ascii="Calibri" w:eastAsia="Calibri" w:hAnsi="Calibri" w:cs="Calibri"/>
                <w:spacing w:val="-2"/>
              </w:rPr>
            </w:rPrChange>
          </w:rPr>
          <w:delText>ion.</w:delText>
        </w:r>
      </w:del>
      <w:ins w:id="1617" w:author="刘春海" w:date="2024-07-03T20:21:00Z">
        <w:del w:id="1618" w:author="Alan Grant" w:date="2025-03-31T15:26:00Z">
          <w:r w:rsidRPr="009E3C77" w:rsidDel="00B362DC">
            <w:rPr>
              <w:rFonts w:ascii="Calibri" w:eastAsia="Calibri" w:hAnsi="Calibri" w:cs="Calibri"/>
              <w:b/>
              <w:bCs/>
              <w:color w:val="00558C"/>
              <w:spacing w:val="-3"/>
              <w:sz w:val="28"/>
              <w:szCs w:val="28"/>
              <w:rPrChange w:id="1619" w:author="Alan Grant" w:date="2025-04-01T09:11:00Z">
                <w:rPr>
                  <w:rFonts w:ascii="Calibri" w:eastAsia="SimSun" w:hAnsi="Calibri" w:cs="Calibri"/>
                  <w:spacing w:val="-2"/>
                  <w:lang w:eastAsia="zh-CN"/>
                </w:rPr>
              </w:rPrChange>
            </w:rPr>
            <w:delText xml:space="preserve"> </w:delText>
          </w:r>
        </w:del>
      </w:ins>
    </w:p>
    <w:p w14:paraId="1612B925" w14:textId="74832D13" w:rsidR="00F27F90" w:rsidRPr="009E3C77" w:rsidDel="00B362DC" w:rsidRDefault="00DE6361">
      <w:pPr>
        <w:pStyle w:val="BodyText"/>
        <w:spacing w:before="85" w:line="179" w:lineRule="auto"/>
        <w:ind w:left="48"/>
        <w:outlineLvl w:val="0"/>
        <w:rPr>
          <w:del w:id="1620" w:author="Alan Grant" w:date="2025-03-31T15:26:00Z"/>
          <w:b/>
          <w:bCs/>
          <w:color w:val="00558C"/>
          <w:spacing w:val="-3"/>
          <w:sz w:val="28"/>
          <w:szCs w:val="28"/>
          <w:rPrChange w:id="1621" w:author="Alan Grant" w:date="2025-04-01T09:11:00Z">
            <w:rPr>
              <w:del w:id="1622" w:author="Alan Grant" w:date="2025-03-31T15:26:00Z"/>
              <w:sz w:val="18"/>
              <w:szCs w:val="18"/>
            </w:rPr>
          </w:rPrChange>
        </w:rPr>
        <w:pPrChange w:id="1623" w:author="Alan Grant" w:date="2025-04-01T09:11:00Z">
          <w:pPr>
            <w:pStyle w:val="BodyText"/>
            <w:spacing w:before="179" w:line="179" w:lineRule="auto"/>
            <w:ind w:left="40"/>
            <w:outlineLvl w:val="1"/>
          </w:pPr>
        </w:pPrChange>
      </w:pPr>
      <w:del w:id="1624" w:author="Alan Grant" w:date="2025-03-31T15:26:00Z">
        <w:r w:rsidRPr="009E3C77" w:rsidDel="00B362DC">
          <w:rPr>
            <w:rFonts w:ascii="Calibri" w:eastAsia="Calibri" w:hAnsi="Calibri" w:cs="Calibri"/>
            <w:b/>
            <w:bCs/>
            <w:noProof/>
            <w:color w:val="00558C"/>
            <w:spacing w:val="-3"/>
            <w:sz w:val="28"/>
            <w:szCs w:val="28"/>
            <w:rPrChange w:id="1625" w:author="Alan Grant" w:date="2025-04-01T09:11:00Z">
              <w:rPr>
                <w:rFonts w:ascii="Calibri" w:eastAsia="Calibri" w:hAnsi="Calibri" w:cs="Calibri"/>
                <w:noProof/>
                <w:sz w:val="16"/>
                <w:szCs w:val="16"/>
              </w:rPr>
            </w:rPrChange>
          </w:rPr>
          <w:drawing>
            <wp:anchor distT="0" distB="0" distL="0" distR="0" simplePos="0" relativeHeight="251668480" behindDoc="0" locked="0" layoutInCell="1" allowOverlap="1" wp14:anchorId="5E114846" wp14:editId="580E7B85">
              <wp:simplePos x="0" y="0"/>
              <wp:positionH relativeFrom="column">
                <wp:posOffset>0</wp:posOffset>
              </wp:positionH>
              <wp:positionV relativeFrom="paragraph">
                <wp:posOffset>334645</wp:posOffset>
              </wp:positionV>
              <wp:extent cx="937260" cy="6350"/>
              <wp:effectExtent l="0" t="0" r="0" b="0"/>
              <wp:wrapNone/>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31"/>
                      <a:stretch>
                        <a:fillRect/>
                      </a:stretch>
                    </pic:blipFill>
                    <pic:spPr>
                      <a:xfrm>
                        <a:off x="0" y="0"/>
                        <a:ext cx="937260" cy="6350"/>
                      </a:xfrm>
                      <a:prstGeom prst="rect">
                        <a:avLst/>
                      </a:prstGeom>
                    </pic:spPr>
                  </pic:pic>
                </a:graphicData>
              </a:graphic>
            </wp:anchor>
          </w:drawing>
        </w:r>
        <w:r w:rsidRPr="009E3C77" w:rsidDel="00B362DC">
          <w:rPr>
            <w:rFonts w:ascii="Calibri" w:eastAsia="Calibri" w:hAnsi="Calibri" w:cs="Calibri"/>
            <w:b/>
            <w:bCs/>
            <w:color w:val="00558C"/>
            <w:spacing w:val="-3"/>
            <w:sz w:val="28"/>
            <w:szCs w:val="28"/>
            <w:rPrChange w:id="1626" w:author="Alan Grant" w:date="2025-04-01T09:11:00Z">
              <w:rPr>
                <w:rFonts w:ascii="Calibri" w:eastAsia="Calibri" w:hAnsi="Calibri" w:cs="Calibri"/>
                <w:b/>
                <w:bCs/>
                <w:color w:val="00558C"/>
                <w:spacing w:val="12"/>
                <w:sz w:val="24"/>
                <w:szCs w:val="24"/>
              </w:rPr>
            </w:rPrChange>
          </w:rPr>
          <w:delText>5.5</w:delText>
        </w:r>
        <w:r w:rsidRPr="009E3C77" w:rsidDel="00B362DC">
          <w:rPr>
            <w:rFonts w:ascii="Calibri" w:eastAsia="Calibri" w:hAnsi="Calibri" w:cs="Calibri"/>
            <w:b/>
            <w:bCs/>
            <w:color w:val="00558C"/>
            <w:spacing w:val="-3"/>
            <w:sz w:val="28"/>
            <w:szCs w:val="28"/>
            <w:rPrChange w:id="1627" w:author="Alan Grant" w:date="2025-04-01T09:11:00Z">
              <w:rPr>
                <w:rFonts w:ascii="Calibri" w:eastAsia="Calibri" w:hAnsi="Calibri" w:cs="Calibri"/>
                <w:b/>
                <w:bCs/>
                <w:color w:val="00558C"/>
                <w:sz w:val="24"/>
                <w:szCs w:val="24"/>
              </w:rPr>
            </w:rPrChange>
          </w:rPr>
          <w:delText xml:space="preserve">          S</w:delText>
        </w:r>
        <w:r w:rsidRPr="009E3C77" w:rsidDel="00B362DC">
          <w:rPr>
            <w:rFonts w:ascii="Calibri" w:eastAsia="Calibri" w:hAnsi="Calibri" w:cs="Calibri"/>
            <w:b/>
            <w:bCs/>
            <w:color w:val="00558C"/>
            <w:spacing w:val="-3"/>
            <w:sz w:val="28"/>
            <w:szCs w:val="28"/>
            <w:rPrChange w:id="1628" w:author="Alan Grant" w:date="2025-04-01T09:11:00Z">
              <w:rPr>
                <w:rFonts w:ascii="Calibri" w:eastAsia="Calibri" w:hAnsi="Calibri" w:cs="Calibri"/>
                <w:b/>
                <w:bCs/>
                <w:color w:val="00558C"/>
                <w:szCs w:val="18"/>
              </w:rPr>
            </w:rPrChange>
          </w:rPr>
          <w:delText>ECONDARY</w:delText>
        </w:r>
        <w:r w:rsidRPr="009E3C77" w:rsidDel="00B362DC">
          <w:rPr>
            <w:rFonts w:ascii="Calibri" w:eastAsia="Calibri" w:hAnsi="Calibri" w:cs="Calibri"/>
            <w:b/>
            <w:bCs/>
            <w:color w:val="00558C"/>
            <w:spacing w:val="-3"/>
            <w:sz w:val="28"/>
            <w:szCs w:val="28"/>
            <w:rPrChange w:id="1629" w:author="Alan Grant" w:date="2025-04-01T09:11:00Z">
              <w:rPr>
                <w:rFonts w:ascii="Calibri" w:eastAsia="Calibri" w:hAnsi="Calibri" w:cs="Calibri"/>
                <w:b/>
                <w:bCs/>
                <w:color w:val="00558C"/>
                <w:spacing w:val="26"/>
                <w:w w:val="101"/>
                <w:szCs w:val="18"/>
              </w:rPr>
            </w:rPrChange>
          </w:rPr>
          <w:delText xml:space="preserve"> </w:delText>
        </w:r>
        <w:r w:rsidRPr="009E3C77" w:rsidDel="00B362DC">
          <w:rPr>
            <w:rFonts w:ascii="Calibri" w:eastAsia="Calibri" w:hAnsi="Calibri" w:cs="Calibri"/>
            <w:b/>
            <w:bCs/>
            <w:color w:val="00558C"/>
            <w:spacing w:val="-3"/>
            <w:sz w:val="28"/>
            <w:szCs w:val="28"/>
            <w:rPrChange w:id="1630" w:author="Alan Grant" w:date="2025-04-01T09:11:00Z">
              <w:rPr>
                <w:rFonts w:ascii="Calibri" w:eastAsia="Calibri" w:hAnsi="Calibri" w:cs="Calibri"/>
                <w:b/>
                <w:bCs/>
                <w:color w:val="00558C"/>
                <w:sz w:val="24"/>
                <w:szCs w:val="24"/>
              </w:rPr>
            </w:rPrChange>
          </w:rPr>
          <w:delText>R</w:delText>
        </w:r>
        <w:r w:rsidRPr="009E3C77" w:rsidDel="00B362DC">
          <w:rPr>
            <w:rFonts w:ascii="Calibri" w:eastAsia="Calibri" w:hAnsi="Calibri" w:cs="Calibri"/>
            <w:b/>
            <w:bCs/>
            <w:color w:val="00558C"/>
            <w:spacing w:val="-3"/>
            <w:sz w:val="28"/>
            <w:szCs w:val="28"/>
            <w:rPrChange w:id="1631" w:author="Alan Grant" w:date="2025-04-01T09:11:00Z">
              <w:rPr>
                <w:rFonts w:ascii="Calibri" w:eastAsia="Calibri" w:hAnsi="Calibri" w:cs="Calibri"/>
                <w:b/>
                <w:bCs/>
                <w:color w:val="00558C"/>
                <w:szCs w:val="18"/>
              </w:rPr>
            </w:rPrChange>
          </w:rPr>
          <w:delText>ADAR</w:delText>
        </w:r>
      </w:del>
    </w:p>
    <w:p w14:paraId="675583A6" w14:textId="6B20A29D" w:rsidR="00F27F90" w:rsidRPr="009E3C77" w:rsidDel="00B362DC" w:rsidRDefault="00DE6361">
      <w:pPr>
        <w:pStyle w:val="BodyText"/>
        <w:spacing w:before="85" w:line="179" w:lineRule="auto"/>
        <w:ind w:left="48"/>
        <w:jc w:val="left"/>
        <w:outlineLvl w:val="0"/>
        <w:rPr>
          <w:del w:id="1632" w:author="Alan Grant" w:date="2025-03-31T15:26:00Z"/>
          <w:b/>
          <w:bCs/>
          <w:color w:val="00558C"/>
          <w:spacing w:val="-3"/>
          <w:sz w:val="28"/>
          <w:szCs w:val="28"/>
          <w:rPrChange w:id="1633" w:author="Alan Grant" w:date="2025-04-01T09:11:00Z">
            <w:rPr>
              <w:del w:id="1634" w:author="Alan Grant" w:date="2025-03-31T15:26:00Z"/>
            </w:rPr>
          </w:rPrChange>
        </w:rPr>
        <w:pPrChange w:id="1635" w:author="Alan Grant" w:date="2025-04-01T09:11:00Z">
          <w:pPr>
            <w:pStyle w:val="BodyText"/>
            <w:spacing w:before="255" w:line="231" w:lineRule="auto"/>
            <w:ind w:left="31" w:right="791" w:hanging="1"/>
          </w:pPr>
        </w:pPrChange>
      </w:pPr>
      <w:del w:id="1636" w:author="Alan Grant" w:date="2025-03-31T15:26:00Z">
        <w:r w:rsidRPr="009E3C77" w:rsidDel="00B362DC">
          <w:rPr>
            <w:rFonts w:ascii="Calibri" w:eastAsia="Calibri" w:hAnsi="Calibri" w:cs="Calibri"/>
            <w:b/>
            <w:bCs/>
            <w:color w:val="00558C"/>
            <w:spacing w:val="-3"/>
            <w:sz w:val="28"/>
            <w:szCs w:val="28"/>
            <w:rPrChange w:id="1637" w:author="Alan Grant" w:date="2025-04-01T09:11:00Z">
              <w:rPr>
                <w:rFonts w:ascii="Calibri" w:eastAsia="Calibri" w:hAnsi="Calibri" w:cs="Calibri"/>
                <w:spacing w:val="-2"/>
              </w:rPr>
            </w:rPrChange>
          </w:rPr>
          <w:delText>There</w:delText>
        </w:r>
        <w:r w:rsidRPr="009E3C77" w:rsidDel="00B362DC">
          <w:rPr>
            <w:rFonts w:ascii="Calibri" w:eastAsia="Calibri" w:hAnsi="Calibri" w:cs="Calibri"/>
            <w:b/>
            <w:bCs/>
            <w:color w:val="00558C"/>
            <w:spacing w:val="-3"/>
            <w:sz w:val="28"/>
            <w:szCs w:val="28"/>
            <w:rPrChange w:id="1638" w:author="Alan Grant" w:date="2025-04-01T09:11:00Z">
              <w:rPr>
                <w:rFonts w:ascii="Calibri" w:eastAsia="Calibri" w:hAnsi="Calibri" w:cs="Calibri"/>
                <w:spacing w:val="23"/>
                <w:w w:val="101"/>
              </w:rPr>
            </w:rPrChange>
          </w:rPr>
          <w:delText xml:space="preserve"> </w:delText>
        </w:r>
        <w:r w:rsidRPr="009E3C77" w:rsidDel="00B362DC">
          <w:rPr>
            <w:rFonts w:ascii="Calibri" w:eastAsia="Calibri" w:hAnsi="Calibri" w:cs="Calibri"/>
            <w:b/>
            <w:bCs/>
            <w:color w:val="00558C"/>
            <w:spacing w:val="-3"/>
            <w:sz w:val="28"/>
            <w:szCs w:val="28"/>
            <w:rPrChange w:id="1639" w:author="Alan Grant" w:date="2025-04-01T09:11:00Z">
              <w:rPr>
                <w:rFonts w:ascii="Calibri" w:eastAsia="Calibri" w:hAnsi="Calibri" w:cs="Calibri"/>
                <w:spacing w:val="-2"/>
              </w:rPr>
            </w:rPrChange>
          </w:rPr>
          <w:delText>is</w:delText>
        </w:r>
        <w:r w:rsidRPr="009E3C77" w:rsidDel="00B362DC">
          <w:rPr>
            <w:rFonts w:ascii="Calibri" w:eastAsia="Calibri" w:hAnsi="Calibri" w:cs="Calibri"/>
            <w:b/>
            <w:bCs/>
            <w:color w:val="00558C"/>
            <w:spacing w:val="-3"/>
            <w:sz w:val="28"/>
            <w:szCs w:val="28"/>
            <w:rPrChange w:id="1640" w:author="Alan Grant" w:date="2025-04-01T09:11:00Z">
              <w:rPr>
                <w:rFonts w:ascii="Calibri" w:eastAsia="Calibri" w:hAnsi="Calibri" w:cs="Calibri"/>
                <w:spacing w:val="15"/>
                <w:w w:val="101"/>
              </w:rPr>
            </w:rPrChange>
          </w:rPr>
          <w:delText xml:space="preserve"> </w:delText>
        </w:r>
        <w:r w:rsidRPr="009E3C77" w:rsidDel="00B362DC">
          <w:rPr>
            <w:rFonts w:ascii="Calibri" w:eastAsia="Calibri" w:hAnsi="Calibri" w:cs="Calibri"/>
            <w:b/>
            <w:bCs/>
            <w:color w:val="00558C"/>
            <w:spacing w:val="-3"/>
            <w:sz w:val="28"/>
            <w:szCs w:val="28"/>
            <w:rPrChange w:id="1641" w:author="Alan Grant" w:date="2025-04-01T09:11:00Z">
              <w:rPr>
                <w:rFonts w:ascii="Calibri" w:eastAsia="Calibri" w:hAnsi="Calibri" w:cs="Calibri"/>
                <w:spacing w:val="-2"/>
              </w:rPr>
            </w:rPrChange>
          </w:rPr>
          <w:delText>also</w:delText>
        </w:r>
        <w:r w:rsidRPr="009E3C77" w:rsidDel="00B362DC">
          <w:rPr>
            <w:rFonts w:ascii="Calibri" w:eastAsia="Calibri" w:hAnsi="Calibri" w:cs="Calibri"/>
            <w:b/>
            <w:bCs/>
            <w:color w:val="00558C"/>
            <w:spacing w:val="-3"/>
            <w:sz w:val="28"/>
            <w:szCs w:val="28"/>
            <w:rPrChange w:id="1642" w:author="Alan Grant" w:date="2025-04-01T09:11:00Z">
              <w:rPr>
                <w:rFonts w:ascii="Calibri" w:eastAsia="Calibri" w:hAnsi="Calibri" w:cs="Calibri"/>
                <w:spacing w:val="13"/>
              </w:rPr>
            </w:rPrChange>
          </w:rPr>
          <w:delText xml:space="preserve"> </w:delText>
        </w:r>
        <w:r w:rsidRPr="009E3C77" w:rsidDel="00B362DC">
          <w:rPr>
            <w:rFonts w:ascii="Calibri" w:eastAsia="Calibri" w:hAnsi="Calibri" w:cs="Calibri"/>
            <w:b/>
            <w:bCs/>
            <w:color w:val="00558C"/>
            <w:spacing w:val="-3"/>
            <w:sz w:val="28"/>
            <w:szCs w:val="28"/>
            <w:rPrChange w:id="1643" w:author="Alan Grant" w:date="2025-04-01T09:11:00Z">
              <w:rPr>
                <w:rFonts w:ascii="Calibri" w:eastAsia="Calibri" w:hAnsi="Calibri" w:cs="Calibri"/>
                <w:spacing w:val="-2"/>
              </w:rPr>
            </w:rPrChange>
          </w:rPr>
          <w:delText>the</w:delText>
        </w:r>
        <w:r w:rsidRPr="009E3C77" w:rsidDel="00B362DC">
          <w:rPr>
            <w:rFonts w:ascii="Calibri" w:eastAsia="Calibri" w:hAnsi="Calibri" w:cs="Calibri"/>
            <w:b/>
            <w:bCs/>
            <w:color w:val="00558C"/>
            <w:spacing w:val="-3"/>
            <w:sz w:val="28"/>
            <w:szCs w:val="28"/>
            <w:rPrChange w:id="1644" w:author="Alan Grant" w:date="2025-04-01T09:11:00Z">
              <w:rPr>
                <w:rFonts w:ascii="Calibri" w:eastAsia="Calibri" w:hAnsi="Calibri" w:cs="Calibri"/>
                <w:spacing w:val="22"/>
              </w:rPr>
            </w:rPrChange>
          </w:rPr>
          <w:delText xml:space="preserve"> </w:delText>
        </w:r>
        <w:r w:rsidRPr="009E3C77" w:rsidDel="00B362DC">
          <w:rPr>
            <w:rFonts w:ascii="Calibri" w:eastAsia="Calibri" w:hAnsi="Calibri" w:cs="Calibri"/>
            <w:b/>
            <w:bCs/>
            <w:color w:val="00558C"/>
            <w:spacing w:val="-3"/>
            <w:sz w:val="28"/>
            <w:szCs w:val="28"/>
            <w:rPrChange w:id="1645" w:author="Alan Grant" w:date="2025-04-01T09:11:00Z">
              <w:rPr>
                <w:rFonts w:ascii="Calibri" w:eastAsia="Calibri" w:hAnsi="Calibri" w:cs="Calibri"/>
                <w:spacing w:val="-2"/>
              </w:rPr>
            </w:rPrChange>
          </w:rPr>
          <w:delText>possibility</w:delText>
        </w:r>
        <w:r w:rsidRPr="009E3C77" w:rsidDel="00B362DC">
          <w:rPr>
            <w:rFonts w:ascii="Calibri" w:eastAsia="Calibri" w:hAnsi="Calibri" w:cs="Calibri"/>
            <w:b/>
            <w:bCs/>
            <w:color w:val="00558C"/>
            <w:spacing w:val="-3"/>
            <w:sz w:val="28"/>
            <w:szCs w:val="28"/>
            <w:rPrChange w:id="1646" w:author="Alan Grant" w:date="2025-04-01T09:11:00Z">
              <w:rPr>
                <w:rFonts w:ascii="Calibri" w:eastAsia="Calibri" w:hAnsi="Calibri" w:cs="Calibri"/>
                <w:spacing w:val="16"/>
              </w:rPr>
            </w:rPrChange>
          </w:rPr>
          <w:delText xml:space="preserve"> </w:delText>
        </w:r>
        <w:r w:rsidRPr="009E3C77" w:rsidDel="00B362DC">
          <w:rPr>
            <w:rFonts w:ascii="Calibri" w:eastAsia="Calibri" w:hAnsi="Calibri" w:cs="Calibri"/>
            <w:b/>
            <w:bCs/>
            <w:color w:val="00558C"/>
            <w:spacing w:val="-3"/>
            <w:sz w:val="28"/>
            <w:szCs w:val="28"/>
            <w:rPrChange w:id="1647" w:author="Alan Grant" w:date="2025-04-01T09:11:00Z">
              <w:rPr>
                <w:rFonts w:ascii="Calibri" w:eastAsia="Calibri" w:hAnsi="Calibri" w:cs="Calibri"/>
                <w:spacing w:val="-2"/>
              </w:rPr>
            </w:rPrChange>
          </w:rPr>
          <w:delText>of</w:delText>
        </w:r>
        <w:r w:rsidRPr="009E3C77" w:rsidDel="00B362DC">
          <w:rPr>
            <w:rFonts w:ascii="Calibri" w:eastAsia="Calibri" w:hAnsi="Calibri" w:cs="Calibri"/>
            <w:b/>
            <w:bCs/>
            <w:color w:val="00558C"/>
            <w:spacing w:val="-3"/>
            <w:sz w:val="28"/>
            <w:szCs w:val="28"/>
            <w:rPrChange w:id="1648" w:author="Alan Grant" w:date="2025-04-01T09:11:00Z">
              <w:rPr>
                <w:rFonts w:ascii="Calibri" w:eastAsia="Calibri" w:hAnsi="Calibri" w:cs="Calibri"/>
                <w:spacing w:val="21"/>
                <w:w w:val="101"/>
              </w:rPr>
            </w:rPrChange>
          </w:rPr>
          <w:delText xml:space="preserve"> </w:delText>
        </w:r>
        <w:r w:rsidRPr="009E3C77" w:rsidDel="00B362DC">
          <w:rPr>
            <w:rFonts w:ascii="Calibri" w:eastAsia="Calibri" w:hAnsi="Calibri" w:cs="Calibri"/>
            <w:b/>
            <w:bCs/>
            <w:color w:val="00558C"/>
            <w:spacing w:val="-3"/>
            <w:sz w:val="28"/>
            <w:szCs w:val="28"/>
            <w:rPrChange w:id="1649" w:author="Alan Grant" w:date="2025-04-01T09:11:00Z">
              <w:rPr>
                <w:rFonts w:ascii="Calibri" w:eastAsia="Calibri" w:hAnsi="Calibri" w:cs="Calibri"/>
                <w:spacing w:val="-2"/>
              </w:rPr>
            </w:rPrChange>
          </w:rPr>
          <w:delText>using</w:delText>
        </w:r>
        <w:r w:rsidRPr="009E3C77" w:rsidDel="00B362DC">
          <w:rPr>
            <w:rFonts w:ascii="Calibri" w:eastAsia="Calibri" w:hAnsi="Calibri" w:cs="Calibri"/>
            <w:b/>
            <w:bCs/>
            <w:color w:val="00558C"/>
            <w:spacing w:val="-3"/>
            <w:sz w:val="28"/>
            <w:szCs w:val="28"/>
            <w:rPrChange w:id="1650" w:author="Alan Grant" w:date="2025-04-01T09:11:00Z">
              <w:rPr>
                <w:rFonts w:ascii="Calibri" w:eastAsia="Calibri" w:hAnsi="Calibri" w:cs="Calibri"/>
                <w:spacing w:val="24"/>
              </w:rPr>
            </w:rPrChange>
          </w:rPr>
          <w:delText xml:space="preserve"> </w:delText>
        </w:r>
        <w:r w:rsidRPr="009E3C77" w:rsidDel="00B362DC">
          <w:rPr>
            <w:rFonts w:ascii="Calibri" w:eastAsia="Calibri" w:hAnsi="Calibri" w:cs="Calibri"/>
            <w:b/>
            <w:bCs/>
            <w:color w:val="00558C"/>
            <w:spacing w:val="-3"/>
            <w:sz w:val="28"/>
            <w:szCs w:val="28"/>
            <w:rPrChange w:id="1651" w:author="Alan Grant" w:date="2025-04-01T09:11:00Z">
              <w:rPr>
                <w:rFonts w:ascii="Calibri" w:eastAsia="Calibri" w:hAnsi="Calibri" w:cs="Calibri"/>
                <w:spacing w:val="-2"/>
              </w:rPr>
            </w:rPrChange>
          </w:rPr>
          <w:delText>non-primary</w:delText>
        </w:r>
        <w:r w:rsidRPr="009E3C77" w:rsidDel="00B362DC">
          <w:rPr>
            <w:rFonts w:ascii="Calibri" w:eastAsia="Calibri" w:hAnsi="Calibri" w:cs="Calibri"/>
            <w:b/>
            <w:bCs/>
            <w:color w:val="00558C"/>
            <w:spacing w:val="-3"/>
            <w:sz w:val="28"/>
            <w:szCs w:val="28"/>
            <w:rPrChange w:id="1652" w:author="Alan Grant" w:date="2025-04-01T09:11:00Z">
              <w:rPr>
                <w:rFonts w:ascii="Calibri" w:eastAsia="Calibri" w:hAnsi="Calibri" w:cs="Calibri"/>
                <w:spacing w:val="25"/>
              </w:rPr>
            </w:rPrChange>
          </w:rPr>
          <w:delText xml:space="preserve"> </w:delText>
        </w:r>
        <w:r w:rsidRPr="009E3C77" w:rsidDel="00B362DC">
          <w:rPr>
            <w:rFonts w:ascii="Calibri" w:eastAsia="Calibri" w:hAnsi="Calibri" w:cs="Calibri"/>
            <w:b/>
            <w:bCs/>
            <w:color w:val="00558C"/>
            <w:spacing w:val="-3"/>
            <w:sz w:val="28"/>
            <w:szCs w:val="28"/>
            <w:rPrChange w:id="1653" w:author="Alan Grant" w:date="2025-04-01T09:11:00Z">
              <w:rPr>
                <w:rFonts w:ascii="Calibri" w:eastAsia="Calibri" w:hAnsi="Calibri" w:cs="Calibri"/>
                <w:spacing w:val="-2"/>
              </w:rPr>
            </w:rPrChange>
          </w:rPr>
          <w:delText>radar</w:delText>
        </w:r>
        <w:r w:rsidRPr="009E3C77" w:rsidDel="00B362DC">
          <w:rPr>
            <w:rFonts w:ascii="Calibri" w:eastAsia="Calibri" w:hAnsi="Calibri" w:cs="Calibri"/>
            <w:b/>
            <w:bCs/>
            <w:color w:val="00558C"/>
            <w:spacing w:val="-3"/>
            <w:sz w:val="28"/>
            <w:szCs w:val="28"/>
            <w:rPrChange w:id="1654"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1655" w:author="Alan Grant" w:date="2025-04-01T09:11:00Z">
              <w:rPr>
                <w:rFonts w:ascii="Calibri" w:eastAsia="Calibri" w:hAnsi="Calibri" w:cs="Calibri"/>
                <w:spacing w:val="-2"/>
              </w:rPr>
            </w:rPrChange>
          </w:rPr>
          <w:delText>techniques</w:delText>
        </w:r>
        <w:r w:rsidRPr="009E3C77" w:rsidDel="00B362DC">
          <w:rPr>
            <w:rFonts w:ascii="Calibri" w:eastAsia="Calibri" w:hAnsi="Calibri" w:cs="Calibri"/>
            <w:b/>
            <w:bCs/>
            <w:color w:val="00558C"/>
            <w:spacing w:val="-3"/>
            <w:sz w:val="28"/>
            <w:szCs w:val="28"/>
            <w:rPrChange w:id="1656" w:author="Alan Grant" w:date="2025-04-01T09:11:00Z">
              <w:rPr>
                <w:rFonts w:ascii="Calibri" w:eastAsia="Calibri" w:hAnsi="Calibri" w:cs="Calibri"/>
                <w:spacing w:val="22"/>
                <w:w w:val="101"/>
              </w:rPr>
            </w:rPrChange>
          </w:rPr>
          <w:delText xml:space="preserve"> </w:delText>
        </w:r>
        <w:r w:rsidRPr="009E3C77" w:rsidDel="00B362DC">
          <w:rPr>
            <w:rFonts w:ascii="Calibri" w:eastAsia="Calibri" w:hAnsi="Calibri" w:cs="Calibri"/>
            <w:b/>
            <w:bCs/>
            <w:color w:val="00558C"/>
            <w:spacing w:val="-3"/>
            <w:sz w:val="28"/>
            <w:szCs w:val="28"/>
            <w:rPrChange w:id="1657" w:author="Alan Grant" w:date="2025-04-01T09:11:00Z">
              <w:rPr>
                <w:rFonts w:ascii="Calibri" w:eastAsia="Calibri" w:hAnsi="Calibri" w:cs="Calibri"/>
                <w:spacing w:val="-2"/>
              </w:rPr>
            </w:rPrChange>
          </w:rPr>
          <w:delText>in</w:delText>
        </w:r>
        <w:r w:rsidRPr="009E3C77" w:rsidDel="00B362DC">
          <w:rPr>
            <w:rFonts w:ascii="Calibri" w:eastAsia="Calibri" w:hAnsi="Calibri" w:cs="Calibri"/>
            <w:b/>
            <w:bCs/>
            <w:color w:val="00558C"/>
            <w:spacing w:val="-3"/>
            <w:sz w:val="28"/>
            <w:szCs w:val="28"/>
            <w:rPrChange w:id="1658" w:author="Alan Grant" w:date="2025-04-01T09:11:00Z">
              <w:rPr>
                <w:rFonts w:ascii="Calibri" w:eastAsia="Calibri" w:hAnsi="Calibri" w:cs="Calibri"/>
                <w:spacing w:val="14"/>
                <w:w w:val="101"/>
              </w:rPr>
            </w:rPrChange>
          </w:rPr>
          <w:delText xml:space="preserve"> </w:delText>
        </w:r>
        <w:r w:rsidRPr="009E3C77" w:rsidDel="00B362DC">
          <w:rPr>
            <w:rFonts w:ascii="Calibri" w:eastAsia="Calibri" w:hAnsi="Calibri" w:cs="Calibri"/>
            <w:b/>
            <w:bCs/>
            <w:color w:val="00558C"/>
            <w:spacing w:val="-3"/>
            <w:sz w:val="28"/>
            <w:szCs w:val="28"/>
            <w:rPrChange w:id="1659" w:author="Alan Grant" w:date="2025-04-01T09:11:00Z">
              <w:rPr>
                <w:rFonts w:ascii="Calibri" w:eastAsia="Calibri" w:hAnsi="Calibri" w:cs="Calibri"/>
                <w:spacing w:val="-2"/>
              </w:rPr>
            </w:rPrChange>
          </w:rPr>
          <w:delText>order</w:delText>
        </w:r>
        <w:r w:rsidRPr="009E3C77" w:rsidDel="00B362DC">
          <w:rPr>
            <w:rFonts w:ascii="Calibri" w:eastAsia="Calibri" w:hAnsi="Calibri" w:cs="Calibri"/>
            <w:b/>
            <w:bCs/>
            <w:color w:val="00558C"/>
            <w:spacing w:val="-3"/>
            <w:sz w:val="28"/>
            <w:szCs w:val="28"/>
            <w:rPrChange w:id="1660" w:author="Alan Grant" w:date="2025-04-01T09:11:00Z">
              <w:rPr>
                <w:rFonts w:ascii="Calibri" w:eastAsia="Calibri" w:hAnsi="Calibri" w:cs="Calibri"/>
                <w:spacing w:val="11"/>
              </w:rPr>
            </w:rPrChange>
          </w:rPr>
          <w:delText xml:space="preserve"> </w:delText>
        </w:r>
        <w:r w:rsidRPr="009E3C77" w:rsidDel="00B362DC">
          <w:rPr>
            <w:rFonts w:ascii="Calibri" w:eastAsia="Calibri" w:hAnsi="Calibri" w:cs="Calibri"/>
            <w:b/>
            <w:bCs/>
            <w:color w:val="00558C"/>
            <w:spacing w:val="-3"/>
            <w:sz w:val="28"/>
            <w:szCs w:val="28"/>
            <w:rPrChange w:id="1661" w:author="Alan Grant" w:date="2025-04-01T09:11:00Z">
              <w:rPr>
                <w:rFonts w:ascii="Calibri" w:eastAsia="Calibri" w:hAnsi="Calibri" w:cs="Calibri"/>
                <w:spacing w:val="-2"/>
              </w:rPr>
            </w:rPrChange>
          </w:rPr>
          <w:delText>to</w:delText>
        </w:r>
        <w:r w:rsidRPr="009E3C77" w:rsidDel="00B362DC">
          <w:rPr>
            <w:rFonts w:ascii="Calibri" w:eastAsia="Calibri" w:hAnsi="Calibri" w:cs="Calibri"/>
            <w:b/>
            <w:bCs/>
            <w:color w:val="00558C"/>
            <w:spacing w:val="-3"/>
            <w:sz w:val="28"/>
            <w:szCs w:val="28"/>
            <w:rPrChange w:id="1662" w:author="Alan Grant" w:date="2025-04-01T09:11:00Z">
              <w:rPr>
                <w:rFonts w:ascii="Calibri" w:eastAsia="Calibri" w:hAnsi="Calibri" w:cs="Calibri"/>
                <w:spacing w:val="19"/>
                <w:w w:val="101"/>
              </w:rPr>
            </w:rPrChange>
          </w:rPr>
          <w:delText xml:space="preserve"> </w:delText>
        </w:r>
        <w:r w:rsidRPr="009E3C77" w:rsidDel="00B362DC">
          <w:rPr>
            <w:rFonts w:ascii="Calibri" w:eastAsia="Calibri" w:hAnsi="Calibri" w:cs="Calibri"/>
            <w:b/>
            <w:bCs/>
            <w:color w:val="00558C"/>
            <w:spacing w:val="-3"/>
            <w:sz w:val="28"/>
            <w:szCs w:val="28"/>
            <w:rPrChange w:id="1663" w:author="Alan Grant" w:date="2025-04-01T09:11:00Z">
              <w:rPr>
                <w:rFonts w:ascii="Calibri" w:eastAsia="Calibri" w:hAnsi="Calibri" w:cs="Calibri"/>
                <w:spacing w:val="-2"/>
              </w:rPr>
            </w:rPrChange>
          </w:rPr>
          <w:delText>determine</w:delText>
        </w:r>
        <w:r w:rsidRPr="009E3C77" w:rsidDel="00B362DC">
          <w:rPr>
            <w:rFonts w:ascii="Calibri" w:eastAsia="Calibri" w:hAnsi="Calibri" w:cs="Calibri"/>
            <w:b/>
            <w:bCs/>
            <w:color w:val="00558C"/>
            <w:spacing w:val="-3"/>
            <w:sz w:val="28"/>
            <w:szCs w:val="28"/>
            <w:rPrChange w:id="1664" w:author="Alan Grant" w:date="2025-04-01T09:11:00Z">
              <w:rPr>
                <w:rFonts w:ascii="Calibri" w:eastAsia="Calibri" w:hAnsi="Calibri" w:cs="Calibri"/>
                <w:spacing w:val="18"/>
                <w:w w:val="101"/>
              </w:rPr>
            </w:rPrChange>
          </w:rPr>
          <w:delText xml:space="preserve"> </w:delText>
        </w:r>
        <w:r w:rsidRPr="009E3C77" w:rsidDel="00B362DC">
          <w:rPr>
            <w:rFonts w:ascii="Calibri" w:eastAsia="Calibri" w:hAnsi="Calibri" w:cs="Calibri"/>
            <w:b/>
            <w:bCs/>
            <w:color w:val="00558C"/>
            <w:spacing w:val="-3"/>
            <w:sz w:val="28"/>
            <w:szCs w:val="28"/>
            <w:rPrChange w:id="1665" w:author="Alan Grant" w:date="2025-04-01T09:11:00Z">
              <w:rPr>
                <w:rFonts w:ascii="Calibri" w:eastAsia="Calibri" w:hAnsi="Calibri" w:cs="Calibri"/>
                <w:spacing w:val="-2"/>
              </w:rPr>
            </w:rPrChange>
          </w:rPr>
          <w:delText>a</w:delText>
        </w:r>
        <w:r w:rsidRPr="009E3C77" w:rsidDel="00B362DC">
          <w:rPr>
            <w:rFonts w:ascii="Calibri" w:eastAsia="Calibri" w:hAnsi="Calibri" w:cs="Calibri"/>
            <w:b/>
            <w:bCs/>
            <w:color w:val="00558C"/>
            <w:spacing w:val="-3"/>
            <w:sz w:val="28"/>
            <w:szCs w:val="28"/>
            <w:rPrChange w:id="1666" w:author="Alan Grant" w:date="2025-04-01T09:11:00Z">
              <w:rPr>
                <w:rFonts w:ascii="Calibri" w:eastAsia="Calibri" w:hAnsi="Calibri" w:cs="Calibri"/>
                <w:spacing w:val="14"/>
              </w:rPr>
            </w:rPrChange>
          </w:rPr>
          <w:delText xml:space="preserve"> </w:delText>
        </w:r>
        <w:r w:rsidRPr="009E3C77" w:rsidDel="00B362DC">
          <w:rPr>
            <w:rFonts w:ascii="Calibri" w:eastAsia="Calibri" w:hAnsi="Calibri" w:cs="Calibri"/>
            <w:b/>
            <w:bCs/>
            <w:color w:val="00558C"/>
            <w:spacing w:val="-3"/>
            <w:sz w:val="28"/>
            <w:szCs w:val="28"/>
            <w:rPrChange w:id="1667" w:author="Alan Grant" w:date="2025-04-01T09:11:00Z">
              <w:rPr>
                <w:rFonts w:ascii="Calibri" w:eastAsia="Calibri" w:hAnsi="Calibri" w:cs="Calibri"/>
                <w:spacing w:val="-2"/>
              </w:rPr>
            </w:rPrChange>
          </w:rPr>
          <w:delText>ship’s</w:delText>
        </w:r>
        <w:r w:rsidRPr="009E3C77" w:rsidDel="00B362DC">
          <w:rPr>
            <w:rFonts w:ascii="Calibri" w:eastAsia="Calibri" w:hAnsi="Calibri" w:cs="Calibri"/>
            <w:b/>
            <w:bCs/>
            <w:color w:val="00558C"/>
            <w:spacing w:val="-3"/>
            <w:sz w:val="28"/>
            <w:szCs w:val="28"/>
            <w:rPrChange w:id="1668" w:author="Alan Grant" w:date="2025-04-01T09:11:00Z">
              <w:rPr>
                <w:rFonts w:ascii="Calibri" w:eastAsia="Calibri" w:hAnsi="Calibri" w:cs="Calibri"/>
                <w:spacing w:val="24"/>
                <w:w w:val="101"/>
              </w:rPr>
            </w:rPrChange>
          </w:rPr>
          <w:delText xml:space="preserve"> </w:delText>
        </w:r>
        <w:r w:rsidRPr="009E3C77" w:rsidDel="00B362DC">
          <w:rPr>
            <w:rFonts w:ascii="Calibri" w:eastAsia="Calibri" w:hAnsi="Calibri" w:cs="Calibri"/>
            <w:b/>
            <w:bCs/>
            <w:color w:val="00558C"/>
            <w:spacing w:val="-3"/>
            <w:sz w:val="28"/>
            <w:szCs w:val="28"/>
            <w:rPrChange w:id="1669" w:author="Alan Grant" w:date="2025-04-01T09:11:00Z">
              <w:rPr>
                <w:rFonts w:ascii="Calibri" w:eastAsia="Calibri" w:hAnsi="Calibri" w:cs="Calibri"/>
                <w:spacing w:val="-2"/>
              </w:rPr>
            </w:rPrChange>
          </w:rPr>
          <w:delText>relative</w:delText>
        </w:r>
        <w:r w:rsidRPr="009E3C77" w:rsidDel="00B362DC">
          <w:rPr>
            <w:rFonts w:ascii="Calibri" w:eastAsia="Calibri" w:hAnsi="Calibri" w:cs="Calibri"/>
            <w:b/>
            <w:bCs/>
            <w:color w:val="00558C"/>
            <w:spacing w:val="-3"/>
            <w:sz w:val="28"/>
            <w:szCs w:val="28"/>
            <w:rPrChange w:id="1670" w:author="Alan Grant" w:date="2025-04-01T09:11:00Z">
              <w:rPr>
                <w:rFonts w:ascii="Calibri" w:eastAsia="Calibri" w:hAnsi="Calibri" w:cs="Calibri"/>
                <w:spacing w:val="22"/>
                <w:w w:val="101"/>
              </w:rPr>
            </w:rPrChange>
          </w:rPr>
          <w:delText xml:space="preserve"> </w:delText>
        </w:r>
        <w:r w:rsidRPr="009E3C77" w:rsidDel="00B362DC">
          <w:rPr>
            <w:rFonts w:ascii="Calibri" w:eastAsia="Calibri" w:hAnsi="Calibri" w:cs="Calibri"/>
            <w:b/>
            <w:bCs/>
            <w:color w:val="00558C"/>
            <w:spacing w:val="-3"/>
            <w:sz w:val="28"/>
            <w:szCs w:val="28"/>
            <w:rPrChange w:id="1671" w:author="Alan Grant" w:date="2025-04-01T09:11:00Z">
              <w:rPr>
                <w:rFonts w:ascii="Calibri" w:eastAsia="Calibri" w:hAnsi="Calibri" w:cs="Calibri"/>
                <w:spacing w:val="-2"/>
              </w:rPr>
            </w:rPrChange>
          </w:rPr>
          <w:delText>position</w:delText>
        </w:r>
        <w:r w:rsidRPr="009E3C77" w:rsidDel="00B362DC">
          <w:rPr>
            <w:rFonts w:ascii="Calibri" w:eastAsia="Calibri" w:hAnsi="Calibri" w:cs="Calibri"/>
            <w:b/>
            <w:bCs/>
            <w:color w:val="00558C"/>
            <w:spacing w:val="-3"/>
            <w:sz w:val="28"/>
            <w:szCs w:val="28"/>
            <w:rPrChange w:id="1672"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673" w:author="Alan Grant" w:date="2025-04-01T09:11:00Z">
              <w:rPr>
                <w:rFonts w:ascii="Calibri" w:eastAsia="Calibri" w:hAnsi="Calibri" w:cs="Calibri"/>
                <w:spacing w:val="-2"/>
              </w:rPr>
            </w:rPrChange>
          </w:rPr>
          <w:delText>to</w:delText>
        </w:r>
        <w:r w:rsidRPr="009E3C77" w:rsidDel="00B362DC">
          <w:rPr>
            <w:rFonts w:ascii="Calibri" w:eastAsia="Calibri" w:hAnsi="Calibri" w:cs="Calibri"/>
            <w:b/>
            <w:bCs/>
            <w:color w:val="00558C"/>
            <w:spacing w:val="-3"/>
            <w:sz w:val="28"/>
            <w:szCs w:val="28"/>
            <w:rPrChange w:id="1674" w:author="Alan Grant" w:date="2025-04-01T09:11:00Z">
              <w:rPr>
                <w:rFonts w:ascii="Calibri" w:eastAsia="Calibri" w:hAnsi="Calibri" w:cs="Calibri"/>
                <w:spacing w:val="40"/>
              </w:rPr>
            </w:rPrChange>
          </w:rPr>
          <w:delText xml:space="preserve"> </w:delText>
        </w:r>
        <w:r w:rsidRPr="009E3C77" w:rsidDel="00B362DC">
          <w:rPr>
            <w:rFonts w:ascii="Calibri" w:eastAsia="Calibri" w:hAnsi="Calibri" w:cs="Calibri"/>
            <w:b/>
            <w:bCs/>
            <w:color w:val="00558C"/>
            <w:spacing w:val="-3"/>
            <w:sz w:val="28"/>
            <w:szCs w:val="28"/>
            <w:rPrChange w:id="1675" w:author="Alan Grant" w:date="2025-04-01T09:11:00Z">
              <w:rPr>
                <w:rFonts w:ascii="Calibri" w:eastAsia="Calibri" w:hAnsi="Calibri" w:cs="Calibri"/>
                <w:spacing w:val="-2"/>
              </w:rPr>
            </w:rPrChange>
          </w:rPr>
          <w:delText>one</w:delText>
        </w:r>
        <w:r w:rsidRPr="009E3C77" w:rsidDel="00B362DC">
          <w:rPr>
            <w:rFonts w:ascii="Calibri" w:eastAsia="Calibri" w:hAnsi="Calibri" w:cs="Calibri"/>
            <w:b/>
            <w:bCs/>
            <w:color w:val="00558C"/>
            <w:spacing w:val="-3"/>
            <w:sz w:val="28"/>
            <w:szCs w:val="28"/>
            <w:rPrChange w:id="1676" w:author="Alan Grant" w:date="2025-04-01T09:11:00Z">
              <w:rPr>
                <w:rFonts w:ascii="Calibri" w:eastAsia="Calibri" w:hAnsi="Calibri" w:cs="Calibri"/>
                <w:spacing w:val="20"/>
                <w:w w:val="101"/>
              </w:rPr>
            </w:rPrChange>
          </w:rPr>
          <w:delText xml:space="preserve"> </w:delText>
        </w:r>
        <w:r w:rsidRPr="009E3C77" w:rsidDel="00B362DC">
          <w:rPr>
            <w:rFonts w:ascii="Calibri" w:eastAsia="Calibri" w:hAnsi="Calibri" w:cs="Calibri"/>
            <w:b/>
            <w:bCs/>
            <w:color w:val="00558C"/>
            <w:spacing w:val="-3"/>
            <w:sz w:val="28"/>
            <w:szCs w:val="28"/>
            <w:rPrChange w:id="1677" w:author="Alan Grant" w:date="2025-04-01T09:11:00Z">
              <w:rPr>
                <w:rFonts w:ascii="Calibri" w:eastAsia="Calibri" w:hAnsi="Calibri" w:cs="Calibri"/>
                <w:spacing w:val="-2"/>
              </w:rPr>
            </w:rPrChange>
          </w:rPr>
          <w:delText>or</w:delText>
        </w:r>
        <w:r w:rsidRPr="009E3C77" w:rsidDel="00B362DC">
          <w:rPr>
            <w:rFonts w:ascii="Calibri" w:eastAsia="Calibri" w:hAnsi="Calibri" w:cs="Calibri"/>
            <w:b/>
            <w:bCs/>
            <w:color w:val="00558C"/>
            <w:spacing w:val="-3"/>
            <w:sz w:val="28"/>
            <w:szCs w:val="28"/>
            <w:rPrChange w:id="1678" w:author="Alan Grant" w:date="2025-04-01T09:11:00Z">
              <w:rPr>
                <w:rFonts w:ascii="Calibri" w:eastAsia="Calibri" w:hAnsi="Calibri" w:cs="Calibri"/>
                <w:spacing w:val="29"/>
              </w:rPr>
            </w:rPrChange>
          </w:rPr>
          <w:delText xml:space="preserve"> </w:delText>
        </w:r>
        <w:r w:rsidRPr="009E3C77" w:rsidDel="00B362DC">
          <w:rPr>
            <w:rFonts w:ascii="Calibri" w:eastAsia="Calibri" w:hAnsi="Calibri" w:cs="Calibri"/>
            <w:b/>
            <w:bCs/>
            <w:color w:val="00558C"/>
            <w:spacing w:val="-3"/>
            <w:sz w:val="28"/>
            <w:szCs w:val="28"/>
            <w:rPrChange w:id="1679" w:author="Alan Grant" w:date="2025-04-01T09:11:00Z">
              <w:rPr>
                <w:rFonts w:ascii="Calibri" w:eastAsia="Calibri" w:hAnsi="Calibri" w:cs="Calibri"/>
                <w:spacing w:val="-2"/>
              </w:rPr>
            </w:rPrChange>
          </w:rPr>
          <w:delText>more</w:delText>
        </w:r>
        <w:r w:rsidRPr="009E3C77" w:rsidDel="00B362DC">
          <w:rPr>
            <w:rFonts w:ascii="Calibri" w:eastAsia="Calibri" w:hAnsi="Calibri" w:cs="Calibri"/>
            <w:b/>
            <w:bCs/>
            <w:color w:val="00558C"/>
            <w:spacing w:val="-3"/>
            <w:sz w:val="28"/>
            <w:szCs w:val="28"/>
            <w:rPrChange w:id="1680" w:author="Alan Grant" w:date="2025-04-01T09:11:00Z">
              <w:rPr>
                <w:rFonts w:ascii="Calibri" w:eastAsia="Calibri" w:hAnsi="Calibri" w:cs="Calibri"/>
                <w:spacing w:val="29"/>
                <w:w w:val="101"/>
              </w:rPr>
            </w:rPrChange>
          </w:rPr>
          <w:delText xml:space="preserve"> </w:delText>
        </w:r>
        <w:r w:rsidRPr="009E3C77" w:rsidDel="00B362DC">
          <w:rPr>
            <w:rFonts w:ascii="Calibri" w:eastAsia="Calibri" w:hAnsi="Calibri" w:cs="Calibri"/>
            <w:b/>
            <w:bCs/>
            <w:color w:val="00558C"/>
            <w:spacing w:val="-3"/>
            <w:sz w:val="28"/>
            <w:szCs w:val="28"/>
            <w:rPrChange w:id="1681" w:author="Alan Grant" w:date="2025-04-01T09:11:00Z">
              <w:rPr>
                <w:rFonts w:ascii="Calibri" w:eastAsia="Calibri" w:hAnsi="Calibri" w:cs="Calibri"/>
                <w:spacing w:val="-2"/>
              </w:rPr>
            </w:rPrChange>
          </w:rPr>
          <w:delText>navigation</w:delText>
        </w:r>
        <w:r w:rsidRPr="009E3C77" w:rsidDel="00B362DC">
          <w:rPr>
            <w:rFonts w:ascii="Calibri" w:eastAsia="Calibri" w:hAnsi="Calibri" w:cs="Calibri"/>
            <w:b/>
            <w:bCs/>
            <w:color w:val="00558C"/>
            <w:spacing w:val="-3"/>
            <w:sz w:val="28"/>
            <w:szCs w:val="28"/>
            <w:rPrChange w:id="1682" w:author="Alan Grant" w:date="2025-04-01T09:11:00Z">
              <w:rPr>
                <w:rFonts w:ascii="Calibri" w:eastAsia="Calibri" w:hAnsi="Calibri" w:cs="Calibri"/>
                <w:spacing w:val="26"/>
              </w:rPr>
            </w:rPrChange>
          </w:rPr>
          <w:delText xml:space="preserve"> </w:delText>
        </w:r>
        <w:r w:rsidRPr="009E3C77" w:rsidDel="00B362DC">
          <w:rPr>
            <w:rFonts w:ascii="Calibri" w:eastAsia="Calibri" w:hAnsi="Calibri" w:cs="Calibri"/>
            <w:b/>
            <w:bCs/>
            <w:color w:val="00558C"/>
            <w:spacing w:val="-3"/>
            <w:sz w:val="28"/>
            <w:szCs w:val="28"/>
            <w:rPrChange w:id="1683" w:author="Alan Grant" w:date="2025-04-01T09:11:00Z">
              <w:rPr>
                <w:rFonts w:ascii="Calibri" w:eastAsia="Calibri" w:hAnsi="Calibri" w:cs="Calibri"/>
                <w:spacing w:val="-2"/>
              </w:rPr>
            </w:rPrChange>
          </w:rPr>
          <w:delText>marks.</w:delText>
        </w:r>
        <w:r w:rsidRPr="009E3C77" w:rsidDel="00B362DC">
          <w:rPr>
            <w:rFonts w:ascii="Calibri" w:eastAsia="Calibri" w:hAnsi="Calibri" w:cs="Calibri"/>
            <w:b/>
            <w:bCs/>
            <w:color w:val="00558C"/>
            <w:spacing w:val="-3"/>
            <w:sz w:val="28"/>
            <w:szCs w:val="28"/>
            <w:rPrChange w:id="1684" w:author="Alan Grant" w:date="2025-04-01T09:11:00Z">
              <w:rPr>
                <w:rFonts w:ascii="Calibri" w:eastAsia="Calibri" w:hAnsi="Calibri" w:cs="Calibri"/>
                <w:spacing w:val="13"/>
              </w:rPr>
            </w:rPrChange>
          </w:rPr>
          <w:delText xml:space="preserve">  </w:delText>
        </w:r>
        <w:r w:rsidRPr="009E3C77" w:rsidDel="00B362DC">
          <w:rPr>
            <w:rFonts w:ascii="Calibri" w:eastAsia="Calibri" w:hAnsi="Calibri" w:cs="Calibri"/>
            <w:b/>
            <w:bCs/>
            <w:color w:val="00558C"/>
            <w:spacing w:val="-3"/>
            <w:sz w:val="28"/>
            <w:szCs w:val="28"/>
            <w:rPrChange w:id="1685" w:author="Alan Grant" w:date="2025-04-01T09:11:00Z">
              <w:rPr>
                <w:rFonts w:ascii="Calibri" w:eastAsia="Calibri" w:hAnsi="Calibri" w:cs="Calibri"/>
                <w:spacing w:val="-2"/>
              </w:rPr>
            </w:rPrChange>
          </w:rPr>
          <w:delText>This</w:delText>
        </w:r>
        <w:r w:rsidRPr="009E3C77" w:rsidDel="00B362DC">
          <w:rPr>
            <w:rFonts w:ascii="Calibri" w:eastAsia="Calibri" w:hAnsi="Calibri" w:cs="Calibri"/>
            <w:b/>
            <w:bCs/>
            <w:color w:val="00558C"/>
            <w:spacing w:val="-3"/>
            <w:sz w:val="28"/>
            <w:szCs w:val="28"/>
            <w:rPrChange w:id="1686" w:author="Alan Grant" w:date="2025-04-01T09:11:00Z">
              <w:rPr>
                <w:rFonts w:ascii="Calibri" w:eastAsia="Calibri" w:hAnsi="Calibri" w:cs="Calibri"/>
                <w:spacing w:val="23"/>
              </w:rPr>
            </w:rPrChange>
          </w:rPr>
          <w:delText xml:space="preserve"> </w:delText>
        </w:r>
        <w:r w:rsidRPr="009E3C77" w:rsidDel="00B362DC">
          <w:rPr>
            <w:rFonts w:ascii="Calibri" w:eastAsia="Calibri" w:hAnsi="Calibri" w:cs="Calibri"/>
            <w:b/>
            <w:bCs/>
            <w:color w:val="00558C"/>
            <w:spacing w:val="-3"/>
            <w:sz w:val="28"/>
            <w:szCs w:val="28"/>
            <w:rPrChange w:id="1687" w:author="Alan Grant" w:date="2025-04-01T09:11:00Z">
              <w:rPr>
                <w:rFonts w:ascii="Calibri" w:eastAsia="Calibri" w:hAnsi="Calibri" w:cs="Calibri"/>
                <w:spacing w:val="-2"/>
              </w:rPr>
            </w:rPrChange>
          </w:rPr>
          <w:delText>can</w:delText>
        </w:r>
        <w:r w:rsidRPr="009E3C77" w:rsidDel="00B362DC">
          <w:rPr>
            <w:rFonts w:ascii="Calibri" w:eastAsia="Calibri" w:hAnsi="Calibri" w:cs="Calibri"/>
            <w:b/>
            <w:bCs/>
            <w:color w:val="00558C"/>
            <w:spacing w:val="-3"/>
            <w:sz w:val="28"/>
            <w:szCs w:val="28"/>
            <w:rPrChange w:id="1688" w:author="Alan Grant" w:date="2025-04-01T09:11:00Z">
              <w:rPr>
                <w:rFonts w:ascii="Calibri" w:eastAsia="Calibri" w:hAnsi="Calibri" w:cs="Calibri"/>
                <w:spacing w:val="30"/>
                <w:w w:val="101"/>
              </w:rPr>
            </w:rPrChange>
          </w:rPr>
          <w:delText xml:space="preserve"> </w:delText>
        </w:r>
        <w:r w:rsidRPr="009E3C77" w:rsidDel="00B362DC">
          <w:rPr>
            <w:rFonts w:ascii="Calibri" w:eastAsia="Calibri" w:hAnsi="Calibri" w:cs="Calibri"/>
            <w:b/>
            <w:bCs/>
            <w:color w:val="00558C"/>
            <w:spacing w:val="-3"/>
            <w:sz w:val="28"/>
            <w:szCs w:val="28"/>
            <w:rPrChange w:id="1689" w:author="Alan Grant" w:date="2025-04-01T09:11:00Z">
              <w:rPr>
                <w:rFonts w:ascii="Calibri" w:eastAsia="Calibri" w:hAnsi="Calibri" w:cs="Calibri"/>
                <w:spacing w:val="-2"/>
              </w:rPr>
            </w:rPrChange>
          </w:rPr>
          <w:delText>be</w:delText>
        </w:r>
        <w:r w:rsidRPr="009E3C77" w:rsidDel="00B362DC">
          <w:rPr>
            <w:rFonts w:ascii="Calibri" w:eastAsia="Calibri" w:hAnsi="Calibri" w:cs="Calibri"/>
            <w:b/>
            <w:bCs/>
            <w:color w:val="00558C"/>
            <w:spacing w:val="-3"/>
            <w:sz w:val="28"/>
            <w:szCs w:val="28"/>
            <w:rPrChange w:id="1690" w:author="Alan Grant" w:date="2025-04-01T09:11:00Z">
              <w:rPr>
                <w:rFonts w:ascii="Calibri" w:eastAsia="Calibri" w:hAnsi="Calibri" w:cs="Calibri"/>
                <w:spacing w:val="32"/>
              </w:rPr>
            </w:rPrChange>
          </w:rPr>
          <w:delText xml:space="preserve"> </w:delText>
        </w:r>
        <w:r w:rsidRPr="009E3C77" w:rsidDel="00B362DC">
          <w:rPr>
            <w:rFonts w:ascii="Calibri" w:eastAsia="Calibri" w:hAnsi="Calibri" w:cs="Calibri"/>
            <w:b/>
            <w:bCs/>
            <w:color w:val="00558C"/>
            <w:spacing w:val="-3"/>
            <w:sz w:val="28"/>
            <w:szCs w:val="28"/>
            <w:rPrChange w:id="1691" w:author="Alan Grant" w:date="2025-04-01T09:11:00Z">
              <w:rPr>
                <w:rFonts w:ascii="Calibri" w:eastAsia="Calibri" w:hAnsi="Calibri" w:cs="Calibri"/>
                <w:spacing w:val="-2"/>
              </w:rPr>
            </w:rPrChange>
          </w:rPr>
          <w:delText>readily</w:delText>
        </w:r>
        <w:r w:rsidRPr="009E3C77" w:rsidDel="00B362DC">
          <w:rPr>
            <w:rFonts w:ascii="Calibri" w:eastAsia="Calibri" w:hAnsi="Calibri" w:cs="Calibri"/>
            <w:b/>
            <w:bCs/>
            <w:color w:val="00558C"/>
            <w:spacing w:val="-3"/>
            <w:sz w:val="28"/>
            <w:szCs w:val="28"/>
            <w:rPrChange w:id="1692" w:author="Alan Grant" w:date="2025-04-01T09:11:00Z">
              <w:rPr>
                <w:rFonts w:ascii="Calibri" w:eastAsia="Calibri" w:hAnsi="Calibri" w:cs="Calibri"/>
                <w:spacing w:val="30"/>
              </w:rPr>
            </w:rPrChange>
          </w:rPr>
          <w:delText xml:space="preserve"> </w:delText>
        </w:r>
        <w:r w:rsidRPr="009E3C77" w:rsidDel="00B362DC">
          <w:rPr>
            <w:rFonts w:ascii="Calibri" w:eastAsia="Calibri" w:hAnsi="Calibri" w:cs="Calibri"/>
            <w:b/>
            <w:bCs/>
            <w:color w:val="00558C"/>
            <w:spacing w:val="-3"/>
            <w:sz w:val="28"/>
            <w:szCs w:val="28"/>
            <w:rPrChange w:id="1693" w:author="Alan Grant" w:date="2025-04-01T09:11:00Z">
              <w:rPr>
                <w:rFonts w:ascii="Calibri" w:eastAsia="Calibri" w:hAnsi="Calibri" w:cs="Calibri"/>
                <w:spacing w:val="-2"/>
              </w:rPr>
            </w:rPrChange>
          </w:rPr>
          <w:delText>performed</w:delText>
        </w:r>
        <w:r w:rsidRPr="009E3C77" w:rsidDel="00B362DC">
          <w:rPr>
            <w:rFonts w:ascii="Calibri" w:eastAsia="Calibri" w:hAnsi="Calibri" w:cs="Calibri"/>
            <w:b/>
            <w:bCs/>
            <w:color w:val="00558C"/>
            <w:spacing w:val="-3"/>
            <w:sz w:val="28"/>
            <w:szCs w:val="28"/>
            <w:rPrChange w:id="1694" w:author="Alan Grant" w:date="2025-04-01T09:11:00Z">
              <w:rPr>
                <w:rFonts w:ascii="Calibri" w:eastAsia="Calibri" w:hAnsi="Calibri" w:cs="Calibri"/>
                <w:spacing w:val="17"/>
                <w:w w:val="101"/>
              </w:rPr>
            </w:rPrChange>
          </w:rPr>
          <w:delText xml:space="preserve"> </w:delText>
        </w:r>
        <w:r w:rsidRPr="009E3C77" w:rsidDel="00B362DC">
          <w:rPr>
            <w:rFonts w:ascii="Calibri" w:eastAsia="Calibri" w:hAnsi="Calibri" w:cs="Calibri"/>
            <w:b/>
            <w:bCs/>
            <w:color w:val="00558C"/>
            <w:spacing w:val="-3"/>
            <w:sz w:val="28"/>
            <w:szCs w:val="28"/>
            <w:rPrChange w:id="1695" w:author="Alan Grant" w:date="2025-04-01T09:11:00Z">
              <w:rPr>
                <w:rFonts w:ascii="Calibri" w:eastAsia="Calibri" w:hAnsi="Calibri" w:cs="Calibri"/>
                <w:spacing w:val="-2"/>
              </w:rPr>
            </w:rPrChange>
          </w:rPr>
          <w:delText>with</w:delText>
        </w:r>
        <w:r w:rsidRPr="009E3C77" w:rsidDel="00B362DC">
          <w:rPr>
            <w:rFonts w:ascii="Calibri" w:eastAsia="Calibri" w:hAnsi="Calibri" w:cs="Calibri"/>
            <w:b/>
            <w:bCs/>
            <w:color w:val="00558C"/>
            <w:spacing w:val="-3"/>
            <w:sz w:val="28"/>
            <w:szCs w:val="28"/>
            <w:rPrChange w:id="1696" w:author="Alan Grant" w:date="2025-04-01T09:11:00Z">
              <w:rPr>
                <w:rFonts w:ascii="Calibri" w:eastAsia="Calibri" w:hAnsi="Calibri" w:cs="Calibri"/>
                <w:spacing w:val="15"/>
                <w:w w:val="101"/>
              </w:rPr>
            </w:rPrChange>
          </w:rPr>
          <w:delText xml:space="preserve"> </w:delText>
        </w:r>
        <w:r w:rsidRPr="009E3C77" w:rsidDel="00B362DC">
          <w:rPr>
            <w:rFonts w:ascii="Calibri" w:eastAsia="Calibri" w:hAnsi="Calibri" w:cs="Calibri"/>
            <w:b/>
            <w:bCs/>
            <w:color w:val="00558C"/>
            <w:spacing w:val="-3"/>
            <w:sz w:val="28"/>
            <w:szCs w:val="28"/>
            <w:rPrChange w:id="1697" w:author="Alan Grant" w:date="2025-04-01T09:11:00Z">
              <w:rPr>
                <w:rFonts w:ascii="Calibri" w:eastAsia="Calibri" w:hAnsi="Calibri" w:cs="Calibri"/>
                <w:spacing w:val="-2"/>
              </w:rPr>
            </w:rPrChange>
          </w:rPr>
          <w:delText>today’s</w:delText>
        </w:r>
        <w:r w:rsidRPr="009E3C77" w:rsidDel="00B362DC">
          <w:rPr>
            <w:rFonts w:ascii="Calibri" w:eastAsia="Calibri" w:hAnsi="Calibri" w:cs="Calibri"/>
            <w:b/>
            <w:bCs/>
            <w:color w:val="00558C"/>
            <w:spacing w:val="-3"/>
            <w:sz w:val="28"/>
            <w:szCs w:val="28"/>
            <w:rPrChange w:id="1698" w:author="Alan Grant" w:date="2025-04-01T09:11:00Z">
              <w:rPr>
                <w:rFonts w:ascii="Calibri" w:eastAsia="Calibri" w:hAnsi="Calibri" w:cs="Calibri"/>
                <w:spacing w:val="16"/>
                <w:w w:val="101"/>
              </w:rPr>
            </w:rPrChange>
          </w:rPr>
          <w:delText xml:space="preserve"> </w:delText>
        </w:r>
        <w:r w:rsidRPr="009E3C77" w:rsidDel="00B362DC">
          <w:rPr>
            <w:rFonts w:ascii="Calibri" w:eastAsia="Calibri" w:hAnsi="Calibri" w:cs="Calibri"/>
            <w:b/>
            <w:bCs/>
            <w:color w:val="00558C"/>
            <w:spacing w:val="-3"/>
            <w:sz w:val="28"/>
            <w:szCs w:val="28"/>
            <w:rPrChange w:id="1699" w:author="Alan Grant" w:date="2025-04-01T09:11:00Z">
              <w:rPr>
                <w:rFonts w:ascii="Calibri" w:eastAsia="Calibri" w:hAnsi="Calibri" w:cs="Calibri"/>
                <w:spacing w:val="-2"/>
              </w:rPr>
            </w:rPrChange>
          </w:rPr>
          <w:delText>technology,</w:delText>
        </w:r>
        <w:r w:rsidRPr="009E3C77" w:rsidDel="00B362DC">
          <w:rPr>
            <w:rFonts w:ascii="Calibri" w:eastAsia="Calibri" w:hAnsi="Calibri" w:cs="Calibri"/>
            <w:b/>
            <w:bCs/>
            <w:color w:val="00558C"/>
            <w:spacing w:val="-3"/>
            <w:sz w:val="28"/>
            <w:szCs w:val="28"/>
            <w:rPrChange w:id="1700" w:author="Alan Grant" w:date="2025-04-01T09:11:00Z">
              <w:rPr>
                <w:rFonts w:ascii="Calibri" w:eastAsia="Calibri" w:hAnsi="Calibri" w:cs="Calibri"/>
                <w:spacing w:val="30"/>
                <w:w w:val="101"/>
              </w:rPr>
            </w:rPrChange>
          </w:rPr>
          <w:delText xml:space="preserve"> </w:delText>
        </w:r>
        <w:r w:rsidRPr="009E3C77" w:rsidDel="00B362DC">
          <w:rPr>
            <w:rFonts w:ascii="Calibri" w:eastAsia="Calibri" w:hAnsi="Calibri" w:cs="Calibri"/>
            <w:b/>
            <w:bCs/>
            <w:color w:val="00558C"/>
            <w:spacing w:val="-3"/>
            <w:sz w:val="28"/>
            <w:szCs w:val="28"/>
            <w:rPrChange w:id="1701" w:author="Alan Grant" w:date="2025-04-01T09:11:00Z">
              <w:rPr>
                <w:rFonts w:ascii="Calibri" w:eastAsia="Calibri" w:hAnsi="Calibri" w:cs="Calibri"/>
                <w:spacing w:val="-2"/>
              </w:rPr>
            </w:rPrChange>
          </w:rPr>
          <w:delText>using</w:delText>
        </w:r>
        <w:r w:rsidRPr="009E3C77" w:rsidDel="00B362DC">
          <w:rPr>
            <w:rFonts w:ascii="Calibri" w:eastAsia="Calibri" w:hAnsi="Calibri" w:cs="Calibri"/>
            <w:b/>
            <w:bCs/>
            <w:color w:val="00558C"/>
            <w:spacing w:val="-3"/>
            <w:sz w:val="28"/>
            <w:szCs w:val="28"/>
            <w:rPrChange w:id="1702" w:author="Alan Grant" w:date="2025-04-01T09:11:00Z">
              <w:rPr>
                <w:rFonts w:ascii="Calibri" w:eastAsia="Calibri" w:hAnsi="Calibri" w:cs="Calibri"/>
                <w:spacing w:val="15"/>
                <w:w w:val="101"/>
              </w:rPr>
            </w:rPrChange>
          </w:rPr>
          <w:delText xml:space="preserve"> </w:delText>
        </w:r>
        <w:r w:rsidRPr="009E3C77" w:rsidDel="00B362DC">
          <w:rPr>
            <w:rFonts w:ascii="Calibri" w:eastAsia="Calibri" w:hAnsi="Calibri" w:cs="Calibri"/>
            <w:b/>
            <w:bCs/>
            <w:color w:val="00558C"/>
            <w:spacing w:val="-3"/>
            <w:sz w:val="28"/>
            <w:szCs w:val="28"/>
            <w:rPrChange w:id="1703" w:author="Alan Grant" w:date="2025-04-01T09:11:00Z">
              <w:rPr>
                <w:rFonts w:ascii="Calibri" w:eastAsia="Calibri" w:hAnsi="Calibri" w:cs="Calibri"/>
                <w:spacing w:val="-2"/>
              </w:rPr>
            </w:rPrChange>
          </w:rPr>
          <w:delText>transponders</w:delText>
        </w:r>
        <w:r w:rsidRPr="009E3C77" w:rsidDel="00B362DC">
          <w:rPr>
            <w:rFonts w:ascii="Calibri" w:eastAsia="Calibri" w:hAnsi="Calibri" w:cs="Calibri"/>
            <w:b/>
            <w:bCs/>
            <w:color w:val="00558C"/>
            <w:spacing w:val="-3"/>
            <w:sz w:val="28"/>
            <w:szCs w:val="28"/>
            <w:rPrChange w:id="1704" w:author="Alan Grant" w:date="2025-04-01T09:11:00Z">
              <w:rPr>
                <w:rFonts w:ascii="Calibri" w:eastAsia="Calibri" w:hAnsi="Calibri" w:cs="Calibri"/>
                <w:spacing w:val="29"/>
                <w:w w:val="101"/>
              </w:rPr>
            </w:rPrChange>
          </w:rPr>
          <w:delText xml:space="preserve"> </w:delText>
        </w:r>
        <w:r w:rsidRPr="009E3C77" w:rsidDel="00B362DC">
          <w:rPr>
            <w:rFonts w:ascii="Calibri" w:eastAsia="Calibri" w:hAnsi="Calibri" w:cs="Calibri"/>
            <w:b/>
            <w:bCs/>
            <w:color w:val="00558C"/>
            <w:spacing w:val="-3"/>
            <w:sz w:val="28"/>
            <w:szCs w:val="28"/>
            <w:rPrChange w:id="1705" w:author="Alan Grant" w:date="2025-04-01T09:11:00Z">
              <w:rPr>
                <w:rFonts w:ascii="Calibri" w:eastAsia="Calibri" w:hAnsi="Calibri" w:cs="Calibri"/>
                <w:spacing w:val="-2"/>
              </w:rPr>
            </w:rPrChange>
          </w:rPr>
          <w:delText>in</w:delText>
        </w:r>
        <w:r w:rsidRPr="009E3C77" w:rsidDel="00B362DC">
          <w:rPr>
            <w:rFonts w:ascii="Calibri" w:eastAsia="Calibri" w:hAnsi="Calibri" w:cs="Calibri"/>
            <w:b/>
            <w:bCs/>
            <w:color w:val="00558C"/>
            <w:spacing w:val="-3"/>
            <w:sz w:val="28"/>
            <w:szCs w:val="28"/>
            <w:rPrChange w:id="1706"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707" w:author="Alan Grant" w:date="2025-04-01T09:11:00Z">
              <w:rPr>
                <w:rFonts w:ascii="Calibri" w:eastAsia="Calibri" w:hAnsi="Calibri" w:cs="Calibri"/>
                <w:spacing w:val="-2"/>
              </w:rPr>
            </w:rPrChange>
          </w:rPr>
          <w:delText>another</w:delText>
        </w:r>
        <w:r w:rsidRPr="009E3C77" w:rsidDel="00B362DC">
          <w:rPr>
            <w:rFonts w:ascii="Calibri" w:eastAsia="Calibri" w:hAnsi="Calibri" w:cs="Calibri"/>
            <w:b/>
            <w:bCs/>
            <w:color w:val="00558C"/>
            <w:spacing w:val="-3"/>
            <w:sz w:val="28"/>
            <w:szCs w:val="28"/>
            <w:rPrChange w:id="1708" w:author="Alan Grant" w:date="2025-04-01T09:11:00Z">
              <w:rPr>
                <w:rFonts w:ascii="Calibri" w:eastAsia="Calibri" w:hAnsi="Calibri" w:cs="Calibri"/>
                <w:spacing w:val="26"/>
                <w:w w:val="101"/>
              </w:rPr>
            </w:rPrChange>
          </w:rPr>
          <w:delText xml:space="preserve"> </w:delText>
        </w:r>
        <w:r w:rsidRPr="009E3C77" w:rsidDel="00B362DC">
          <w:rPr>
            <w:rFonts w:ascii="Calibri" w:eastAsia="Calibri" w:hAnsi="Calibri" w:cs="Calibri"/>
            <w:b/>
            <w:bCs/>
            <w:color w:val="00558C"/>
            <w:spacing w:val="-3"/>
            <w:sz w:val="28"/>
            <w:szCs w:val="28"/>
            <w:rPrChange w:id="1709" w:author="Alan Grant" w:date="2025-04-01T09:11:00Z">
              <w:rPr>
                <w:rFonts w:ascii="Calibri" w:eastAsia="Calibri" w:hAnsi="Calibri" w:cs="Calibri"/>
                <w:spacing w:val="-2"/>
              </w:rPr>
            </w:rPrChange>
          </w:rPr>
          <w:delText>band,</w:delText>
        </w:r>
        <w:r w:rsidRPr="009E3C77" w:rsidDel="00B362DC">
          <w:rPr>
            <w:rFonts w:ascii="Calibri" w:eastAsia="Calibri" w:hAnsi="Calibri" w:cs="Calibri"/>
            <w:b/>
            <w:bCs/>
            <w:color w:val="00558C"/>
            <w:spacing w:val="-3"/>
            <w:sz w:val="28"/>
            <w:szCs w:val="28"/>
            <w:rPrChange w:id="1710" w:author="Alan Grant" w:date="2025-04-01T09:11:00Z">
              <w:rPr>
                <w:rFonts w:ascii="Calibri" w:eastAsia="Calibri" w:hAnsi="Calibri" w:cs="Calibri"/>
                <w:spacing w:val="29"/>
                <w:w w:val="101"/>
              </w:rPr>
            </w:rPrChange>
          </w:rPr>
          <w:delText xml:space="preserve"> </w:delText>
        </w:r>
        <w:r w:rsidRPr="009E3C77" w:rsidDel="00B362DC">
          <w:rPr>
            <w:rFonts w:ascii="Calibri" w:eastAsia="Calibri" w:hAnsi="Calibri" w:cs="Calibri"/>
            <w:b/>
            <w:bCs/>
            <w:color w:val="00558C"/>
            <w:spacing w:val="-3"/>
            <w:sz w:val="28"/>
            <w:szCs w:val="28"/>
            <w:rPrChange w:id="1711" w:author="Alan Grant" w:date="2025-04-01T09:11:00Z">
              <w:rPr>
                <w:rFonts w:ascii="Calibri" w:eastAsia="Calibri" w:hAnsi="Calibri" w:cs="Calibri"/>
                <w:spacing w:val="-2"/>
              </w:rPr>
            </w:rPrChange>
          </w:rPr>
          <w:delText>but</w:delText>
        </w:r>
        <w:r w:rsidRPr="009E3C77" w:rsidDel="00B362DC">
          <w:rPr>
            <w:rFonts w:ascii="Calibri" w:eastAsia="Calibri" w:hAnsi="Calibri" w:cs="Calibri"/>
            <w:b/>
            <w:bCs/>
            <w:color w:val="00558C"/>
            <w:spacing w:val="-3"/>
            <w:sz w:val="28"/>
            <w:szCs w:val="28"/>
            <w:rPrChange w:id="1712" w:author="Alan Grant" w:date="2025-04-01T09:11:00Z">
              <w:rPr>
                <w:rFonts w:ascii="Calibri" w:eastAsia="Calibri" w:hAnsi="Calibri" w:cs="Calibri"/>
                <w:spacing w:val="27"/>
              </w:rPr>
            </w:rPrChange>
          </w:rPr>
          <w:delText xml:space="preserve"> </w:delText>
        </w:r>
        <w:r w:rsidRPr="009E3C77" w:rsidDel="00B362DC">
          <w:rPr>
            <w:rFonts w:ascii="Calibri" w:eastAsia="Calibri" w:hAnsi="Calibri" w:cs="Calibri"/>
            <w:b/>
            <w:bCs/>
            <w:color w:val="00558C"/>
            <w:spacing w:val="-3"/>
            <w:sz w:val="28"/>
            <w:szCs w:val="28"/>
            <w:rPrChange w:id="1713" w:author="Alan Grant" w:date="2025-04-01T09:11:00Z">
              <w:rPr>
                <w:rFonts w:ascii="Calibri" w:eastAsia="Calibri" w:hAnsi="Calibri" w:cs="Calibri"/>
                <w:spacing w:val="-2"/>
              </w:rPr>
            </w:rPrChange>
          </w:rPr>
          <w:delText>requires</w:delText>
        </w:r>
        <w:r w:rsidRPr="009E3C77" w:rsidDel="00B362DC">
          <w:rPr>
            <w:rFonts w:ascii="Calibri" w:eastAsia="Calibri" w:hAnsi="Calibri" w:cs="Calibri"/>
            <w:b/>
            <w:bCs/>
            <w:color w:val="00558C"/>
            <w:spacing w:val="-3"/>
            <w:sz w:val="28"/>
            <w:szCs w:val="28"/>
            <w:rPrChange w:id="1714" w:author="Alan Grant" w:date="2025-04-01T09:11:00Z">
              <w:rPr>
                <w:rFonts w:ascii="Calibri" w:eastAsia="Calibri" w:hAnsi="Calibri" w:cs="Calibri"/>
                <w:spacing w:val="20"/>
                <w:w w:val="101"/>
              </w:rPr>
            </w:rPrChange>
          </w:rPr>
          <w:delText xml:space="preserve"> </w:delText>
        </w:r>
        <w:r w:rsidRPr="009E3C77" w:rsidDel="00B362DC">
          <w:rPr>
            <w:rFonts w:ascii="Calibri" w:eastAsia="Calibri" w:hAnsi="Calibri" w:cs="Calibri"/>
            <w:b/>
            <w:bCs/>
            <w:color w:val="00558C"/>
            <w:spacing w:val="-3"/>
            <w:sz w:val="28"/>
            <w:szCs w:val="28"/>
            <w:rPrChange w:id="1715" w:author="Alan Grant" w:date="2025-04-01T09:11:00Z">
              <w:rPr>
                <w:rFonts w:ascii="Calibri" w:eastAsia="Calibri" w:hAnsi="Calibri" w:cs="Calibri"/>
                <w:spacing w:val="-2"/>
              </w:rPr>
            </w:rPrChange>
          </w:rPr>
          <w:delText>extra</w:delText>
        </w:r>
        <w:r w:rsidRPr="009E3C77" w:rsidDel="00B362DC">
          <w:rPr>
            <w:rFonts w:ascii="Calibri" w:eastAsia="Calibri" w:hAnsi="Calibri" w:cs="Calibri"/>
            <w:b/>
            <w:bCs/>
            <w:color w:val="00558C"/>
            <w:spacing w:val="-3"/>
            <w:sz w:val="28"/>
            <w:szCs w:val="28"/>
            <w:rPrChange w:id="1716" w:author="Alan Grant" w:date="2025-04-01T09:11:00Z">
              <w:rPr>
                <w:rFonts w:ascii="Calibri" w:eastAsia="Calibri" w:hAnsi="Calibri" w:cs="Calibri"/>
                <w:spacing w:val="21"/>
                <w:w w:val="101"/>
              </w:rPr>
            </w:rPrChange>
          </w:rPr>
          <w:delText xml:space="preserve"> </w:delText>
        </w:r>
        <w:r w:rsidRPr="009E3C77" w:rsidDel="00B362DC">
          <w:rPr>
            <w:rFonts w:ascii="Calibri" w:eastAsia="Calibri" w:hAnsi="Calibri" w:cs="Calibri"/>
            <w:b/>
            <w:bCs/>
            <w:color w:val="00558C"/>
            <w:spacing w:val="-3"/>
            <w:sz w:val="28"/>
            <w:szCs w:val="28"/>
            <w:rPrChange w:id="1717" w:author="Alan Grant" w:date="2025-04-01T09:11:00Z">
              <w:rPr>
                <w:rFonts w:ascii="Calibri" w:eastAsia="Calibri" w:hAnsi="Calibri" w:cs="Calibri"/>
                <w:spacing w:val="-2"/>
              </w:rPr>
            </w:rPrChange>
          </w:rPr>
          <w:delText>shipborne</w:delText>
        </w:r>
        <w:r w:rsidRPr="009E3C77" w:rsidDel="00B362DC">
          <w:rPr>
            <w:rFonts w:ascii="Calibri" w:eastAsia="Calibri" w:hAnsi="Calibri" w:cs="Calibri"/>
            <w:b/>
            <w:bCs/>
            <w:color w:val="00558C"/>
            <w:spacing w:val="-3"/>
            <w:sz w:val="28"/>
            <w:szCs w:val="28"/>
            <w:rPrChange w:id="1718" w:author="Alan Grant" w:date="2025-04-01T09:11:00Z">
              <w:rPr>
                <w:rFonts w:ascii="Calibri" w:eastAsia="Calibri" w:hAnsi="Calibri" w:cs="Calibri"/>
                <w:spacing w:val="20"/>
                <w:w w:val="101"/>
              </w:rPr>
            </w:rPrChange>
          </w:rPr>
          <w:delText xml:space="preserve"> </w:delText>
        </w:r>
        <w:r w:rsidRPr="009E3C77" w:rsidDel="00B362DC">
          <w:rPr>
            <w:rFonts w:ascii="Calibri" w:eastAsia="Calibri" w:hAnsi="Calibri" w:cs="Calibri"/>
            <w:b/>
            <w:bCs/>
            <w:color w:val="00558C"/>
            <w:spacing w:val="-3"/>
            <w:sz w:val="28"/>
            <w:szCs w:val="28"/>
            <w:rPrChange w:id="1719" w:author="Alan Grant" w:date="2025-04-01T09:11:00Z">
              <w:rPr>
                <w:rFonts w:ascii="Calibri" w:eastAsia="Calibri" w:hAnsi="Calibri" w:cs="Calibri"/>
                <w:spacing w:val="-2"/>
              </w:rPr>
            </w:rPrChange>
          </w:rPr>
          <w:delText>equipment,</w:delText>
        </w:r>
        <w:r w:rsidRPr="009E3C77" w:rsidDel="00B362DC">
          <w:rPr>
            <w:rFonts w:ascii="Calibri" w:eastAsia="Calibri" w:hAnsi="Calibri" w:cs="Calibri"/>
            <w:b/>
            <w:bCs/>
            <w:color w:val="00558C"/>
            <w:spacing w:val="-3"/>
            <w:sz w:val="28"/>
            <w:szCs w:val="28"/>
            <w:rPrChange w:id="1720" w:author="Alan Grant" w:date="2025-04-01T09:11:00Z">
              <w:rPr>
                <w:rFonts w:ascii="Calibri" w:eastAsia="Calibri" w:hAnsi="Calibri" w:cs="Calibri"/>
                <w:spacing w:val="29"/>
                <w:w w:val="101"/>
              </w:rPr>
            </w:rPrChange>
          </w:rPr>
          <w:delText xml:space="preserve"> </w:delText>
        </w:r>
        <w:r w:rsidRPr="009E3C77" w:rsidDel="00B362DC">
          <w:rPr>
            <w:rFonts w:ascii="Calibri" w:eastAsia="Calibri" w:hAnsi="Calibri" w:cs="Calibri"/>
            <w:b/>
            <w:bCs/>
            <w:color w:val="00558C"/>
            <w:spacing w:val="-3"/>
            <w:sz w:val="28"/>
            <w:szCs w:val="28"/>
            <w:rPrChange w:id="1721" w:author="Alan Grant" w:date="2025-04-01T09:11:00Z">
              <w:rPr>
                <w:rFonts w:ascii="Calibri" w:eastAsia="Calibri" w:hAnsi="Calibri" w:cs="Calibri"/>
                <w:spacing w:val="-2"/>
              </w:rPr>
            </w:rPrChange>
          </w:rPr>
          <w:delText>new</w:delText>
        </w:r>
        <w:r w:rsidRPr="009E3C77" w:rsidDel="00B362DC">
          <w:rPr>
            <w:rFonts w:ascii="Calibri" w:eastAsia="Calibri" w:hAnsi="Calibri" w:cs="Calibri"/>
            <w:b/>
            <w:bCs/>
            <w:color w:val="00558C"/>
            <w:spacing w:val="-3"/>
            <w:sz w:val="28"/>
            <w:szCs w:val="28"/>
            <w:rPrChange w:id="1722" w:author="Alan Grant" w:date="2025-04-01T09:11:00Z">
              <w:rPr>
                <w:rFonts w:ascii="Calibri" w:eastAsia="Calibri" w:hAnsi="Calibri" w:cs="Calibri"/>
                <w:spacing w:val="22"/>
              </w:rPr>
            </w:rPrChange>
          </w:rPr>
          <w:delText xml:space="preserve"> </w:delText>
        </w:r>
        <w:r w:rsidRPr="009E3C77" w:rsidDel="00B362DC">
          <w:rPr>
            <w:rFonts w:ascii="Calibri" w:eastAsia="Calibri" w:hAnsi="Calibri" w:cs="Calibri"/>
            <w:b/>
            <w:bCs/>
            <w:color w:val="00558C"/>
            <w:spacing w:val="-3"/>
            <w:sz w:val="28"/>
            <w:szCs w:val="28"/>
            <w:rPrChange w:id="1723" w:author="Alan Grant" w:date="2025-04-01T09:11:00Z">
              <w:rPr>
                <w:rFonts w:ascii="Calibri" w:eastAsia="Calibri" w:hAnsi="Calibri" w:cs="Calibri"/>
                <w:spacing w:val="-2"/>
              </w:rPr>
            </w:rPrChange>
          </w:rPr>
          <w:delText>standards</w:delText>
        </w:r>
        <w:r w:rsidRPr="009E3C77" w:rsidDel="00B362DC">
          <w:rPr>
            <w:rFonts w:ascii="Calibri" w:eastAsia="Calibri" w:hAnsi="Calibri" w:cs="Calibri"/>
            <w:b/>
            <w:bCs/>
            <w:color w:val="00558C"/>
            <w:spacing w:val="-3"/>
            <w:sz w:val="28"/>
            <w:szCs w:val="28"/>
            <w:rPrChange w:id="1724" w:author="Alan Grant" w:date="2025-04-01T09:11:00Z">
              <w:rPr>
                <w:rFonts w:ascii="Calibri" w:eastAsia="Calibri" w:hAnsi="Calibri" w:cs="Calibri"/>
                <w:spacing w:val="23"/>
              </w:rPr>
            </w:rPrChange>
          </w:rPr>
          <w:delText xml:space="preserve"> </w:delText>
        </w:r>
        <w:r w:rsidRPr="009E3C77" w:rsidDel="00B362DC">
          <w:rPr>
            <w:rFonts w:ascii="Calibri" w:eastAsia="Calibri" w:hAnsi="Calibri" w:cs="Calibri"/>
            <w:b/>
            <w:bCs/>
            <w:color w:val="00558C"/>
            <w:spacing w:val="-3"/>
            <w:sz w:val="28"/>
            <w:szCs w:val="28"/>
            <w:rPrChange w:id="1725" w:author="Alan Grant" w:date="2025-04-01T09:11:00Z">
              <w:rPr>
                <w:rFonts w:ascii="Calibri" w:eastAsia="Calibri" w:hAnsi="Calibri" w:cs="Calibri"/>
                <w:spacing w:val="-2"/>
              </w:rPr>
            </w:rPrChange>
          </w:rPr>
          <w:delText>and</w:delText>
        </w:r>
        <w:r w:rsidRPr="009E3C77" w:rsidDel="00B362DC">
          <w:rPr>
            <w:rFonts w:ascii="Calibri" w:eastAsia="Calibri" w:hAnsi="Calibri" w:cs="Calibri"/>
            <w:b/>
            <w:bCs/>
            <w:color w:val="00558C"/>
            <w:spacing w:val="-3"/>
            <w:sz w:val="28"/>
            <w:szCs w:val="28"/>
            <w:rPrChange w:id="1726" w:author="Alan Grant" w:date="2025-04-01T09:11:00Z">
              <w:rPr>
                <w:rFonts w:ascii="Calibri" w:eastAsia="Calibri" w:hAnsi="Calibri" w:cs="Calibri"/>
                <w:spacing w:val="19"/>
                <w:w w:val="101"/>
              </w:rPr>
            </w:rPrChange>
          </w:rPr>
          <w:delText xml:space="preserve"> </w:delText>
        </w:r>
        <w:r w:rsidRPr="009E3C77" w:rsidDel="00B362DC">
          <w:rPr>
            <w:rFonts w:ascii="Calibri" w:eastAsia="Calibri" w:hAnsi="Calibri" w:cs="Calibri"/>
            <w:b/>
            <w:bCs/>
            <w:color w:val="00558C"/>
            <w:spacing w:val="-3"/>
            <w:sz w:val="28"/>
            <w:szCs w:val="28"/>
            <w:rPrChange w:id="1727" w:author="Alan Grant" w:date="2025-04-01T09:11:00Z">
              <w:rPr>
                <w:rFonts w:ascii="Calibri" w:eastAsia="Calibri" w:hAnsi="Calibri" w:cs="Calibri"/>
                <w:spacing w:val="-2"/>
              </w:rPr>
            </w:rPrChange>
          </w:rPr>
          <w:delText>a</w:delText>
        </w:r>
        <w:r w:rsidRPr="009E3C77" w:rsidDel="00B362DC">
          <w:rPr>
            <w:rFonts w:ascii="Calibri" w:eastAsia="Calibri" w:hAnsi="Calibri" w:cs="Calibri"/>
            <w:b/>
            <w:bCs/>
            <w:color w:val="00558C"/>
            <w:spacing w:val="-3"/>
            <w:sz w:val="28"/>
            <w:szCs w:val="28"/>
            <w:rPrChange w:id="1728" w:author="Alan Grant" w:date="2025-04-01T09:11:00Z">
              <w:rPr>
                <w:rFonts w:ascii="Calibri" w:eastAsia="Calibri" w:hAnsi="Calibri" w:cs="Calibri"/>
                <w:spacing w:val="31"/>
              </w:rPr>
            </w:rPrChange>
          </w:rPr>
          <w:delText xml:space="preserve"> </w:delText>
        </w:r>
        <w:r w:rsidRPr="009E3C77" w:rsidDel="00B362DC">
          <w:rPr>
            <w:rFonts w:ascii="Calibri" w:eastAsia="Calibri" w:hAnsi="Calibri" w:cs="Calibri"/>
            <w:b/>
            <w:bCs/>
            <w:color w:val="00558C"/>
            <w:spacing w:val="-3"/>
            <w:sz w:val="28"/>
            <w:szCs w:val="28"/>
            <w:rPrChange w:id="1729" w:author="Alan Grant" w:date="2025-04-01T09:11:00Z">
              <w:rPr>
                <w:rFonts w:ascii="Calibri" w:eastAsia="Calibri" w:hAnsi="Calibri" w:cs="Calibri"/>
                <w:spacing w:val="-2"/>
              </w:rPr>
            </w:rPrChange>
          </w:rPr>
          <w:delText>Racon</w:delText>
        </w:r>
        <w:r w:rsidRPr="009E3C77" w:rsidDel="00B362DC">
          <w:rPr>
            <w:rFonts w:ascii="Calibri" w:eastAsia="Calibri" w:hAnsi="Calibri" w:cs="Calibri"/>
            <w:b/>
            <w:bCs/>
            <w:color w:val="00558C"/>
            <w:spacing w:val="-3"/>
            <w:sz w:val="28"/>
            <w:szCs w:val="28"/>
            <w:rPrChange w:id="1730" w:author="Alan Grant" w:date="2025-04-01T09:11:00Z">
              <w:rPr>
                <w:rFonts w:ascii="Calibri" w:eastAsia="Calibri" w:hAnsi="Calibri" w:cs="Calibri"/>
                <w:spacing w:val="28"/>
              </w:rPr>
            </w:rPrChange>
          </w:rPr>
          <w:delText xml:space="preserve"> </w:delText>
        </w:r>
        <w:r w:rsidRPr="009E3C77" w:rsidDel="00B362DC">
          <w:rPr>
            <w:rFonts w:ascii="Calibri" w:eastAsia="Calibri" w:hAnsi="Calibri" w:cs="Calibri"/>
            <w:b/>
            <w:bCs/>
            <w:color w:val="00558C"/>
            <w:spacing w:val="-3"/>
            <w:sz w:val="28"/>
            <w:szCs w:val="28"/>
            <w:rPrChange w:id="1731" w:author="Alan Grant" w:date="2025-04-01T09:11:00Z">
              <w:rPr>
                <w:rFonts w:ascii="Calibri" w:eastAsia="Calibri" w:hAnsi="Calibri" w:cs="Calibri"/>
                <w:spacing w:val="-2"/>
              </w:rPr>
            </w:rPrChange>
          </w:rPr>
          <w:delText>re</w:delText>
        </w:r>
        <w:r w:rsidRPr="009E3C77" w:rsidDel="00B362DC">
          <w:rPr>
            <w:rFonts w:ascii="Calibri" w:eastAsia="Calibri" w:hAnsi="Calibri" w:cs="Calibri"/>
            <w:b/>
            <w:bCs/>
            <w:color w:val="00558C"/>
            <w:spacing w:val="-3"/>
            <w:sz w:val="28"/>
            <w:szCs w:val="28"/>
            <w:rPrChange w:id="1732" w:author="Alan Grant" w:date="2025-04-01T09:11:00Z">
              <w:rPr>
                <w:rFonts w:ascii="Calibri" w:eastAsia="Calibri" w:hAnsi="Calibri" w:cs="Calibri"/>
                <w:spacing w:val="-3"/>
              </w:rPr>
            </w:rPrChange>
          </w:rPr>
          <w:delText>placement</w:delText>
        </w:r>
        <w:r w:rsidRPr="009E3C77" w:rsidDel="00B362DC">
          <w:rPr>
            <w:rFonts w:ascii="Calibri" w:eastAsia="Calibri" w:hAnsi="Calibri" w:cs="Calibri"/>
            <w:b/>
            <w:bCs/>
            <w:color w:val="00558C"/>
            <w:spacing w:val="-3"/>
            <w:sz w:val="28"/>
            <w:szCs w:val="28"/>
            <w:rPrChange w:id="1733" w:author="Alan Grant" w:date="2025-04-01T09:11:00Z">
              <w:rPr>
                <w:rFonts w:ascii="Calibri" w:eastAsia="Calibri" w:hAnsi="Calibri" w:cs="Calibri"/>
                <w:spacing w:val="27"/>
                <w:w w:val="101"/>
              </w:rPr>
            </w:rPrChange>
          </w:rPr>
          <w:delText xml:space="preserve"> </w:delText>
        </w:r>
        <w:r w:rsidRPr="009E3C77" w:rsidDel="00B362DC">
          <w:rPr>
            <w:rFonts w:ascii="Calibri" w:eastAsia="Calibri" w:hAnsi="Calibri" w:cs="Calibri"/>
            <w:b/>
            <w:bCs/>
            <w:color w:val="00558C"/>
            <w:spacing w:val="-3"/>
            <w:sz w:val="28"/>
            <w:szCs w:val="28"/>
            <w:rPrChange w:id="1734" w:author="Alan Grant" w:date="2025-04-01T09:11:00Z">
              <w:rPr>
                <w:rFonts w:ascii="Calibri" w:eastAsia="Calibri" w:hAnsi="Calibri" w:cs="Calibri"/>
                <w:spacing w:val="-3"/>
              </w:rPr>
            </w:rPrChange>
          </w:rPr>
          <w:delText>programme.</w:delText>
        </w:r>
        <w:r w:rsidRPr="009E3C77" w:rsidDel="00B362DC">
          <w:rPr>
            <w:rFonts w:ascii="Calibri" w:eastAsia="Calibri" w:hAnsi="Calibri" w:cs="Calibri"/>
            <w:b/>
            <w:bCs/>
            <w:color w:val="00558C"/>
            <w:spacing w:val="-3"/>
            <w:sz w:val="28"/>
            <w:szCs w:val="28"/>
            <w:rPrChange w:id="1735" w:author="Alan Grant" w:date="2025-04-01T09:11:00Z">
              <w:rPr>
                <w:rFonts w:ascii="Calibri" w:eastAsia="Calibri" w:hAnsi="Calibri" w:cs="Calibri"/>
                <w:spacing w:val="21"/>
                <w:w w:val="101"/>
              </w:rPr>
            </w:rPrChange>
          </w:rPr>
          <w:delText xml:space="preserve">  </w:delText>
        </w:r>
        <w:r w:rsidRPr="009E3C77" w:rsidDel="00B362DC">
          <w:rPr>
            <w:rFonts w:ascii="Calibri" w:eastAsia="Calibri" w:hAnsi="Calibri" w:cs="Calibri"/>
            <w:b/>
            <w:bCs/>
            <w:color w:val="00558C"/>
            <w:spacing w:val="-3"/>
            <w:sz w:val="28"/>
            <w:szCs w:val="28"/>
            <w:rPrChange w:id="1736" w:author="Alan Grant" w:date="2025-04-01T09:11:00Z">
              <w:rPr>
                <w:rFonts w:ascii="Calibri" w:eastAsia="Calibri" w:hAnsi="Calibri" w:cs="Calibri"/>
                <w:spacing w:val="-3"/>
              </w:rPr>
            </w:rPrChange>
          </w:rPr>
          <w:delText>It</w:delText>
        </w:r>
        <w:r w:rsidRPr="009E3C77" w:rsidDel="00B362DC">
          <w:rPr>
            <w:rFonts w:ascii="Calibri" w:eastAsia="Calibri" w:hAnsi="Calibri" w:cs="Calibri"/>
            <w:b/>
            <w:bCs/>
            <w:color w:val="00558C"/>
            <w:spacing w:val="-3"/>
            <w:sz w:val="28"/>
            <w:szCs w:val="28"/>
            <w:rPrChange w:id="1737"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738" w:author="Alan Grant" w:date="2025-04-01T09:11:00Z">
              <w:rPr>
                <w:rFonts w:ascii="Calibri" w:eastAsia="Calibri" w:hAnsi="Calibri" w:cs="Calibri"/>
                <w:spacing w:val="-1"/>
              </w:rPr>
            </w:rPrChange>
          </w:rPr>
          <w:delText>would therefore</w:delText>
        </w:r>
        <w:r w:rsidRPr="009E3C77" w:rsidDel="00B362DC">
          <w:rPr>
            <w:rFonts w:ascii="Calibri" w:eastAsia="Calibri" w:hAnsi="Calibri" w:cs="Calibri"/>
            <w:b/>
            <w:bCs/>
            <w:color w:val="00558C"/>
            <w:spacing w:val="-3"/>
            <w:sz w:val="28"/>
            <w:szCs w:val="28"/>
            <w:rPrChange w:id="1739" w:author="Alan Grant" w:date="2025-04-01T09:11:00Z">
              <w:rPr>
                <w:rFonts w:ascii="Calibri" w:eastAsia="Calibri" w:hAnsi="Calibri" w:cs="Calibri"/>
                <w:spacing w:val="30"/>
              </w:rPr>
            </w:rPrChange>
          </w:rPr>
          <w:delText xml:space="preserve"> </w:delText>
        </w:r>
        <w:r w:rsidRPr="009E3C77" w:rsidDel="00B362DC">
          <w:rPr>
            <w:rFonts w:ascii="Calibri" w:eastAsia="Calibri" w:hAnsi="Calibri" w:cs="Calibri"/>
            <w:b/>
            <w:bCs/>
            <w:color w:val="00558C"/>
            <w:spacing w:val="-3"/>
            <w:sz w:val="28"/>
            <w:szCs w:val="28"/>
            <w:rPrChange w:id="1740" w:author="Alan Grant" w:date="2025-04-01T09:11:00Z">
              <w:rPr>
                <w:rFonts w:ascii="Calibri" w:eastAsia="Calibri" w:hAnsi="Calibri" w:cs="Calibri"/>
                <w:spacing w:val="-1"/>
              </w:rPr>
            </w:rPrChange>
          </w:rPr>
          <w:delText>be costly and</w:delText>
        </w:r>
        <w:r w:rsidRPr="009E3C77" w:rsidDel="00B362DC">
          <w:rPr>
            <w:rFonts w:ascii="Calibri" w:eastAsia="Calibri" w:hAnsi="Calibri" w:cs="Calibri"/>
            <w:b/>
            <w:bCs/>
            <w:color w:val="00558C"/>
            <w:spacing w:val="-3"/>
            <w:sz w:val="28"/>
            <w:szCs w:val="28"/>
            <w:rPrChange w:id="1741" w:author="Alan Grant" w:date="2025-04-01T09:11:00Z">
              <w:rPr>
                <w:rFonts w:ascii="Calibri" w:eastAsia="Calibri" w:hAnsi="Calibri" w:cs="Calibri"/>
                <w:spacing w:val="16"/>
                <w:w w:val="101"/>
              </w:rPr>
            </w:rPrChange>
          </w:rPr>
          <w:delText xml:space="preserve"> </w:delText>
        </w:r>
        <w:r w:rsidRPr="009E3C77" w:rsidDel="00B362DC">
          <w:rPr>
            <w:rFonts w:ascii="Calibri" w:eastAsia="Calibri" w:hAnsi="Calibri" w:cs="Calibri"/>
            <w:b/>
            <w:bCs/>
            <w:color w:val="00558C"/>
            <w:spacing w:val="-3"/>
            <w:sz w:val="28"/>
            <w:szCs w:val="28"/>
            <w:rPrChange w:id="1742" w:author="Alan Grant" w:date="2025-04-01T09:11:00Z">
              <w:rPr>
                <w:rFonts w:ascii="Calibri" w:eastAsia="Calibri" w:hAnsi="Calibri" w:cs="Calibri"/>
                <w:spacing w:val="-1"/>
              </w:rPr>
            </w:rPrChange>
          </w:rPr>
          <w:delText>politically very difficult to</w:delText>
        </w:r>
        <w:r w:rsidRPr="009E3C77" w:rsidDel="00B362DC">
          <w:rPr>
            <w:rFonts w:ascii="Calibri" w:eastAsia="Calibri" w:hAnsi="Calibri" w:cs="Calibri"/>
            <w:b/>
            <w:bCs/>
            <w:color w:val="00558C"/>
            <w:spacing w:val="-3"/>
            <w:sz w:val="28"/>
            <w:szCs w:val="28"/>
            <w:rPrChange w:id="1743" w:author="Alan Grant" w:date="2025-04-01T09:11:00Z">
              <w:rPr>
                <w:rFonts w:ascii="Calibri" w:eastAsia="Calibri" w:hAnsi="Calibri" w:cs="Calibri"/>
                <w:spacing w:val="16"/>
                <w:w w:val="101"/>
              </w:rPr>
            </w:rPrChange>
          </w:rPr>
          <w:delText xml:space="preserve"> </w:delText>
        </w:r>
        <w:r w:rsidRPr="009E3C77" w:rsidDel="00B362DC">
          <w:rPr>
            <w:rFonts w:ascii="Calibri" w:eastAsia="Calibri" w:hAnsi="Calibri" w:cs="Calibri"/>
            <w:b/>
            <w:bCs/>
            <w:color w:val="00558C"/>
            <w:spacing w:val="-3"/>
            <w:sz w:val="28"/>
            <w:szCs w:val="28"/>
            <w:rPrChange w:id="1744" w:author="Alan Grant" w:date="2025-04-01T09:11:00Z">
              <w:rPr>
                <w:rFonts w:ascii="Calibri" w:eastAsia="Calibri" w:hAnsi="Calibri" w:cs="Calibri"/>
                <w:spacing w:val="-1"/>
              </w:rPr>
            </w:rPrChange>
          </w:rPr>
          <w:delText>implement.</w:delText>
        </w:r>
      </w:del>
    </w:p>
    <w:p w14:paraId="56A874E2" w14:textId="1DC925ED" w:rsidR="00F27F90" w:rsidRPr="009E3C77" w:rsidDel="00B362DC" w:rsidRDefault="00DE6361">
      <w:pPr>
        <w:pStyle w:val="BodyText"/>
        <w:spacing w:before="85" w:line="179" w:lineRule="auto"/>
        <w:ind w:left="48"/>
        <w:outlineLvl w:val="0"/>
        <w:rPr>
          <w:del w:id="1745" w:author="Alan Grant" w:date="2025-03-31T15:26:00Z"/>
          <w:b/>
          <w:bCs/>
          <w:color w:val="00558C"/>
          <w:spacing w:val="-3"/>
          <w:sz w:val="28"/>
          <w:szCs w:val="28"/>
          <w:rPrChange w:id="1746" w:author="Alan Grant" w:date="2025-04-01T09:11:00Z">
            <w:rPr>
              <w:del w:id="1747" w:author="Alan Grant" w:date="2025-03-31T15:26:00Z"/>
              <w:sz w:val="18"/>
              <w:szCs w:val="18"/>
            </w:rPr>
          </w:rPrChange>
        </w:rPr>
        <w:pPrChange w:id="1748" w:author="Alan Grant" w:date="2025-04-01T09:11:00Z">
          <w:pPr>
            <w:pStyle w:val="BodyText"/>
            <w:spacing w:before="180" w:line="179" w:lineRule="auto"/>
            <w:ind w:left="40"/>
            <w:outlineLvl w:val="1"/>
          </w:pPr>
        </w:pPrChange>
      </w:pPr>
      <w:del w:id="1749" w:author="Alan Grant" w:date="2025-03-31T15:26:00Z">
        <w:r w:rsidRPr="009E3C77" w:rsidDel="00B362DC">
          <w:rPr>
            <w:rFonts w:ascii="Calibri" w:eastAsia="Calibri" w:hAnsi="Calibri" w:cs="Calibri"/>
            <w:b/>
            <w:bCs/>
            <w:noProof/>
            <w:color w:val="00558C"/>
            <w:spacing w:val="-3"/>
            <w:sz w:val="28"/>
            <w:szCs w:val="28"/>
            <w:rPrChange w:id="1750" w:author="Alan Grant" w:date="2025-04-01T09:11:00Z">
              <w:rPr>
                <w:rFonts w:ascii="Calibri" w:eastAsia="Calibri" w:hAnsi="Calibri" w:cs="Calibri"/>
                <w:noProof/>
                <w:sz w:val="16"/>
                <w:szCs w:val="16"/>
              </w:rPr>
            </w:rPrChange>
          </w:rPr>
          <w:drawing>
            <wp:anchor distT="0" distB="0" distL="0" distR="0" simplePos="0" relativeHeight="251664384" behindDoc="0" locked="0" layoutInCell="1" allowOverlap="1" wp14:anchorId="3EA59234" wp14:editId="70E6BC84">
              <wp:simplePos x="0" y="0"/>
              <wp:positionH relativeFrom="column">
                <wp:posOffset>0</wp:posOffset>
              </wp:positionH>
              <wp:positionV relativeFrom="paragraph">
                <wp:posOffset>334645</wp:posOffset>
              </wp:positionV>
              <wp:extent cx="937260" cy="6350"/>
              <wp:effectExtent l="0" t="0" r="0" b="0"/>
              <wp:wrapNone/>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30"/>
                      <a:stretch>
                        <a:fillRect/>
                      </a:stretch>
                    </pic:blipFill>
                    <pic:spPr>
                      <a:xfrm>
                        <a:off x="0" y="0"/>
                        <a:ext cx="937260" cy="6350"/>
                      </a:xfrm>
                      <a:prstGeom prst="rect">
                        <a:avLst/>
                      </a:prstGeom>
                    </pic:spPr>
                  </pic:pic>
                </a:graphicData>
              </a:graphic>
            </wp:anchor>
          </w:drawing>
        </w:r>
        <w:r w:rsidRPr="009E3C77" w:rsidDel="00B362DC">
          <w:rPr>
            <w:rFonts w:ascii="Calibri" w:eastAsia="Calibri" w:hAnsi="Calibri" w:cs="Calibri"/>
            <w:b/>
            <w:bCs/>
            <w:color w:val="00558C"/>
            <w:spacing w:val="-3"/>
            <w:sz w:val="28"/>
            <w:szCs w:val="28"/>
            <w:rPrChange w:id="1751" w:author="Alan Grant" w:date="2025-04-01T09:11:00Z">
              <w:rPr>
                <w:rFonts w:ascii="Calibri" w:eastAsia="Calibri" w:hAnsi="Calibri" w:cs="Calibri"/>
                <w:b/>
                <w:bCs/>
                <w:color w:val="00558C"/>
                <w:spacing w:val="6"/>
                <w:sz w:val="24"/>
                <w:szCs w:val="24"/>
              </w:rPr>
            </w:rPrChange>
          </w:rPr>
          <w:delText xml:space="preserve">5.6          </w:delText>
        </w:r>
        <w:r w:rsidRPr="009E3C77" w:rsidDel="00B362DC">
          <w:rPr>
            <w:rFonts w:ascii="Calibri" w:eastAsia="Calibri" w:hAnsi="Calibri" w:cs="Calibri"/>
            <w:b/>
            <w:bCs/>
            <w:color w:val="00558C"/>
            <w:spacing w:val="-3"/>
            <w:sz w:val="28"/>
            <w:szCs w:val="28"/>
            <w:rPrChange w:id="1752" w:author="Alan Grant" w:date="2025-04-01T09:11:00Z">
              <w:rPr>
                <w:rFonts w:ascii="Calibri" w:eastAsia="Calibri" w:hAnsi="Calibri" w:cs="Calibri"/>
                <w:b/>
                <w:bCs/>
                <w:color w:val="00558C"/>
                <w:sz w:val="24"/>
                <w:szCs w:val="24"/>
              </w:rPr>
            </w:rPrChange>
          </w:rPr>
          <w:delText>N</w:delText>
        </w:r>
        <w:r w:rsidRPr="009E3C77" w:rsidDel="00B362DC">
          <w:rPr>
            <w:rFonts w:ascii="Calibri" w:eastAsia="Calibri" w:hAnsi="Calibri" w:cs="Calibri"/>
            <w:b/>
            <w:bCs/>
            <w:color w:val="00558C"/>
            <w:spacing w:val="-3"/>
            <w:sz w:val="28"/>
            <w:szCs w:val="28"/>
            <w:rPrChange w:id="1753" w:author="Alan Grant" w:date="2025-04-01T09:11:00Z">
              <w:rPr>
                <w:rFonts w:ascii="Calibri" w:eastAsia="Calibri" w:hAnsi="Calibri" w:cs="Calibri"/>
                <w:b/>
                <w:bCs/>
                <w:color w:val="00558C"/>
                <w:szCs w:val="18"/>
              </w:rPr>
            </w:rPrChange>
          </w:rPr>
          <w:delText>ON</w:delText>
        </w:r>
        <w:r w:rsidRPr="009E3C77" w:rsidDel="00B362DC">
          <w:rPr>
            <w:rFonts w:ascii="Calibri" w:eastAsia="Calibri" w:hAnsi="Calibri" w:cs="Calibri"/>
            <w:b/>
            <w:bCs/>
            <w:color w:val="00558C"/>
            <w:spacing w:val="-3"/>
            <w:sz w:val="28"/>
            <w:szCs w:val="28"/>
            <w:rPrChange w:id="1754" w:author="Alan Grant" w:date="2025-04-01T09:11:00Z">
              <w:rPr>
                <w:rFonts w:ascii="Calibri" w:eastAsia="Calibri" w:hAnsi="Calibri" w:cs="Calibri"/>
                <w:b/>
                <w:bCs/>
                <w:color w:val="00558C"/>
                <w:spacing w:val="6"/>
                <w:sz w:val="24"/>
                <w:szCs w:val="24"/>
              </w:rPr>
            </w:rPrChange>
          </w:rPr>
          <w:delText>-</w:delText>
        </w:r>
        <w:r w:rsidRPr="009E3C77" w:rsidDel="00B362DC">
          <w:rPr>
            <w:rFonts w:ascii="Calibri" w:eastAsia="Calibri" w:hAnsi="Calibri" w:cs="Calibri"/>
            <w:b/>
            <w:bCs/>
            <w:color w:val="00558C"/>
            <w:spacing w:val="-3"/>
            <w:sz w:val="28"/>
            <w:szCs w:val="28"/>
            <w:rPrChange w:id="1755" w:author="Alan Grant" w:date="2025-04-01T09:11:00Z">
              <w:rPr>
                <w:rFonts w:ascii="Calibri" w:eastAsia="Calibri" w:hAnsi="Calibri" w:cs="Calibri"/>
                <w:b/>
                <w:bCs/>
                <w:color w:val="00558C"/>
                <w:szCs w:val="18"/>
              </w:rPr>
            </w:rPrChange>
          </w:rPr>
          <w:delText>RADAR</w:delText>
        </w:r>
        <w:r w:rsidRPr="009E3C77" w:rsidDel="00B362DC">
          <w:rPr>
            <w:rFonts w:ascii="Calibri" w:eastAsia="Calibri" w:hAnsi="Calibri" w:cs="Calibri"/>
            <w:b/>
            <w:bCs/>
            <w:color w:val="00558C"/>
            <w:spacing w:val="-3"/>
            <w:sz w:val="28"/>
            <w:szCs w:val="28"/>
            <w:rPrChange w:id="1756" w:author="Alan Grant" w:date="2025-04-01T09:11:00Z">
              <w:rPr>
                <w:rFonts w:ascii="Calibri" w:eastAsia="Calibri" w:hAnsi="Calibri" w:cs="Calibri"/>
                <w:b/>
                <w:bCs/>
                <w:color w:val="00558C"/>
                <w:spacing w:val="6"/>
                <w:szCs w:val="18"/>
              </w:rPr>
            </w:rPrChange>
          </w:rPr>
          <w:delText xml:space="preserve"> </w:delText>
        </w:r>
        <w:r w:rsidRPr="009E3C77" w:rsidDel="00B362DC">
          <w:rPr>
            <w:rFonts w:ascii="Calibri" w:eastAsia="Calibri" w:hAnsi="Calibri" w:cs="Calibri"/>
            <w:b/>
            <w:bCs/>
            <w:color w:val="00558C"/>
            <w:spacing w:val="-3"/>
            <w:sz w:val="28"/>
            <w:szCs w:val="28"/>
            <w:rPrChange w:id="1757" w:author="Alan Grant" w:date="2025-04-01T09:11:00Z">
              <w:rPr>
                <w:rFonts w:ascii="Calibri" w:eastAsia="Calibri" w:hAnsi="Calibri" w:cs="Calibri"/>
                <w:b/>
                <w:bCs/>
                <w:color w:val="00558C"/>
                <w:szCs w:val="18"/>
              </w:rPr>
            </w:rPrChange>
          </w:rPr>
          <w:delText>TECHNOLOGY</w:delText>
        </w:r>
      </w:del>
    </w:p>
    <w:p w14:paraId="1798EC6D" w14:textId="5B0EC077" w:rsidR="00F27F90" w:rsidRPr="009E3C77" w:rsidDel="00B362DC" w:rsidRDefault="00DE6361">
      <w:pPr>
        <w:pStyle w:val="BodyText"/>
        <w:spacing w:before="85" w:line="179" w:lineRule="auto"/>
        <w:ind w:left="48"/>
        <w:jc w:val="left"/>
        <w:outlineLvl w:val="0"/>
        <w:rPr>
          <w:del w:id="1758" w:author="Alan Grant" w:date="2025-03-31T15:26:00Z"/>
          <w:b/>
          <w:bCs/>
          <w:color w:val="00558C"/>
          <w:spacing w:val="-3"/>
          <w:sz w:val="28"/>
          <w:szCs w:val="28"/>
          <w:rPrChange w:id="1759" w:author="Alan Grant" w:date="2025-04-01T09:11:00Z">
            <w:rPr>
              <w:del w:id="1760" w:author="Alan Grant" w:date="2025-03-31T15:26:00Z"/>
            </w:rPr>
          </w:rPrChange>
        </w:rPr>
        <w:pPrChange w:id="1761" w:author="Alan Grant" w:date="2025-04-01T09:11:00Z">
          <w:pPr>
            <w:pStyle w:val="BodyText"/>
            <w:spacing w:before="259" w:line="230" w:lineRule="auto"/>
            <w:ind w:left="34" w:right="792" w:firstLine="12"/>
          </w:pPr>
        </w:pPrChange>
      </w:pPr>
      <w:del w:id="1762" w:author="Alan Grant" w:date="2025-03-31T15:26:00Z">
        <w:r w:rsidRPr="009E3C77" w:rsidDel="00B362DC">
          <w:rPr>
            <w:rFonts w:ascii="Calibri" w:eastAsia="Calibri" w:hAnsi="Calibri" w:cs="Calibri"/>
            <w:b/>
            <w:bCs/>
            <w:color w:val="00558C"/>
            <w:spacing w:val="-3"/>
            <w:sz w:val="28"/>
            <w:szCs w:val="28"/>
            <w:rPrChange w:id="1763" w:author="Alan Grant" w:date="2025-04-01T09:11:00Z">
              <w:rPr>
                <w:rFonts w:ascii="Calibri" w:eastAsia="Calibri" w:hAnsi="Calibri" w:cs="Calibri"/>
                <w:spacing w:val="-1"/>
              </w:rPr>
            </w:rPrChange>
          </w:rPr>
          <w:delText>If</w:delText>
        </w:r>
        <w:r w:rsidRPr="009E3C77" w:rsidDel="00B362DC">
          <w:rPr>
            <w:rFonts w:ascii="Calibri" w:eastAsia="Calibri" w:hAnsi="Calibri" w:cs="Calibri"/>
            <w:b/>
            <w:bCs/>
            <w:color w:val="00558C"/>
            <w:spacing w:val="-3"/>
            <w:sz w:val="28"/>
            <w:szCs w:val="28"/>
            <w:rPrChange w:id="1764" w:author="Alan Grant" w:date="2025-04-01T09:11:00Z">
              <w:rPr>
                <w:rFonts w:ascii="Calibri" w:eastAsia="Calibri" w:hAnsi="Calibri" w:cs="Calibri"/>
                <w:spacing w:val="33"/>
                <w:w w:val="101"/>
              </w:rPr>
            </w:rPrChange>
          </w:rPr>
          <w:delText xml:space="preserve"> </w:delText>
        </w:r>
        <w:r w:rsidRPr="009E3C77" w:rsidDel="00B362DC">
          <w:rPr>
            <w:rFonts w:ascii="Calibri" w:eastAsia="Calibri" w:hAnsi="Calibri" w:cs="Calibri"/>
            <w:b/>
            <w:bCs/>
            <w:color w:val="00558C"/>
            <w:spacing w:val="-3"/>
            <w:sz w:val="28"/>
            <w:szCs w:val="28"/>
            <w:rPrChange w:id="1765" w:author="Alan Grant" w:date="2025-04-01T09:11:00Z">
              <w:rPr>
                <w:rFonts w:ascii="Calibri" w:eastAsia="Calibri" w:hAnsi="Calibri" w:cs="Calibri"/>
                <w:spacing w:val="-1"/>
              </w:rPr>
            </w:rPrChange>
          </w:rPr>
          <w:delText>the  preceding</w:delText>
        </w:r>
        <w:r w:rsidRPr="009E3C77" w:rsidDel="00B362DC">
          <w:rPr>
            <w:rFonts w:ascii="Calibri" w:eastAsia="Calibri" w:hAnsi="Calibri" w:cs="Calibri"/>
            <w:b/>
            <w:bCs/>
            <w:color w:val="00558C"/>
            <w:spacing w:val="-3"/>
            <w:sz w:val="28"/>
            <w:szCs w:val="28"/>
            <w:rPrChange w:id="1766" w:author="Alan Grant" w:date="2025-04-01T09:11:00Z">
              <w:rPr>
                <w:rFonts w:ascii="Calibri" w:eastAsia="Calibri" w:hAnsi="Calibri" w:cs="Calibri"/>
                <w:spacing w:val="38"/>
                <w:w w:val="101"/>
              </w:rPr>
            </w:rPrChange>
          </w:rPr>
          <w:delText xml:space="preserve"> </w:delText>
        </w:r>
        <w:r w:rsidRPr="009E3C77" w:rsidDel="00B362DC">
          <w:rPr>
            <w:rFonts w:ascii="Calibri" w:eastAsia="Calibri" w:hAnsi="Calibri" w:cs="Calibri"/>
            <w:b/>
            <w:bCs/>
            <w:color w:val="00558C"/>
            <w:spacing w:val="-3"/>
            <w:sz w:val="28"/>
            <w:szCs w:val="28"/>
            <w:rPrChange w:id="1767" w:author="Alan Grant" w:date="2025-04-01T09:11:00Z">
              <w:rPr>
                <w:rFonts w:ascii="Calibri" w:eastAsia="Calibri" w:hAnsi="Calibri" w:cs="Calibri"/>
                <w:spacing w:val="-1"/>
              </w:rPr>
            </w:rPrChange>
          </w:rPr>
          <w:delText>options  prove</w:delText>
        </w:r>
        <w:r w:rsidRPr="009E3C77" w:rsidDel="00B362DC">
          <w:rPr>
            <w:rFonts w:ascii="Calibri" w:eastAsia="Calibri" w:hAnsi="Calibri" w:cs="Calibri"/>
            <w:b/>
            <w:bCs/>
            <w:color w:val="00558C"/>
            <w:spacing w:val="-3"/>
            <w:sz w:val="28"/>
            <w:szCs w:val="28"/>
            <w:rPrChange w:id="1768" w:author="Alan Grant" w:date="2025-04-01T09:11:00Z">
              <w:rPr>
                <w:rFonts w:ascii="Calibri" w:eastAsia="Calibri" w:hAnsi="Calibri" w:cs="Calibri"/>
                <w:spacing w:val="36"/>
              </w:rPr>
            </w:rPrChange>
          </w:rPr>
          <w:delText xml:space="preserve"> </w:delText>
        </w:r>
        <w:r w:rsidRPr="009E3C77" w:rsidDel="00B362DC">
          <w:rPr>
            <w:rFonts w:ascii="Calibri" w:eastAsia="Calibri" w:hAnsi="Calibri" w:cs="Calibri"/>
            <w:b/>
            <w:bCs/>
            <w:color w:val="00558C"/>
            <w:spacing w:val="-3"/>
            <w:sz w:val="28"/>
            <w:szCs w:val="28"/>
            <w:rPrChange w:id="1769" w:author="Alan Grant" w:date="2025-04-01T09:11:00Z">
              <w:rPr>
                <w:rFonts w:ascii="Calibri" w:eastAsia="Calibri" w:hAnsi="Calibri" w:cs="Calibri"/>
                <w:spacing w:val="-1"/>
              </w:rPr>
            </w:rPrChange>
          </w:rPr>
          <w:delText>technically,  politically</w:delText>
        </w:r>
        <w:r w:rsidRPr="009E3C77" w:rsidDel="00B362DC">
          <w:rPr>
            <w:rFonts w:ascii="Calibri" w:eastAsia="Calibri" w:hAnsi="Calibri" w:cs="Calibri"/>
            <w:b/>
            <w:bCs/>
            <w:color w:val="00558C"/>
            <w:spacing w:val="-3"/>
            <w:sz w:val="28"/>
            <w:szCs w:val="28"/>
            <w:rPrChange w:id="1770" w:author="Alan Grant" w:date="2025-04-01T09:11:00Z">
              <w:rPr>
                <w:rFonts w:ascii="Calibri" w:eastAsia="Calibri" w:hAnsi="Calibri" w:cs="Calibri"/>
                <w:spacing w:val="40"/>
              </w:rPr>
            </w:rPrChange>
          </w:rPr>
          <w:delText xml:space="preserve"> </w:delText>
        </w:r>
        <w:r w:rsidRPr="009E3C77" w:rsidDel="00B362DC">
          <w:rPr>
            <w:rFonts w:ascii="Calibri" w:eastAsia="Calibri" w:hAnsi="Calibri" w:cs="Calibri"/>
            <w:b/>
            <w:bCs/>
            <w:color w:val="00558C"/>
            <w:spacing w:val="-3"/>
            <w:sz w:val="28"/>
            <w:szCs w:val="28"/>
            <w:rPrChange w:id="1771" w:author="Alan Grant" w:date="2025-04-01T09:11:00Z">
              <w:rPr>
                <w:rFonts w:ascii="Calibri" w:eastAsia="Calibri" w:hAnsi="Calibri" w:cs="Calibri"/>
                <w:spacing w:val="-1"/>
              </w:rPr>
            </w:rPrChange>
          </w:rPr>
          <w:delText>or</w:delText>
        </w:r>
        <w:r w:rsidRPr="009E3C77" w:rsidDel="00B362DC">
          <w:rPr>
            <w:rFonts w:ascii="Calibri" w:eastAsia="Calibri" w:hAnsi="Calibri" w:cs="Calibri"/>
            <w:b/>
            <w:bCs/>
            <w:color w:val="00558C"/>
            <w:spacing w:val="-3"/>
            <w:sz w:val="28"/>
            <w:szCs w:val="28"/>
            <w:rPrChange w:id="1772" w:author="Alan Grant" w:date="2025-04-01T09:11:00Z">
              <w:rPr>
                <w:rFonts w:ascii="Calibri" w:eastAsia="Calibri" w:hAnsi="Calibri" w:cs="Calibri"/>
                <w:spacing w:val="41"/>
                <w:w w:val="101"/>
              </w:rPr>
            </w:rPrChange>
          </w:rPr>
          <w:delText xml:space="preserve"> </w:delText>
        </w:r>
        <w:r w:rsidRPr="009E3C77" w:rsidDel="00B362DC">
          <w:rPr>
            <w:rFonts w:ascii="Calibri" w:eastAsia="Calibri" w:hAnsi="Calibri" w:cs="Calibri"/>
            <w:b/>
            <w:bCs/>
            <w:color w:val="00558C"/>
            <w:spacing w:val="-3"/>
            <w:sz w:val="28"/>
            <w:szCs w:val="28"/>
            <w:rPrChange w:id="1773" w:author="Alan Grant" w:date="2025-04-01T09:11:00Z">
              <w:rPr>
                <w:rFonts w:ascii="Calibri" w:eastAsia="Calibri" w:hAnsi="Calibri" w:cs="Calibri"/>
                <w:spacing w:val="-1"/>
              </w:rPr>
            </w:rPrChange>
          </w:rPr>
          <w:delText>economicall</w:delText>
        </w:r>
        <w:r w:rsidRPr="009E3C77" w:rsidDel="00B362DC">
          <w:rPr>
            <w:rFonts w:ascii="Calibri" w:eastAsia="Calibri" w:hAnsi="Calibri" w:cs="Calibri"/>
            <w:b/>
            <w:bCs/>
            <w:color w:val="00558C"/>
            <w:spacing w:val="-3"/>
            <w:sz w:val="28"/>
            <w:szCs w:val="28"/>
            <w:rPrChange w:id="1774" w:author="Alan Grant" w:date="2025-04-01T09:11:00Z">
              <w:rPr>
                <w:rFonts w:ascii="Calibri" w:eastAsia="Calibri" w:hAnsi="Calibri" w:cs="Calibri"/>
                <w:spacing w:val="-2"/>
              </w:rPr>
            </w:rPrChange>
          </w:rPr>
          <w:delText>y</w:delText>
        </w:r>
        <w:r w:rsidRPr="009E3C77" w:rsidDel="00B362DC">
          <w:rPr>
            <w:rFonts w:ascii="Calibri" w:eastAsia="Calibri" w:hAnsi="Calibri" w:cs="Calibri"/>
            <w:b/>
            <w:bCs/>
            <w:color w:val="00558C"/>
            <w:spacing w:val="-3"/>
            <w:sz w:val="28"/>
            <w:szCs w:val="28"/>
            <w:rPrChange w:id="1775" w:author="Alan Grant" w:date="2025-04-01T09:11:00Z">
              <w:rPr>
                <w:rFonts w:ascii="Calibri" w:eastAsia="Calibri" w:hAnsi="Calibri" w:cs="Calibri"/>
                <w:spacing w:val="36"/>
              </w:rPr>
            </w:rPrChange>
          </w:rPr>
          <w:delText xml:space="preserve"> </w:delText>
        </w:r>
        <w:r w:rsidRPr="009E3C77" w:rsidDel="00B362DC">
          <w:rPr>
            <w:rFonts w:ascii="Calibri" w:eastAsia="Calibri" w:hAnsi="Calibri" w:cs="Calibri"/>
            <w:b/>
            <w:bCs/>
            <w:color w:val="00558C"/>
            <w:spacing w:val="-3"/>
            <w:sz w:val="28"/>
            <w:szCs w:val="28"/>
            <w:rPrChange w:id="1776" w:author="Alan Grant" w:date="2025-04-01T09:11:00Z">
              <w:rPr>
                <w:rFonts w:ascii="Calibri" w:eastAsia="Calibri" w:hAnsi="Calibri" w:cs="Calibri"/>
                <w:spacing w:val="-2"/>
              </w:rPr>
            </w:rPrChange>
          </w:rPr>
          <w:delText>too</w:delText>
        </w:r>
        <w:r w:rsidRPr="009E3C77" w:rsidDel="00B362DC">
          <w:rPr>
            <w:rFonts w:ascii="Calibri" w:eastAsia="Calibri" w:hAnsi="Calibri" w:cs="Calibri"/>
            <w:b/>
            <w:bCs/>
            <w:color w:val="00558C"/>
            <w:spacing w:val="-3"/>
            <w:sz w:val="28"/>
            <w:szCs w:val="28"/>
            <w:rPrChange w:id="1777" w:author="Alan Grant" w:date="2025-04-01T09:11:00Z">
              <w:rPr>
                <w:rFonts w:ascii="Calibri" w:eastAsia="Calibri" w:hAnsi="Calibri" w:cs="Calibri"/>
                <w:spacing w:val="43"/>
                <w:w w:val="101"/>
              </w:rPr>
            </w:rPrChange>
          </w:rPr>
          <w:delText xml:space="preserve"> </w:delText>
        </w:r>
        <w:r w:rsidRPr="009E3C77" w:rsidDel="00B362DC">
          <w:rPr>
            <w:rFonts w:ascii="Calibri" w:eastAsia="Calibri" w:hAnsi="Calibri" w:cs="Calibri"/>
            <w:b/>
            <w:bCs/>
            <w:color w:val="00558C"/>
            <w:spacing w:val="-3"/>
            <w:sz w:val="28"/>
            <w:szCs w:val="28"/>
            <w:rPrChange w:id="1778" w:author="Alan Grant" w:date="2025-04-01T09:11:00Z">
              <w:rPr>
                <w:rFonts w:ascii="Calibri" w:eastAsia="Calibri" w:hAnsi="Calibri" w:cs="Calibri"/>
                <w:spacing w:val="-2"/>
              </w:rPr>
            </w:rPrChange>
          </w:rPr>
          <w:delText>difficult,</w:delText>
        </w:r>
        <w:r w:rsidRPr="009E3C77" w:rsidDel="00B362DC">
          <w:rPr>
            <w:rFonts w:ascii="Calibri" w:eastAsia="Calibri" w:hAnsi="Calibri" w:cs="Calibri"/>
            <w:b/>
            <w:bCs/>
            <w:color w:val="00558C"/>
            <w:spacing w:val="-3"/>
            <w:sz w:val="28"/>
            <w:szCs w:val="28"/>
            <w:rPrChange w:id="1779" w:author="Alan Grant" w:date="2025-04-01T09:11:00Z">
              <w:rPr>
                <w:rFonts w:ascii="Calibri" w:eastAsia="Calibri" w:hAnsi="Calibri" w:cs="Calibri"/>
                <w:spacing w:val="35"/>
                <w:w w:val="101"/>
              </w:rPr>
            </w:rPrChange>
          </w:rPr>
          <w:delText xml:space="preserve"> </w:delText>
        </w:r>
        <w:r w:rsidRPr="009E3C77" w:rsidDel="00B362DC">
          <w:rPr>
            <w:rFonts w:ascii="Calibri" w:eastAsia="Calibri" w:hAnsi="Calibri" w:cs="Calibri"/>
            <w:b/>
            <w:bCs/>
            <w:color w:val="00558C"/>
            <w:spacing w:val="-3"/>
            <w:sz w:val="28"/>
            <w:szCs w:val="28"/>
            <w:rPrChange w:id="1780" w:author="Alan Grant" w:date="2025-04-01T09:11:00Z">
              <w:rPr>
                <w:rFonts w:ascii="Calibri" w:eastAsia="Calibri" w:hAnsi="Calibri" w:cs="Calibri"/>
                <w:spacing w:val="-2"/>
              </w:rPr>
            </w:rPrChange>
          </w:rPr>
          <w:delText>then  non-radar</w:delText>
        </w:r>
        <w:r w:rsidRPr="009E3C77" w:rsidDel="00B362DC">
          <w:rPr>
            <w:rFonts w:ascii="Calibri" w:eastAsia="Calibri" w:hAnsi="Calibri" w:cs="Calibri"/>
            <w:b/>
            <w:bCs/>
            <w:color w:val="00558C"/>
            <w:spacing w:val="-3"/>
            <w:sz w:val="28"/>
            <w:szCs w:val="28"/>
            <w:rPrChange w:id="1781" w:author="Alan Grant" w:date="2025-04-01T09:11:00Z">
              <w:rPr>
                <w:rFonts w:ascii="Calibri" w:eastAsia="Calibri" w:hAnsi="Calibri" w:cs="Calibri"/>
                <w:spacing w:val="41"/>
                <w:w w:val="101"/>
              </w:rPr>
            </w:rPrChange>
          </w:rPr>
          <w:delText xml:space="preserve"> </w:delText>
        </w:r>
        <w:r w:rsidRPr="009E3C77" w:rsidDel="00B362DC">
          <w:rPr>
            <w:rFonts w:ascii="Calibri" w:eastAsia="Calibri" w:hAnsi="Calibri" w:cs="Calibri"/>
            <w:b/>
            <w:bCs/>
            <w:color w:val="00558C"/>
            <w:spacing w:val="-3"/>
            <w:sz w:val="28"/>
            <w:szCs w:val="28"/>
            <w:rPrChange w:id="1782" w:author="Alan Grant" w:date="2025-04-01T09:11:00Z">
              <w:rPr>
                <w:rFonts w:ascii="Calibri" w:eastAsia="Calibri" w:hAnsi="Calibri" w:cs="Calibri"/>
                <w:spacing w:val="-2"/>
              </w:rPr>
            </w:rPrChange>
          </w:rPr>
          <w:delText>alternatives</w:delText>
        </w:r>
        <w:r w:rsidRPr="009E3C77" w:rsidDel="00B362DC">
          <w:rPr>
            <w:rFonts w:ascii="Calibri" w:eastAsia="Calibri" w:hAnsi="Calibri" w:cs="Calibri"/>
            <w:b/>
            <w:bCs/>
            <w:color w:val="00558C"/>
            <w:spacing w:val="-3"/>
            <w:sz w:val="28"/>
            <w:szCs w:val="28"/>
            <w:rPrChange w:id="1783"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784" w:author="Alan Grant" w:date="2025-04-01T09:11:00Z">
              <w:rPr>
                <w:rFonts w:ascii="Calibri" w:eastAsia="Calibri" w:hAnsi="Calibri" w:cs="Calibri"/>
                <w:spacing w:val="-2"/>
              </w:rPr>
            </w:rPrChange>
          </w:rPr>
          <w:delText>would</w:delText>
        </w:r>
        <w:r w:rsidRPr="009E3C77" w:rsidDel="00B362DC">
          <w:rPr>
            <w:rFonts w:ascii="Calibri" w:eastAsia="Calibri" w:hAnsi="Calibri" w:cs="Calibri"/>
            <w:b/>
            <w:bCs/>
            <w:color w:val="00558C"/>
            <w:spacing w:val="-3"/>
            <w:sz w:val="28"/>
            <w:szCs w:val="28"/>
            <w:rPrChange w:id="1785" w:author="Alan Grant" w:date="2025-04-01T09:11:00Z">
              <w:rPr>
                <w:rFonts w:ascii="Calibri" w:eastAsia="Calibri" w:hAnsi="Calibri" w:cs="Calibri"/>
                <w:spacing w:val="31"/>
              </w:rPr>
            </w:rPrChange>
          </w:rPr>
          <w:delText xml:space="preserve"> </w:delText>
        </w:r>
        <w:r w:rsidRPr="009E3C77" w:rsidDel="00B362DC">
          <w:rPr>
            <w:rFonts w:ascii="Calibri" w:eastAsia="Calibri" w:hAnsi="Calibri" w:cs="Calibri"/>
            <w:b/>
            <w:bCs/>
            <w:color w:val="00558C"/>
            <w:spacing w:val="-3"/>
            <w:sz w:val="28"/>
            <w:szCs w:val="28"/>
            <w:rPrChange w:id="1786" w:author="Alan Grant" w:date="2025-04-01T09:11:00Z">
              <w:rPr>
                <w:rFonts w:ascii="Calibri" w:eastAsia="Calibri" w:hAnsi="Calibri" w:cs="Calibri"/>
                <w:spacing w:val="-2"/>
              </w:rPr>
            </w:rPrChange>
          </w:rPr>
          <w:delText>have</w:delText>
        </w:r>
        <w:r w:rsidRPr="009E3C77" w:rsidDel="00B362DC">
          <w:rPr>
            <w:rFonts w:ascii="Calibri" w:eastAsia="Calibri" w:hAnsi="Calibri" w:cs="Calibri"/>
            <w:b/>
            <w:bCs/>
            <w:color w:val="00558C"/>
            <w:spacing w:val="-3"/>
            <w:sz w:val="28"/>
            <w:szCs w:val="28"/>
            <w:rPrChange w:id="1787" w:author="Alan Grant" w:date="2025-04-01T09:11:00Z">
              <w:rPr>
                <w:rFonts w:ascii="Calibri" w:eastAsia="Calibri" w:hAnsi="Calibri" w:cs="Calibri"/>
                <w:spacing w:val="19"/>
              </w:rPr>
            </w:rPrChange>
          </w:rPr>
          <w:delText xml:space="preserve"> </w:delText>
        </w:r>
        <w:r w:rsidRPr="009E3C77" w:rsidDel="00B362DC">
          <w:rPr>
            <w:rFonts w:ascii="Calibri" w:eastAsia="Calibri" w:hAnsi="Calibri" w:cs="Calibri"/>
            <w:b/>
            <w:bCs/>
            <w:color w:val="00558C"/>
            <w:spacing w:val="-3"/>
            <w:sz w:val="28"/>
            <w:szCs w:val="28"/>
            <w:rPrChange w:id="1788" w:author="Alan Grant" w:date="2025-04-01T09:11:00Z">
              <w:rPr>
                <w:rFonts w:ascii="Calibri" w:eastAsia="Calibri" w:hAnsi="Calibri" w:cs="Calibri"/>
                <w:spacing w:val="-2"/>
              </w:rPr>
            </w:rPrChange>
          </w:rPr>
          <w:delText>to</w:delText>
        </w:r>
        <w:r w:rsidRPr="009E3C77" w:rsidDel="00B362DC">
          <w:rPr>
            <w:rFonts w:ascii="Calibri" w:eastAsia="Calibri" w:hAnsi="Calibri" w:cs="Calibri"/>
            <w:b/>
            <w:bCs/>
            <w:color w:val="00558C"/>
            <w:spacing w:val="-3"/>
            <w:sz w:val="28"/>
            <w:szCs w:val="28"/>
            <w:rPrChange w:id="1789" w:author="Alan Grant" w:date="2025-04-01T09:11:00Z">
              <w:rPr>
                <w:rFonts w:ascii="Calibri" w:eastAsia="Calibri" w:hAnsi="Calibri" w:cs="Calibri"/>
                <w:spacing w:val="32"/>
                <w:w w:val="101"/>
              </w:rPr>
            </w:rPrChange>
          </w:rPr>
          <w:delText xml:space="preserve"> </w:delText>
        </w:r>
        <w:r w:rsidRPr="009E3C77" w:rsidDel="00B362DC">
          <w:rPr>
            <w:rFonts w:ascii="Calibri" w:eastAsia="Calibri" w:hAnsi="Calibri" w:cs="Calibri"/>
            <w:b/>
            <w:bCs/>
            <w:color w:val="00558C"/>
            <w:spacing w:val="-3"/>
            <w:sz w:val="28"/>
            <w:szCs w:val="28"/>
            <w:rPrChange w:id="1790" w:author="Alan Grant" w:date="2025-04-01T09:11:00Z">
              <w:rPr>
                <w:rFonts w:ascii="Calibri" w:eastAsia="Calibri" w:hAnsi="Calibri" w:cs="Calibri"/>
                <w:spacing w:val="-2"/>
              </w:rPr>
            </w:rPrChange>
          </w:rPr>
          <w:delText>be</w:delText>
        </w:r>
        <w:r w:rsidRPr="009E3C77" w:rsidDel="00B362DC">
          <w:rPr>
            <w:rFonts w:ascii="Calibri" w:eastAsia="Calibri" w:hAnsi="Calibri" w:cs="Calibri"/>
            <w:b/>
            <w:bCs/>
            <w:color w:val="00558C"/>
            <w:spacing w:val="-3"/>
            <w:sz w:val="28"/>
            <w:szCs w:val="28"/>
            <w:rPrChange w:id="1791" w:author="Alan Grant" w:date="2025-04-01T09:11:00Z">
              <w:rPr>
                <w:rFonts w:ascii="Calibri" w:eastAsia="Calibri" w:hAnsi="Calibri" w:cs="Calibri"/>
                <w:spacing w:val="25"/>
              </w:rPr>
            </w:rPrChange>
          </w:rPr>
          <w:delText xml:space="preserve"> </w:delText>
        </w:r>
        <w:r w:rsidRPr="009E3C77" w:rsidDel="00B362DC">
          <w:rPr>
            <w:rFonts w:ascii="Calibri" w:eastAsia="Calibri" w:hAnsi="Calibri" w:cs="Calibri"/>
            <w:b/>
            <w:bCs/>
            <w:color w:val="00558C"/>
            <w:spacing w:val="-3"/>
            <w:sz w:val="28"/>
            <w:szCs w:val="28"/>
            <w:rPrChange w:id="1792" w:author="Alan Grant" w:date="2025-04-01T09:11:00Z">
              <w:rPr>
                <w:rFonts w:ascii="Calibri" w:eastAsia="Calibri" w:hAnsi="Calibri" w:cs="Calibri"/>
                <w:spacing w:val="-2"/>
              </w:rPr>
            </w:rPrChange>
          </w:rPr>
          <w:delText>considered</w:delText>
        </w:r>
        <w:r w:rsidRPr="009E3C77" w:rsidDel="00B362DC">
          <w:rPr>
            <w:rFonts w:ascii="Calibri" w:eastAsia="Calibri" w:hAnsi="Calibri" w:cs="Calibri"/>
            <w:b/>
            <w:bCs/>
            <w:color w:val="00558C"/>
            <w:spacing w:val="-3"/>
            <w:sz w:val="28"/>
            <w:szCs w:val="28"/>
            <w:rPrChange w:id="1793" w:author="Alan Grant" w:date="2025-04-01T09:11:00Z">
              <w:rPr>
                <w:rFonts w:ascii="Calibri" w:eastAsia="Calibri" w:hAnsi="Calibri" w:cs="Calibri"/>
                <w:spacing w:val="24"/>
                <w:w w:val="101"/>
              </w:rPr>
            </w:rPrChange>
          </w:rPr>
          <w:delText xml:space="preserve"> </w:delText>
        </w:r>
        <w:r w:rsidRPr="009E3C77" w:rsidDel="00B362DC">
          <w:rPr>
            <w:rFonts w:ascii="Calibri" w:eastAsia="Calibri" w:hAnsi="Calibri" w:cs="Calibri"/>
            <w:b/>
            <w:bCs/>
            <w:color w:val="00558C"/>
            <w:spacing w:val="-3"/>
            <w:sz w:val="28"/>
            <w:szCs w:val="28"/>
            <w:rPrChange w:id="1794" w:author="Alan Grant" w:date="2025-04-01T09:11:00Z">
              <w:rPr>
                <w:rFonts w:ascii="Calibri" w:eastAsia="Calibri" w:hAnsi="Calibri" w:cs="Calibri"/>
                <w:spacing w:val="-2"/>
              </w:rPr>
            </w:rPrChange>
          </w:rPr>
          <w:delText>as</w:delText>
        </w:r>
        <w:r w:rsidRPr="009E3C77" w:rsidDel="00B362DC">
          <w:rPr>
            <w:rFonts w:ascii="Calibri" w:eastAsia="Calibri" w:hAnsi="Calibri" w:cs="Calibri"/>
            <w:b/>
            <w:bCs/>
            <w:color w:val="00558C"/>
            <w:spacing w:val="-3"/>
            <w:sz w:val="28"/>
            <w:szCs w:val="28"/>
            <w:rPrChange w:id="1795" w:author="Alan Grant" w:date="2025-04-01T09:11:00Z">
              <w:rPr>
                <w:rFonts w:ascii="Calibri" w:eastAsia="Calibri" w:hAnsi="Calibri" w:cs="Calibri"/>
                <w:spacing w:val="25"/>
              </w:rPr>
            </w:rPrChange>
          </w:rPr>
          <w:delText xml:space="preserve"> </w:delText>
        </w:r>
        <w:r w:rsidRPr="009E3C77" w:rsidDel="00B362DC">
          <w:rPr>
            <w:rFonts w:ascii="Calibri" w:eastAsia="Calibri" w:hAnsi="Calibri" w:cs="Calibri"/>
            <w:b/>
            <w:bCs/>
            <w:color w:val="00558C"/>
            <w:spacing w:val="-3"/>
            <w:sz w:val="28"/>
            <w:szCs w:val="28"/>
            <w:rPrChange w:id="1796" w:author="Alan Grant" w:date="2025-04-01T09:11:00Z">
              <w:rPr>
                <w:rFonts w:ascii="Calibri" w:eastAsia="Calibri" w:hAnsi="Calibri" w:cs="Calibri"/>
                <w:spacing w:val="-2"/>
              </w:rPr>
            </w:rPrChange>
          </w:rPr>
          <w:delText>a</w:delText>
        </w:r>
        <w:r w:rsidRPr="009E3C77" w:rsidDel="00B362DC">
          <w:rPr>
            <w:rFonts w:ascii="Calibri" w:eastAsia="Calibri" w:hAnsi="Calibri" w:cs="Calibri"/>
            <w:b/>
            <w:bCs/>
            <w:color w:val="00558C"/>
            <w:spacing w:val="-3"/>
            <w:sz w:val="28"/>
            <w:szCs w:val="28"/>
            <w:rPrChange w:id="1797" w:author="Alan Grant" w:date="2025-04-01T09:11:00Z">
              <w:rPr>
                <w:rFonts w:ascii="Calibri" w:eastAsia="Calibri" w:hAnsi="Calibri" w:cs="Calibri"/>
                <w:spacing w:val="31"/>
              </w:rPr>
            </w:rPrChange>
          </w:rPr>
          <w:delText xml:space="preserve"> </w:delText>
        </w:r>
        <w:r w:rsidRPr="009E3C77" w:rsidDel="00B362DC">
          <w:rPr>
            <w:rFonts w:ascii="Calibri" w:eastAsia="Calibri" w:hAnsi="Calibri" w:cs="Calibri"/>
            <w:b/>
            <w:bCs/>
            <w:color w:val="00558C"/>
            <w:spacing w:val="-3"/>
            <w:sz w:val="28"/>
            <w:szCs w:val="28"/>
            <w:rPrChange w:id="1798" w:author="Alan Grant" w:date="2025-04-01T09:11:00Z">
              <w:rPr>
                <w:rFonts w:ascii="Calibri" w:eastAsia="Calibri" w:hAnsi="Calibri" w:cs="Calibri"/>
                <w:spacing w:val="-2"/>
              </w:rPr>
            </w:rPrChange>
          </w:rPr>
          <w:delText>replacement</w:delText>
        </w:r>
        <w:r w:rsidRPr="009E3C77" w:rsidDel="00B362DC">
          <w:rPr>
            <w:rFonts w:ascii="Calibri" w:eastAsia="Calibri" w:hAnsi="Calibri" w:cs="Calibri"/>
            <w:b/>
            <w:bCs/>
            <w:color w:val="00558C"/>
            <w:spacing w:val="-3"/>
            <w:sz w:val="28"/>
            <w:szCs w:val="28"/>
            <w:rPrChange w:id="1799" w:author="Alan Grant" w:date="2025-04-01T09:11:00Z">
              <w:rPr>
                <w:rFonts w:ascii="Calibri" w:eastAsia="Calibri" w:hAnsi="Calibri" w:cs="Calibri"/>
                <w:spacing w:val="19"/>
                <w:w w:val="101"/>
              </w:rPr>
            </w:rPrChange>
          </w:rPr>
          <w:delText xml:space="preserve"> </w:delText>
        </w:r>
        <w:r w:rsidRPr="009E3C77" w:rsidDel="00B362DC">
          <w:rPr>
            <w:rFonts w:ascii="Calibri" w:eastAsia="Calibri" w:hAnsi="Calibri" w:cs="Calibri"/>
            <w:b/>
            <w:bCs/>
            <w:color w:val="00558C"/>
            <w:spacing w:val="-3"/>
            <w:sz w:val="28"/>
            <w:szCs w:val="28"/>
            <w:rPrChange w:id="1800" w:author="Alan Grant" w:date="2025-04-01T09:11:00Z">
              <w:rPr>
                <w:rFonts w:ascii="Calibri" w:eastAsia="Calibri" w:hAnsi="Calibri" w:cs="Calibri"/>
                <w:spacing w:val="-2"/>
              </w:rPr>
            </w:rPrChange>
          </w:rPr>
          <w:delText>for</w:delText>
        </w:r>
        <w:r w:rsidRPr="009E3C77" w:rsidDel="00B362DC">
          <w:rPr>
            <w:rFonts w:ascii="Calibri" w:eastAsia="Calibri" w:hAnsi="Calibri" w:cs="Calibri"/>
            <w:b/>
            <w:bCs/>
            <w:color w:val="00558C"/>
            <w:spacing w:val="-3"/>
            <w:sz w:val="28"/>
            <w:szCs w:val="28"/>
            <w:rPrChange w:id="1801" w:author="Alan Grant" w:date="2025-04-01T09:11:00Z">
              <w:rPr>
                <w:rFonts w:ascii="Calibri" w:eastAsia="Calibri" w:hAnsi="Calibri" w:cs="Calibri"/>
                <w:spacing w:val="31"/>
              </w:rPr>
            </w:rPrChange>
          </w:rPr>
          <w:delText xml:space="preserve"> </w:delText>
        </w:r>
        <w:r w:rsidRPr="009E3C77" w:rsidDel="00B362DC">
          <w:rPr>
            <w:rFonts w:ascii="Calibri" w:eastAsia="Calibri" w:hAnsi="Calibri" w:cs="Calibri"/>
            <w:b/>
            <w:bCs/>
            <w:color w:val="00558C"/>
            <w:spacing w:val="-3"/>
            <w:sz w:val="28"/>
            <w:szCs w:val="28"/>
            <w:rPrChange w:id="1802" w:author="Alan Grant" w:date="2025-04-01T09:11:00Z">
              <w:rPr>
                <w:rFonts w:ascii="Calibri" w:eastAsia="Calibri" w:hAnsi="Calibri" w:cs="Calibri"/>
                <w:spacing w:val="-2"/>
              </w:rPr>
            </w:rPrChange>
          </w:rPr>
          <w:delText>Racons.</w:delText>
        </w:r>
        <w:r w:rsidRPr="009E3C77" w:rsidDel="00B362DC">
          <w:rPr>
            <w:rFonts w:ascii="Calibri" w:eastAsia="Calibri" w:hAnsi="Calibri" w:cs="Calibri"/>
            <w:b/>
            <w:bCs/>
            <w:color w:val="00558C"/>
            <w:spacing w:val="-3"/>
            <w:sz w:val="28"/>
            <w:szCs w:val="28"/>
            <w:rPrChange w:id="1803" w:author="Alan Grant" w:date="2025-04-01T09:11:00Z">
              <w:rPr>
                <w:rFonts w:ascii="Calibri" w:eastAsia="Calibri" w:hAnsi="Calibri" w:cs="Calibri"/>
                <w:spacing w:val="16"/>
                <w:w w:val="101"/>
              </w:rPr>
            </w:rPrChange>
          </w:rPr>
          <w:delText xml:space="preserve">  </w:delText>
        </w:r>
        <w:r w:rsidRPr="009E3C77" w:rsidDel="00B362DC">
          <w:rPr>
            <w:rFonts w:ascii="Calibri" w:eastAsia="Calibri" w:hAnsi="Calibri" w:cs="Calibri"/>
            <w:b/>
            <w:bCs/>
            <w:color w:val="00558C"/>
            <w:spacing w:val="-3"/>
            <w:sz w:val="28"/>
            <w:szCs w:val="28"/>
            <w:rPrChange w:id="1804" w:author="Alan Grant" w:date="2025-04-01T09:11:00Z">
              <w:rPr>
                <w:rFonts w:ascii="Calibri" w:eastAsia="Calibri" w:hAnsi="Calibri" w:cs="Calibri"/>
                <w:spacing w:val="-2"/>
              </w:rPr>
            </w:rPrChange>
          </w:rPr>
          <w:delText>AIS</w:delText>
        </w:r>
        <w:r w:rsidRPr="009E3C77" w:rsidDel="00B362DC">
          <w:rPr>
            <w:rFonts w:ascii="Calibri" w:eastAsia="Calibri" w:hAnsi="Calibri" w:cs="Calibri"/>
            <w:b/>
            <w:bCs/>
            <w:color w:val="00558C"/>
            <w:spacing w:val="-3"/>
            <w:sz w:val="28"/>
            <w:szCs w:val="28"/>
            <w:rPrChange w:id="1805" w:author="Alan Grant" w:date="2025-04-01T09:11:00Z">
              <w:rPr>
                <w:rFonts w:ascii="Calibri" w:eastAsia="Calibri" w:hAnsi="Calibri" w:cs="Calibri"/>
                <w:spacing w:val="29"/>
              </w:rPr>
            </w:rPrChange>
          </w:rPr>
          <w:delText xml:space="preserve"> </w:delText>
        </w:r>
        <w:r w:rsidRPr="009E3C77" w:rsidDel="00B362DC">
          <w:rPr>
            <w:rFonts w:ascii="Calibri" w:eastAsia="Calibri" w:hAnsi="Calibri" w:cs="Calibri"/>
            <w:b/>
            <w:bCs/>
            <w:color w:val="00558C"/>
            <w:spacing w:val="-3"/>
            <w:sz w:val="28"/>
            <w:szCs w:val="28"/>
            <w:rPrChange w:id="1806" w:author="Alan Grant" w:date="2025-04-01T09:11:00Z">
              <w:rPr>
                <w:rFonts w:ascii="Calibri" w:eastAsia="Calibri" w:hAnsi="Calibri" w:cs="Calibri"/>
                <w:spacing w:val="-2"/>
              </w:rPr>
            </w:rPrChange>
          </w:rPr>
          <w:delText>is</w:delText>
        </w:r>
        <w:r w:rsidRPr="009E3C77" w:rsidDel="00B362DC">
          <w:rPr>
            <w:rFonts w:ascii="Calibri" w:eastAsia="Calibri" w:hAnsi="Calibri" w:cs="Calibri"/>
            <w:b/>
            <w:bCs/>
            <w:color w:val="00558C"/>
            <w:spacing w:val="-3"/>
            <w:sz w:val="28"/>
            <w:szCs w:val="28"/>
            <w:rPrChange w:id="1807" w:author="Alan Grant" w:date="2025-04-01T09:11:00Z">
              <w:rPr>
                <w:rFonts w:ascii="Calibri" w:eastAsia="Calibri" w:hAnsi="Calibri" w:cs="Calibri"/>
                <w:spacing w:val="16"/>
              </w:rPr>
            </w:rPrChange>
          </w:rPr>
          <w:delText xml:space="preserve"> </w:delText>
        </w:r>
        <w:r w:rsidRPr="009E3C77" w:rsidDel="00B362DC">
          <w:rPr>
            <w:rFonts w:ascii="Calibri" w:eastAsia="Calibri" w:hAnsi="Calibri" w:cs="Calibri"/>
            <w:b/>
            <w:bCs/>
            <w:color w:val="00558C"/>
            <w:spacing w:val="-3"/>
            <w:sz w:val="28"/>
            <w:szCs w:val="28"/>
            <w:rPrChange w:id="1808" w:author="Alan Grant" w:date="2025-04-01T09:11:00Z">
              <w:rPr>
                <w:rFonts w:ascii="Calibri" w:eastAsia="Calibri" w:hAnsi="Calibri" w:cs="Calibri"/>
                <w:spacing w:val="-2"/>
              </w:rPr>
            </w:rPrChange>
          </w:rPr>
          <w:delText>the</w:delText>
        </w:r>
        <w:r w:rsidRPr="009E3C77" w:rsidDel="00B362DC">
          <w:rPr>
            <w:rFonts w:ascii="Calibri" w:eastAsia="Calibri" w:hAnsi="Calibri" w:cs="Calibri"/>
            <w:b/>
            <w:bCs/>
            <w:color w:val="00558C"/>
            <w:spacing w:val="-3"/>
            <w:sz w:val="28"/>
            <w:szCs w:val="28"/>
            <w:rPrChange w:id="1809" w:author="Alan Grant" w:date="2025-04-01T09:11:00Z">
              <w:rPr>
                <w:rFonts w:ascii="Calibri" w:eastAsia="Calibri" w:hAnsi="Calibri" w:cs="Calibri"/>
                <w:spacing w:val="23"/>
              </w:rPr>
            </w:rPrChange>
          </w:rPr>
          <w:delText xml:space="preserve"> </w:delText>
        </w:r>
        <w:r w:rsidRPr="009E3C77" w:rsidDel="00B362DC">
          <w:rPr>
            <w:rFonts w:ascii="Calibri" w:eastAsia="Calibri" w:hAnsi="Calibri" w:cs="Calibri"/>
            <w:b/>
            <w:bCs/>
            <w:color w:val="00558C"/>
            <w:spacing w:val="-3"/>
            <w:sz w:val="28"/>
            <w:szCs w:val="28"/>
            <w:rPrChange w:id="1810" w:author="Alan Grant" w:date="2025-04-01T09:11:00Z">
              <w:rPr>
                <w:rFonts w:ascii="Calibri" w:eastAsia="Calibri" w:hAnsi="Calibri" w:cs="Calibri"/>
                <w:spacing w:val="-2"/>
              </w:rPr>
            </w:rPrChange>
          </w:rPr>
          <w:delText>obvio</w:delText>
        </w:r>
        <w:r w:rsidRPr="009E3C77" w:rsidDel="00B362DC">
          <w:rPr>
            <w:rFonts w:ascii="Calibri" w:eastAsia="Calibri" w:hAnsi="Calibri" w:cs="Calibri"/>
            <w:b/>
            <w:bCs/>
            <w:color w:val="00558C"/>
            <w:spacing w:val="-3"/>
            <w:sz w:val="28"/>
            <w:szCs w:val="28"/>
            <w:rPrChange w:id="1811" w:author="Alan Grant" w:date="2025-04-01T09:11:00Z">
              <w:rPr>
                <w:rFonts w:ascii="Calibri" w:eastAsia="Calibri" w:hAnsi="Calibri" w:cs="Calibri"/>
                <w:spacing w:val="-3"/>
              </w:rPr>
            </w:rPrChange>
          </w:rPr>
          <w:delText>us</w:delText>
        </w:r>
        <w:r w:rsidRPr="009E3C77" w:rsidDel="00B362DC">
          <w:rPr>
            <w:rFonts w:ascii="Calibri" w:eastAsia="Calibri" w:hAnsi="Calibri" w:cs="Calibri"/>
            <w:b/>
            <w:bCs/>
            <w:color w:val="00558C"/>
            <w:spacing w:val="-3"/>
            <w:sz w:val="28"/>
            <w:szCs w:val="28"/>
            <w:rPrChange w:id="1812" w:author="Alan Grant" w:date="2025-04-01T09:11:00Z">
              <w:rPr>
                <w:rFonts w:ascii="Calibri" w:eastAsia="Calibri" w:hAnsi="Calibri" w:cs="Calibri"/>
                <w:spacing w:val="22"/>
                <w:w w:val="101"/>
              </w:rPr>
            </w:rPrChange>
          </w:rPr>
          <w:delText xml:space="preserve"> </w:delText>
        </w:r>
        <w:r w:rsidRPr="009E3C77" w:rsidDel="00B362DC">
          <w:rPr>
            <w:rFonts w:ascii="Calibri" w:eastAsia="Calibri" w:hAnsi="Calibri" w:cs="Calibri"/>
            <w:b/>
            <w:bCs/>
            <w:color w:val="00558C"/>
            <w:spacing w:val="-3"/>
            <w:sz w:val="28"/>
            <w:szCs w:val="28"/>
            <w:rPrChange w:id="1813" w:author="Alan Grant" w:date="2025-04-01T09:11:00Z">
              <w:rPr>
                <w:rFonts w:ascii="Calibri" w:eastAsia="Calibri" w:hAnsi="Calibri" w:cs="Calibri"/>
                <w:spacing w:val="-3"/>
              </w:rPr>
            </w:rPrChange>
          </w:rPr>
          <w:delText>choice,</w:delText>
        </w:r>
        <w:r w:rsidRPr="009E3C77" w:rsidDel="00B362DC">
          <w:rPr>
            <w:rFonts w:ascii="Calibri" w:eastAsia="Calibri" w:hAnsi="Calibri" w:cs="Calibri"/>
            <w:b/>
            <w:bCs/>
            <w:color w:val="00558C"/>
            <w:spacing w:val="-3"/>
            <w:sz w:val="28"/>
            <w:szCs w:val="28"/>
            <w:rPrChange w:id="1814" w:author="Alan Grant" w:date="2025-04-01T09:11:00Z">
              <w:rPr>
                <w:rFonts w:ascii="Calibri" w:eastAsia="Calibri" w:hAnsi="Calibri" w:cs="Calibri"/>
                <w:spacing w:val="22"/>
                <w:w w:val="101"/>
              </w:rPr>
            </w:rPrChange>
          </w:rPr>
          <w:delText xml:space="preserve"> </w:delText>
        </w:r>
        <w:r w:rsidRPr="009E3C77" w:rsidDel="00B362DC">
          <w:rPr>
            <w:rFonts w:ascii="Calibri" w:eastAsia="Calibri" w:hAnsi="Calibri" w:cs="Calibri"/>
            <w:b/>
            <w:bCs/>
            <w:color w:val="00558C"/>
            <w:spacing w:val="-3"/>
            <w:sz w:val="28"/>
            <w:szCs w:val="28"/>
            <w:rPrChange w:id="1815" w:author="Alan Grant" w:date="2025-04-01T09:11:00Z">
              <w:rPr>
                <w:rFonts w:ascii="Calibri" w:eastAsia="Calibri" w:hAnsi="Calibri" w:cs="Calibri"/>
                <w:spacing w:val="-3"/>
              </w:rPr>
            </w:rPrChange>
          </w:rPr>
          <w:delText>although</w:delText>
        </w:r>
        <w:r w:rsidRPr="009E3C77" w:rsidDel="00B362DC">
          <w:rPr>
            <w:rFonts w:ascii="Calibri" w:eastAsia="Calibri" w:hAnsi="Calibri" w:cs="Calibri"/>
            <w:b/>
            <w:bCs/>
            <w:color w:val="00558C"/>
            <w:spacing w:val="-3"/>
            <w:sz w:val="28"/>
            <w:szCs w:val="28"/>
            <w:rPrChange w:id="1816" w:author="Alan Grant" w:date="2025-04-01T09:11:00Z">
              <w:rPr>
                <w:rFonts w:ascii="Calibri" w:eastAsia="Calibri" w:hAnsi="Calibri" w:cs="Calibri"/>
                <w:spacing w:val="28"/>
                <w:w w:val="101"/>
              </w:rPr>
            </w:rPrChange>
          </w:rPr>
          <w:delText xml:space="preserve"> </w:delText>
        </w:r>
        <w:r w:rsidRPr="009E3C77" w:rsidDel="00B362DC">
          <w:rPr>
            <w:rFonts w:ascii="Calibri" w:eastAsia="Calibri" w:hAnsi="Calibri" w:cs="Calibri"/>
            <w:b/>
            <w:bCs/>
            <w:color w:val="00558C"/>
            <w:spacing w:val="-3"/>
            <w:sz w:val="28"/>
            <w:szCs w:val="28"/>
            <w:rPrChange w:id="1817" w:author="Alan Grant" w:date="2025-04-01T09:11:00Z">
              <w:rPr>
                <w:rFonts w:ascii="Calibri" w:eastAsia="Calibri" w:hAnsi="Calibri" w:cs="Calibri"/>
                <w:spacing w:val="-3"/>
              </w:rPr>
            </w:rPrChange>
          </w:rPr>
          <w:delText>it</w:delText>
        </w:r>
        <w:r w:rsidRPr="009E3C77" w:rsidDel="00B362DC">
          <w:rPr>
            <w:rFonts w:ascii="Calibri" w:eastAsia="Calibri" w:hAnsi="Calibri" w:cs="Calibri"/>
            <w:b/>
            <w:bCs/>
            <w:color w:val="00558C"/>
            <w:spacing w:val="-3"/>
            <w:sz w:val="28"/>
            <w:szCs w:val="28"/>
            <w:rPrChange w:id="1818" w:author="Alan Grant" w:date="2025-04-01T09:11:00Z">
              <w:rPr>
                <w:rFonts w:ascii="Calibri" w:eastAsia="Calibri" w:hAnsi="Calibri" w:cs="Calibri"/>
                <w:spacing w:val="32"/>
              </w:rPr>
            </w:rPrChange>
          </w:rPr>
          <w:delText xml:space="preserve"> </w:delText>
        </w:r>
        <w:r w:rsidRPr="009E3C77" w:rsidDel="00B362DC">
          <w:rPr>
            <w:rFonts w:ascii="Calibri" w:eastAsia="Calibri" w:hAnsi="Calibri" w:cs="Calibri"/>
            <w:b/>
            <w:bCs/>
            <w:color w:val="00558C"/>
            <w:spacing w:val="-3"/>
            <w:sz w:val="28"/>
            <w:szCs w:val="28"/>
            <w:rPrChange w:id="1819" w:author="Alan Grant" w:date="2025-04-01T09:11:00Z">
              <w:rPr>
                <w:rFonts w:ascii="Calibri" w:eastAsia="Calibri" w:hAnsi="Calibri" w:cs="Calibri"/>
                <w:spacing w:val="-3"/>
              </w:rPr>
            </w:rPrChange>
          </w:rPr>
          <w:delText>has</w:delText>
        </w:r>
        <w:r w:rsidRPr="009E3C77" w:rsidDel="00B362DC">
          <w:rPr>
            <w:rFonts w:ascii="Calibri" w:eastAsia="Calibri" w:hAnsi="Calibri" w:cs="Calibri"/>
            <w:b/>
            <w:bCs/>
            <w:color w:val="00558C"/>
            <w:spacing w:val="-3"/>
            <w:sz w:val="28"/>
            <w:szCs w:val="28"/>
            <w:rPrChange w:id="1820" w:author="Alan Grant" w:date="2025-04-01T09:11:00Z">
              <w:rPr>
                <w:rFonts w:ascii="Calibri" w:eastAsia="Calibri" w:hAnsi="Calibri" w:cs="Calibri"/>
                <w:spacing w:val="18"/>
                <w:w w:val="101"/>
              </w:rPr>
            </w:rPrChange>
          </w:rPr>
          <w:delText xml:space="preserve"> </w:delText>
        </w:r>
        <w:r w:rsidRPr="009E3C77" w:rsidDel="00B362DC">
          <w:rPr>
            <w:rFonts w:ascii="Calibri" w:eastAsia="Calibri" w:hAnsi="Calibri" w:cs="Calibri"/>
            <w:b/>
            <w:bCs/>
            <w:color w:val="00558C"/>
            <w:spacing w:val="-3"/>
            <w:sz w:val="28"/>
            <w:szCs w:val="28"/>
            <w:rPrChange w:id="1821" w:author="Alan Grant" w:date="2025-04-01T09:11:00Z">
              <w:rPr>
                <w:rFonts w:ascii="Calibri" w:eastAsia="Calibri" w:hAnsi="Calibri" w:cs="Calibri"/>
                <w:spacing w:val="-3"/>
              </w:rPr>
            </w:rPrChange>
          </w:rPr>
          <w:delText>two</w:delText>
        </w:r>
        <w:r w:rsidRPr="009E3C77" w:rsidDel="00B362DC">
          <w:rPr>
            <w:rFonts w:ascii="Calibri" w:eastAsia="Calibri" w:hAnsi="Calibri" w:cs="Calibri"/>
            <w:b/>
            <w:bCs/>
            <w:color w:val="00558C"/>
            <w:spacing w:val="-3"/>
            <w:sz w:val="28"/>
            <w:szCs w:val="28"/>
            <w:rPrChange w:id="1822" w:author="Alan Grant" w:date="2025-04-01T09:11:00Z">
              <w:rPr>
                <w:rFonts w:ascii="Calibri" w:eastAsia="Calibri" w:hAnsi="Calibri" w:cs="Calibri"/>
                <w:spacing w:val="30"/>
                <w:w w:val="101"/>
              </w:rPr>
            </w:rPrChange>
          </w:rPr>
          <w:delText xml:space="preserve"> </w:delText>
        </w:r>
        <w:r w:rsidRPr="009E3C77" w:rsidDel="00B362DC">
          <w:rPr>
            <w:rFonts w:ascii="Calibri" w:eastAsia="Calibri" w:hAnsi="Calibri" w:cs="Calibri"/>
            <w:b/>
            <w:bCs/>
            <w:color w:val="00558C"/>
            <w:spacing w:val="-3"/>
            <w:sz w:val="28"/>
            <w:szCs w:val="28"/>
            <w:rPrChange w:id="1823" w:author="Alan Grant" w:date="2025-04-01T09:11:00Z">
              <w:rPr>
                <w:rFonts w:ascii="Calibri" w:eastAsia="Calibri" w:hAnsi="Calibri" w:cs="Calibri"/>
                <w:spacing w:val="-3"/>
              </w:rPr>
            </w:rPrChange>
          </w:rPr>
          <w:delText>major</w:delText>
        </w:r>
        <w:r w:rsidRPr="009E3C77" w:rsidDel="00B362DC">
          <w:rPr>
            <w:rFonts w:ascii="Calibri" w:eastAsia="Calibri" w:hAnsi="Calibri" w:cs="Calibri"/>
            <w:b/>
            <w:bCs/>
            <w:color w:val="00558C"/>
            <w:spacing w:val="-3"/>
            <w:sz w:val="28"/>
            <w:szCs w:val="28"/>
            <w:rPrChange w:id="1824"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825" w:author="Alan Grant" w:date="2025-04-01T09:11:00Z">
              <w:rPr>
                <w:rFonts w:ascii="Calibri" w:eastAsia="Calibri" w:hAnsi="Calibri" w:cs="Calibri"/>
                <w:spacing w:val="-1"/>
              </w:rPr>
            </w:rPrChange>
          </w:rPr>
          <w:delText>drawbacks: first, it may be dependent o</w:delText>
        </w:r>
        <w:r w:rsidRPr="009E3C77" w:rsidDel="00B362DC">
          <w:rPr>
            <w:rFonts w:ascii="Calibri" w:eastAsia="Calibri" w:hAnsi="Calibri" w:cs="Calibri"/>
            <w:b/>
            <w:bCs/>
            <w:color w:val="00558C"/>
            <w:spacing w:val="-3"/>
            <w:sz w:val="28"/>
            <w:szCs w:val="28"/>
            <w:rPrChange w:id="1826" w:author="Alan Grant" w:date="2025-04-01T09:11:00Z">
              <w:rPr>
                <w:rFonts w:ascii="Calibri" w:eastAsia="Calibri" w:hAnsi="Calibri" w:cs="Calibri"/>
                <w:spacing w:val="-2"/>
              </w:rPr>
            </w:rPrChange>
          </w:rPr>
          <w:delText>n GPS and therefore does not provide redundancy of position-fixing; second,</w:delText>
        </w:r>
        <w:r w:rsidRPr="009E3C77" w:rsidDel="00B362DC">
          <w:rPr>
            <w:rFonts w:ascii="Calibri" w:eastAsia="Calibri" w:hAnsi="Calibri" w:cs="Calibri"/>
            <w:b/>
            <w:bCs/>
            <w:color w:val="00558C"/>
            <w:spacing w:val="-3"/>
            <w:sz w:val="28"/>
            <w:szCs w:val="28"/>
            <w:rPrChange w:id="1827" w:author="Alan Grant" w:date="2025-04-01T09:11:00Z">
              <w:rPr>
                <w:rFonts w:ascii="Calibri" w:eastAsia="Calibri" w:hAnsi="Calibri" w:cs="Calibri"/>
              </w:rPr>
            </w:rPrChange>
          </w:rPr>
          <w:delText xml:space="preserve"> </w:delText>
        </w:r>
        <w:r w:rsidRPr="009E3C77" w:rsidDel="00B362DC">
          <w:rPr>
            <w:rFonts w:ascii="Calibri" w:eastAsia="Calibri" w:hAnsi="Calibri" w:cs="Calibri"/>
            <w:b/>
            <w:bCs/>
            <w:color w:val="00558C"/>
            <w:spacing w:val="-3"/>
            <w:sz w:val="28"/>
            <w:szCs w:val="28"/>
            <w:rPrChange w:id="1828" w:author="Alan Grant" w:date="2025-04-01T09:11:00Z">
              <w:rPr>
                <w:rFonts w:ascii="Calibri" w:eastAsia="Calibri" w:hAnsi="Calibri" w:cs="Calibri"/>
                <w:spacing w:val="-2"/>
              </w:rPr>
            </w:rPrChange>
          </w:rPr>
          <w:delText>a</w:delText>
        </w:r>
        <w:r w:rsidRPr="009E3C77" w:rsidDel="00B362DC">
          <w:rPr>
            <w:rFonts w:ascii="Calibri" w:eastAsia="Calibri" w:hAnsi="Calibri" w:cs="Calibri"/>
            <w:b/>
            <w:bCs/>
            <w:color w:val="00558C"/>
            <w:spacing w:val="-3"/>
            <w:sz w:val="28"/>
            <w:szCs w:val="28"/>
            <w:rPrChange w:id="1829" w:author="Alan Grant" w:date="2025-04-01T09:11:00Z">
              <w:rPr>
                <w:rFonts w:ascii="Calibri" w:eastAsia="Calibri" w:hAnsi="Calibri" w:cs="Calibri"/>
                <w:spacing w:val="42"/>
              </w:rPr>
            </w:rPrChange>
          </w:rPr>
          <w:delText xml:space="preserve"> </w:delText>
        </w:r>
        <w:r w:rsidRPr="009E3C77" w:rsidDel="00B362DC">
          <w:rPr>
            <w:rFonts w:ascii="Calibri" w:eastAsia="Calibri" w:hAnsi="Calibri" w:cs="Calibri"/>
            <w:b/>
            <w:bCs/>
            <w:color w:val="00558C"/>
            <w:spacing w:val="-3"/>
            <w:sz w:val="28"/>
            <w:szCs w:val="28"/>
            <w:rPrChange w:id="1830" w:author="Alan Grant" w:date="2025-04-01T09:11:00Z">
              <w:rPr>
                <w:rFonts w:ascii="Calibri" w:eastAsia="Calibri" w:hAnsi="Calibri" w:cs="Calibri"/>
                <w:spacing w:val="-2"/>
              </w:rPr>
            </w:rPrChange>
          </w:rPr>
          <w:delText>limited</w:delText>
        </w:r>
        <w:r w:rsidRPr="009E3C77" w:rsidDel="00B362DC">
          <w:rPr>
            <w:rFonts w:ascii="Calibri" w:eastAsia="Calibri" w:hAnsi="Calibri" w:cs="Calibri"/>
            <w:b/>
            <w:bCs/>
            <w:color w:val="00558C"/>
            <w:spacing w:val="-3"/>
            <w:sz w:val="28"/>
            <w:szCs w:val="28"/>
            <w:rPrChange w:id="1831" w:author="Alan Grant" w:date="2025-04-01T09:11:00Z">
              <w:rPr>
                <w:rFonts w:ascii="Calibri" w:eastAsia="Calibri" w:hAnsi="Calibri" w:cs="Calibri"/>
                <w:spacing w:val="33"/>
              </w:rPr>
            </w:rPrChange>
          </w:rPr>
          <w:delText xml:space="preserve"> </w:delText>
        </w:r>
        <w:r w:rsidRPr="009E3C77" w:rsidDel="00B362DC">
          <w:rPr>
            <w:rFonts w:ascii="Calibri" w:eastAsia="Calibri" w:hAnsi="Calibri" w:cs="Calibri"/>
            <w:b/>
            <w:bCs/>
            <w:color w:val="00558C"/>
            <w:spacing w:val="-3"/>
            <w:sz w:val="28"/>
            <w:szCs w:val="28"/>
            <w:rPrChange w:id="1832" w:author="Alan Grant" w:date="2025-04-01T09:11:00Z">
              <w:rPr>
                <w:rFonts w:ascii="Calibri" w:eastAsia="Calibri" w:hAnsi="Calibri" w:cs="Calibri"/>
                <w:spacing w:val="-2"/>
              </w:rPr>
            </w:rPrChange>
          </w:rPr>
          <w:delText>number</w:delText>
        </w:r>
        <w:r w:rsidRPr="009E3C77" w:rsidDel="00B362DC">
          <w:rPr>
            <w:rFonts w:ascii="Calibri" w:eastAsia="Calibri" w:hAnsi="Calibri" w:cs="Calibri"/>
            <w:b/>
            <w:bCs/>
            <w:color w:val="00558C"/>
            <w:spacing w:val="-3"/>
            <w:sz w:val="28"/>
            <w:szCs w:val="28"/>
            <w:rPrChange w:id="1833" w:author="Alan Grant" w:date="2025-04-01T09:11:00Z">
              <w:rPr>
                <w:rFonts w:ascii="Calibri" w:eastAsia="Calibri" w:hAnsi="Calibri" w:cs="Calibri"/>
                <w:spacing w:val="24"/>
                <w:w w:val="101"/>
              </w:rPr>
            </w:rPrChange>
          </w:rPr>
          <w:delText xml:space="preserve"> </w:delText>
        </w:r>
        <w:r w:rsidRPr="009E3C77" w:rsidDel="00B362DC">
          <w:rPr>
            <w:rFonts w:ascii="Calibri" w:eastAsia="Calibri" w:hAnsi="Calibri" w:cs="Calibri"/>
            <w:b/>
            <w:bCs/>
            <w:color w:val="00558C"/>
            <w:spacing w:val="-3"/>
            <w:sz w:val="28"/>
            <w:szCs w:val="28"/>
            <w:rPrChange w:id="1834" w:author="Alan Grant" w:date="2025-04-01T09:11:00Z">
              <w:rPr>
                <w:rFonts w:ascii="Calibri" w:eastAsia="Calibri" w:hAnsi="Calibri" w:cs="Calibri"/>
                <w:spacing w:val="-2"/>
              </w:rPr>
            </w:rPrChange>
          </w:rPr>
          <w:delText>of</w:delText>
        </w:r>
        <w:r w:rsidRPr="009E3C77" w:rsidDel="00B362DC">
          <w:rPr>
            <w:rFonts w:ascii="Calibri" w:eastAsia="Calibri" w:hAnsi="Calibri" w:cs="Calibri"/>
            <w:b/>
            <w:bCs/>
            <w:color w:val="00558C"/>
            <w:spacing w:val="-3"/>
            <w:sz w:val="28"/>
            <w:szCs w:val="28"/>
            <w:rPrChange w:id="1835" w:author="Alan Grant" w:date="2025-04-01T09:11:00Z">
              <w:rPr>
                <w:rFonts w:ascii="Calibri" w:eastAsia="Calibri" w:hAnsi="Calibri" w:cs="Calibri"/>
                <w:spacing w:val="16"/>
                <w:w w:val="101"/>
              </w:rPr>
            </w:rPrChange>
          </w:rPr>
          <w:delText xml:space="preserve"> </w:delText>
        </w:r>
        <w:r w:rsidRPr="009E3C77" w:rsidDel="00B362DC">
          <w:rPr>
            <w:rFonts w:ascii="Calibri" w:eastAsia="Calibri" w:hAnsi="Calibri" w:cs="Calibri"/>
            <w:b/>
            <w:bCs/>
            <w:color w:val="00558C"/>
            <w:spacing w:val="-3"/>
            <w:sz w:val="28"/>
            <w:szCs w:val="28"/>
            <w:rPrChange w:id="1836" w:author="Alan Grant" w:date="2025-04-01T09:11:00Z">
              <w:rPr>
                <w:rFonts w:ascii="Calibri" w:eastAsia="Calibri" w:hAnsi="Calibri" w:cs="Calibri"/>
                <w:spacing w:val="-2"/>
              </w:rPr>
            </w:rPrChange>
          </w:rPr>
          <w:delText>vessels</w:delText>
        </w:r>
        <w:r w:rsidRPr="009E3C77" w:rsidDel="00B362DC">
          <w:rPr>
            <w:rFonts w:ascii="Calibri" w:eastAsia="Calibri" w:hAnsi="Calibri" w:cs="Calibri"/>
            <w:b/>
            <w:bCs/>
            <w:color w:val="00558C"/>
            <w:spacing w:val="-3"/>
            <w:sz w:val="28"/>
            <w:szCs w:val="28"/>
            <w:rPrChange w:id="1837" w:author="Alan Grant" w:date="2025-04-01T09:11:00Z">
              <w:rPr>
                <w:rFonts w:ascii="Calibri" w:eastAsia="Calibri" w:hAnsi="Calibri" w:cs="Calibri"/>
                <w:spacing w:val="34"/>
              </w:rPr>
            </w:rPrChange>
          </w:rPr>
          <w:delText xml:space="preserve"> </w:delText>
        </w:r>
        <w:r w:rsidRPr="009E3C77" w:rsidDel="00B362DC">
          <w:rPr>
            <w:rFonts w:ascii="Calibri" w:eastAsia="Calibri" w:hAnsi="Calibri" w:cs="Calibri"/>
            <w:b/>
            <w:bCs/>
            <w:color w:val="00558C"/>
            <w:spacing w:val="-3"/>
            <w:sz w:val="28"/>
            <w:szCs w:val="28"/>
            <w:rPrChange w:id="1838" w:author="Alan Grant" w:date="2025-04-01T09:11:00Z">
              <w:rPr>
                <w:rFonts w:ascii="Calibri" w:eastAsia="Calibri" w:hAnsi="Calibri" w:cs="Calibri"/>
                <w:spacing w:val="-2"/>
              </w:rPr>
            </w:rPrChange>
          </w:rPr>
          <w:delText>have</w:delText>
        </w:r>
        <w:r w:rsidRPr="009E3C77" w:rsidDel="00B362DC">
          <w:rPr>
            <w:rFonts w:ascii="Calibri" w:eastAsia="Calibri" w:hAnsi="Calibri" w:cs="Calibri"/>
            <w:b/>
            <w:bCs/>
            <w:color w:val="00558C"/>
            <w:spacing w:val="-3"/>
            <w:sz w:val="28"/>
            <w:szCs w:val="28"/>
            <w:rPrChange w:id="1839" w:author="Alan Grant" w:date="2025-04-01T09:11:00Z">
              <w:rPr>
                <w:rFonts w:ascii="Calibri" w:eastAsia="Calibri" w:hAnsi="Calibri" w:cs="Calibri"/>
                <w:spacing w:val="25"/>
              </w:rPr>
            </w:rPrChange>
          </w:rPr>
          <w:delText xml:space="preserve"> </w:delText>
        </w:r>
        <w:r w:rsidRPr="009E3C77" w:rsidDel="00B362DC">
          <w:rPr>
            <w:rFonts w:ascii="Calibri" w:eastAsia="Calibri" w:hAnsi="Calibri" w:cs="Calibri"/>
            <w:b/>
            <w:bCs/>
            <w:color w:val="00558C"/>
            <w:spacing w:val="-3"/>
            <w:sz w:val="28"/>
            <w:szCs w:val="28"/>
            <w:rPrChange w:id="1840" w:author="Alan Grant" w:date="2025-04-01T09:11:00Z">
              <w:rPr>
                <w:rFonts w:ascii="Calibri" w:eastAsia="Calibri" w:hAnsi="Calibri" w:cs="Calibri"/>
                <w:spacing w:val="-2"/>
              </w:rPr>
            </w:rPrChange>
          </w:rPr>
          <w:delText>onboard</w:delText>
        </w:r>
        <w:r w:rsidRPr="009E3C77" w:rsidDel="00B362DC">
          <w:rPr>
            <w:rFonts w:ascii="Calibri" w:eastAsia="Calibri" w:hAnsi="Calibri" w:cs="Calibri"/>
            <w:b/>
            <w:bCs/>
            <w:color w:val="00558C"/>
            <w:spacing w:val="-3"/>
            <w:sz w:val="28"/>
            <w:szCs w:val="28"/>
            <w:rPrChange w:id="1841" w:author="Alan Grant" w:date="2025-04-01T09:11:00Z">
              <w:rPr>
                <w:rFonts w:ascii="Calibri" w:eastAsia="Calibri" w:hAnsi="Calibri" w:cs="Calibri"/>
                <w:spacing w:val="26"/>
                <w:w w:val="102"/>
              </w:rPr>
            </w:rPrChange>
          </w:rPr>
          <w:delText xml:space="preserve"> </w:delText>
        </w:r>
        <w:r w:rsidRPr="009E3C77" w:rsidDel="00B362DC">
          <w:rPr>
            <w:rFonts w:ascii="Calibri" w:eastAsia="Calibri" w:hAnsi="Calibri" w:cs="Calibri"/>
            <w:b/>
            <w:bCs/>
            <w:color w:val="00558C"/>
            <w:spacing w:val="-3"/>
            <w:sz w:val="28"/>
            <w:szCs w:val="28"/>
            <w:rPrChange w:id="1842" w:author="Alan Grant" w:date="2025-04-01T09:11:00Z">
              <w:rPr>
                <w:rFonts w:ascii="Calibri" w:eastAsia="Calibri" w:hAnsi="Calibri" w:cs="Calibri"/>
                <w:spacing w:val="-2"/>
              </w:rPr>
            </w:rPrChange>
          </w:rPr>
          <w:delText>equipment</w:delText>
        </w:r>
        <w:r w:rsidRPr="009E3C77" w:rsidDel="00B362DC">
          <w:rPr>
            <w:rFonts w:ascii="Calibri" w:eastAsia="Calibri" w:hAnsi="Calibri" w:cs="Calibri"/>
            <w:b/>
            <w:bCs/>
            <w:color w:val="00558C"/>
            <w:spacing w:val="-3"/>
            <w:sz w:val="28"/>
            <w:szCs w:val="28"/>
            <w:rPrChange w:id="1843" w:author="Alan Grant" w:date="2025-04-01T09:11:00Z">
              <w:rPr>
                <w:rFonts w:ascii="Calibri" w:eastAsia="Calibri" w:hAnsi="Calibri" w:cs="Calibri"/>
                <w:spacing w:val="21"/>
              </w:rPr>
            </w:rPrChange>
          </w:rPr>
          <w:delText xml:space="preserve"> </w:delText>
        </w:r>
        <w:r w:rsidRPr="009E3C77" w:rsidDel="00B362DC">
          <w:rPr>
            <w:rFonts w:ascii="Calibri" w:eastAsia="Calibri" w:hAnsi="Calibri" w:cs="Calibri"/>
            <w:b/>
            <w:bCs/>
            <w:color w:val="00558C"/>
            <w:spacing w:val="-3"/>
            <w:sz w:val="28"/>
            <w:szCs w:val="28"/>
            <w:rPrChange w:id="1844" w:author="Alan Grant" w:date="2025-04-01T09:11:00Z">
              <w:rPr>
                <w:rFonts w:ascii="Calibri" w:eastAsia="Calibri" w:hAnsi="Calibri" w:cs="Calibri"/>
                <w:spacing w:val="-2"/>
              </w:rPr>
            </w:rPrChange>
          </w:rPr>
          <w:delText>that</w:delText>
        </w:r>
        <w:r w:rsidRPr="009E3C77" w:rsidDel="00B362DC">
          <w:rPr>
            <w:rFonts w:ascii="Calibri" w:eastAsia="Calibri" w:hAnsi="Calibri" w:cs="Calibri"/>
            <w:b/>
            <w:bCs/>
            <w:color w:val="00558C"/>
            <w:spacing w:val="-3"/>
            <w:sz w:val="28"/>
            <w:szCs w:val="28"/>
            <w:rPrChange w:id="1845" w:author="Alan Grant" w:date="2025-04-01T09:11:00Z">
              <w:rPr>
                <w:rFonts w:ascii="Calibri" w:eastAsia="Calibri" w:hAnsi="Calibri" w:cs="Calibri"/>
                <w:spacing w:val="25"/>
                <w:w w:val="101"/>
              </w:rPr>
            </w:rPrChange>
          </w:rPr>
          <w:delText xml:space="preserve"> </w:delText>
        </w:r>
        <w:r w:rsidRPr="009E3C77" w:rsidDel="00B362DC">
          <w:rPr>
            <w:rFonts w:ascii="Calibri" w:eastAsia="Calibri" w:hAnsi="Calibri" w:cs="Calibri"/>
            <w:b/>
            <w:bCs/>
            <w:color w:val="00558C"/>
            <w:spacing w:val="-3"/>
            <w:sz w:val="28"/>
            <w:szCs w:val="28"/>
            <w:rPrChange w:id="1846" w:author="Alan Grant" w:date="2025-04-01T09:11:00Z">
              <w:rPr>
                <w:rFonts w:ascii="Calibri" w:eastAsia="Calibri" w:hAnsi="Calibri" w:cs="Calibri"/>
                <w:spacing w:val="-2"/>
              </w:rPr>
            </w:rPrChange>
          </w:rPr>
          <w:delText>can</w:delText>
        </w:r>
        <w:r w:rsidRPr="009E3C77" w:rsidDel="00B362DC">
          <w:rPr>
            <w:rFonts w:ascii="Calibri" w:eastAsia="Calibri" w:hAnsi="Calibri" w:cs="Calibri"/>
            <w:b/>
            <w:bCs/>
            <w:color w:val="00558C"/>
            <w:spacing w:val="-3"/>
            <w:sz w:val="28"/>
            <w:szCs w:val="28"/>
            <w:rPrChange w:id="1847" w:author="Alan Grant" w:date="2025-04-01T09:11:00Z">
              <w:rPr>
                <w:rFonts w:ascii="Calibri" w:eastAsia="Calibri" w:hAnsi="Calibri" w:cs="Calibri"/>
                <w:spacing w:val="27"/>
              </w:rPr>
            </w:rPrChange>
          </w:rPr>
          <w:delText xml:space="preserve"> </w:delText>
        </w:r>
        <w:r w:rsidRPr="009E3C77" w:rsidDel="00B362DC">
          <w:rPr>
            <w:rFonts w:ascii="Calibri" w:eastAsia="Calibri" w:hAnsi="Calibri" w:cs="Calibri"/>
            <w:b/>
            <w:bCs/>
            <w:color w:val="00558C"/>
            <w:spacing w:val="-3"/>
            <w:sz w:val="28"/>
            <w:szCs w:val="28"/>
            <w:rPrChange w:id="1848" w:author="Alan Grant" w:date="2025-04-01T09:11:00Z">
              <w:rPr>
                <w:rFonts w:ascii="Calibri" w:eastAsia="Calibri" w:hAnsi="Calibri" w:cs="Calibri"/>
                <w:spacing w:val="-2"/>
              </w:rPr>
            </w:rPrChange>
          </w:rPr>
          <w:delText>display</w:delText>
        </w:r>
        <w:r w:rsidRPr="009E3C77" w:rsidDel="00B362DC">
          <w:rPr>
            <w:rFonts w:ascii="Calibri" w:eastAsia="Calibri" w:hAnsi="Calibri" w:cs="Calibri"/>
            <w:b/>
            <w:bCs/>
            <w:color w:val="00558C"/>
            <w:spacing w:val="-3"/>
            <w:sz w:val="28"/>
            <w:szCs w:val="28"/>
            <w:rPrChange w:id="1849" w:author="Alan Grant" w:date="2025-04-01T09:11:00Z">
              <w:rPr>
                <w:rFonts w:ascii="Calibri" w:eastAsia="Calibri" w:hAnsi="Calibri" w:cs="Calibri"/>
                <w:spacing w:val="19"/>
                <w:w w:val="101"/>
              </w:rPr>
            </w:rPrChange>
          </w:rPr>
          <w:delText xml:space="preserve"> </w:delText>
        </w:r>
        <w:r w:rsidRPr="009E3C77" w:rsidDel="00B362DC">
          <w:rPr>
            <w:rFonts w:ascii="Calibri" w:eastAsia="Calibri" w:hAnsi="Calibri" w:cs="Calibri"/>
            <w:b/>
            <w:bCs/>
            <w:color w:val="00558C"/>
            <w:spacing w:val="-3"/>
            <w:sz w:val="28"/>
            <w:szCs w:val="28"/>
            <w:rPrChange w:id="1850" w:author="Alan Grant" w:date="2025-04-01T09:11:00Z">
              <w:rPr>
                <w:rFonts w:ascii="Calibri" w:eastAsia="Calibri" w:hAnsi="Calibri" w:cs="Calibri"/>
                <w:spacing w:val="-2"/>
              </w:rPr>
            </w:rPrChange>
          </w:rPr>
          <w:delText>AIS</w:delText>
        </w:r>
        <w:r w:rsidRPr="009E3C77" w:rsidDel="00B362DC">
          <w:rPr>
            <w:rFonts w:ascii="Calibri" w:eastAsia="Calibri" w:hAnsi="Calibri" w:cs="Calibri"/>
            <w:b/>
            <w:bCs/>
            <w:color w:val="00558C"/>
            <w:spacing w:val="-3"/>
            <w:sz w:val="28"/>
            <w:szCs w:val="28"/>
            <w:rPrChange w:id="1851" w:author="Alan Grant" w:date="2025-04-01T09:11:00Z">
              <w:rPr>
                <w:rFonts w:ascii="Calibri" w:eastAsia="Calibri" w:hAnsi="Calibri" w:cs="Calibri"/>
                <w:spacing w:val="20"/>
                <w:w w:val="101"/>
              </w:rPr>
            </w:rPrChange>
          </w:rPr>
          <w:delText xml:space="preserve"> </w:delText>
        </w:r>
        <w:r w:rsidRPr="009E3C77" w:rsidDel="00B362DC">
          <w:rPr>
            <w:rFonts w:ascii="Calibri" w:eastAsia="Calibri" w:hAnsi="Calibri" w:cs="Calibri"/>
            <w:b/>
            <w:bCs/>
            <w:color w:val="00558C"/>
            <w:spacing w:val="-3"/>
            <w:sz w:val="28"/>
            <w:szCs w:val="28"/>
            <w:rPrChange w:id="1852" w:author="Alan Grant" w:date="2025-04-01T09:11:00Z">
              <w:rPr>
                <w:rFonts w:ascii="Calibri" w:eastAsia="Calibri" w:hAnsi="Calibri" w:cs="Calibri"/>
                <w:spacing w:val="-2"/>
              </w:rPr>
            </w:rPrChange>
          </w:rPr>
          <w:delText>AtoN.   Until</w:delText>
        </w:r>
        <w:r w:rsidRPr="009E3C77" w:rsidDel="00B362DC">
          <w:rPr>
            <w:rFonts w:ascii="Calibri" w:eastAsia="Calibri" w:hAnsi="Calibri" w:cs="Calibri"/>
            <w:b/>
            <w:bCs/>
            <w:color w:val="00558C"/>
            <w:spacing w:val="-3"/>
            <w:sz w:val="28"/>
            <w:szCs w:val="28"/>
            <w:rPrChange w:id="1853" w:author="Alan Grant" w:date="2025-04-01T09:11:00Z">
              <w:rPr>
                <w:rFonts w:ascii="Calibri" w:eastAsia="Calibri" w:hAnsi="Calibri" w:cs="Calibri"/>
                <w:spacing w:val="33"/>
                <w:w w:val="101"/>
              </w:rPr>
            </w:rPrChange>
          </w:rPr>
          <w:delText xml:space="preserve"> </w:delText>
        </w:r>
        <w:r w:rsidRPr="009E3C77" w:rsidDel="00B362DC">
          <w:rPr>
            <w:rFonts w:ascii="Calibri" w:eastAsia="Calibri" w:hAnsi="Calibri" w:cs="Calibri"/>
            <w:b/>
            <w:bCs/>
            <w:color w:val="00558C"/>
            <w:spacing w:val="-3"/>
            <w:sz w:val="28"/>
            <w:szCs w:val="28"/>
            <w:rPrChange w:id="1854" w:author="Alan Grant" w:date="2025-04-01T09:11:00Z">
              <w:rPr>
                <w:rFonts w:ascii="Calibri" w:eastAsia="Calibri" w:hAnsi="Calibri" w:cs="Calibri"/>
                <w:spacing w:val="-2"/>
              </w:rPr>
            </w:rPrChange>
          </w:rPr>
          <w:delText>both</w:delText>
        </w:r>
        <w:r w:rsidRPr="009E3C77" w:rsidDel="00B362DC">
          <w:rPr>
            <w:rFonts w:ascii="Calibri" w:eastAsia="Calibri" w:hAnsi="Calibri" w:cs="Calibri"/>
            <w:b/>
            <w:bCs/>
            <w:color w:val="00558C"/>
            <w:spacing w:val="-3"/>
            <w:sz w:val="28"/>
            <w:szCs w:val="28"/>
            <w:rPrChange w:id="1855" w:author="Alan Grant" w:date="2025-04-01T09:11:00Z">
              <w:rPr>
                <w:rFonts w:ascii="Calibri" w:eastAsia="Calibri" w:hAnsi="Calibri" w:cs="Calibri"/>
                <w:spacing w:val="20"/>
                <w:w w:val="101"/>
              </w:rPr>
            </w:rPrChange>
          </w:rPr>
          <w:delText xml:space="preserve"> </w:delText>
        </w:r>
        <w:r w:rsidRPr="009E3C77" w:rsidDel="00B362DC">
          <w:rPr>
            <w:rFonts w:ascii="Calibri" w:eastAsia="Calibri" w:hAnsi="Calibri" w:cs="Calibri"/>
            <w:b/>
            <w:bCs/>
            <w:color w:val="00558C"/>
            <w:spacing w:val="-3"/>
            <w:sz w:val="28"/>
            <w:szCs w:val="28"/>
            <w:rPrChange w:id="1856" w:author="Alan Grant" w:date="2025-04-01T09:11:00Z">
              <w:rPr>
                <w:rFonts w:ascii="Calibri" w:eastAsia="Calibri" w:hAnsi="Calibri" w:cs="Calibri"/>
                <w:spacing w:val="-2"/>
              </w:rPr>
            </w:rPrChange>
          </w:rPr>
          <w:delText>these</w:delText>
        </w:r>
        <w:r w:rsidRPr="009E3C77" w:rsidDel="00B362DC">
          <w:rPr>
            <w:rFonts w:ascii="Calibri" w:eastAsia="Calibri" w:hAnsi="Calibri" w:cs="Calibri"/>
            <w:b/>
            <w:bCs/>
            <w:color w:val="00558C"/>
            <w:spacing w:val="-3"/>
            <w:sz w:val="28"/>
            <w:szCs w:val="28"/>
            <w:rPrChange w:id="1857" w:author="Alan Grant" w:date="2025-04-01T09:11:00Z">
              <w:rPr>
                <w:rFonts w:ascii="Calibri" w:eastAsia="Calibri" w:hAnsi="Calibri" w:cs="Calibri"/>
                <w:spacing w:val="34"/>
                <w:w w:val="101"/>
              </w:rPr>
            </w:rPrChange>
          </w:rPr>
          <w:delText xml:space="preserve"> </w:delText>
        </w:r>
        <w:r w:rsidRPr="009E3C77" w:rsidDel="00B362DC">
          <w:rPr>
            <w:rFonts w:ascii="Calibri" w:eastAsia="Calibri" w:hAnsi="Calibri" w:cs="Calibri"/>
            <w:b/>
            <w:bCs/>
            <w:color w:val="00558C"/>
            <w:spacing w:val="-3"/>
            <w:sz w:val="28"/>
            <w:szCs w:val="28"/>
            <w:rPrChange w:id="1858" w:author="Alan Grant" w:date="2025-04-01T09:11:00Z">
              <w:rPr>
                <w:rFonts w:ascii="Calibri" w:eastAsia="Calibri" w:hAnsi="Calibri" w:cs="Calibri"/>
                <w:spacing w:val="-2"/>
              </w:rPr>
            </w:rPrChange>
          </w:rPr>
          <w:delText>problems</w:delText>
        </w:r>
        <w:r w:rsidRPr="009E3C77" w:rsidDel="00B362DC">
          <w:rPr>
            <w:rFonts w:ascii="Calibri" w:eastAsia="Calibri" w:hAnsi="Calibri" w:cs="Calibri"/>
            <w:b/>
            <w:bCs/>
            <w:color w:val="00558C"/>
            <w:spacing w:val="-3"/>
            <w:sz w:val="28"/>
            <w:szCs w:val="28"/>
            <w:rPrChange w:id="1859" w:author="Alan Grant" w:date="2025-04-01T09:11:00Z">
              <w:rPr>
                <w:rFonts w:ascii="Calibri" w:eastAsia="Calibri" w:hAnsi="Calibri" w:cs="Calibri"/>
                <w:spacing w:val="27"/>
              </w:rPr>
            </w:rPrChange>
          </w:rPr>
          <w:delText xml:space="preserve"> </w:delText>
        </w:r>
        <w:r w:rsidRPr="009E3C77" w:rsidDel="00B362DC">
          <w:rPr>
            <w:rFonts w:ascii="Calibri" w:eastAsia="Calibri" w:hAnsi="Calibri" w:cs="Calibri"/>
            <w:b/>
            <w:bCs/>
            <w:color w:val="00558C"/>
            <w:spacing w:val="-3"/>
            <w:sz w:val="28"/>
            <w:szCs w:val="28"/>
            <w:rPrChange w:id="1860" w:author="Alan Grant" w:date="2025-04-01T09:11:00Z">
              <w:rPr>
                <w:rFonts w:ascii="Calibri" w:eastAsia="Calibri" w:hAnsi="Calibri" w:cs="Calibri"/>
                <w:spacing w:val="-2"/>
              </w:rPr>
            </w:rPrChange>
          </w:rPr>
          <w:delText>are</w:delText>
        </w:r>
      </w:del>
    </w:p>
    <w:p w14:paraId="60B2E1C5" w14:textId="5FFA8A57" w:rsidR="00000000" w:rsidRDefault="00000000">
      <w:pPr>
        <w:pStyle w:val="BodyText"/>
        <w:spacing w:before="85" w:line="179" w:lineRule="auto"/>
        <w:ind w:left="48"/>
        <w:outlineLvl w:val="0"/>
        <w:rPr>
          <w:del w:id="1861" w:author="Alan Grant" w:date="2025-03-31T15:26:00Z"/>
          <w:rFonts w:ascii="Calibri" w:eastAsia="Calibri" w:hAnsi="Calibri" w:cs="Calibri"/>
          <w:b/>
          <w:bCs/>
          <w:color w:val="00558C"/>
          <w:spacing w:val="-3"/>
          <w:sz w:val="28"/>
          <w:szCs w:val="28"/>
          <w:rPrChange w:id="1862" w:author="Alan Grant" w:date="2025-04-01T09:11:00Z">
            <w:rPr>
              <w:del w:id="1863" w:author="Alan Grant" w:date="2025-03-31T15:26:00Z"/>
              <w:rFonts w:ascii="Calibri" w:eastAsia="Calibri" w:hAnsi="Calibri" w:cs="Calibri"/>
              <w:sz w:val="22"/>
            </w:rPr>
          </w:rPrChange>
        </w:rPr>
        <w:sectPr w:rsidR="00000000">
          <w:footerReference w:type="default" r:id="rId32"/>
          <w:pgSz w:w="11907" w:h="16839"/>
          <w:pgMar w:top="1139" w:right="0" w:bottom="1495" w:left="878" w:header="6" w:footer="850" w:gutter="0"/>
          <w:cols w:space="720"/>
        </w:sectPr>
        <w:pPrChange w:id="1864" w:author="Alan Grant" w:date="2025-04-01T09:11:00Z">
          <w:pPr>
            <w:spacing w:line="230" w:lineRule="auto"/>
          </w:pPr>
        </w:pPrChange>
      </w:pPr>
    </w:p>
    <w:p w14:paraId="498C2A0B" w14:textId="5A61998D" w:rsidR="00F27F90" w:rsidRPr="009E3C77" w:rsidDel="00B362DC" w:rsidRDefault="00DE6361">
      <w:pPr>
        <w:pStyle w:val="BodyText"/>
        <w:spacing w:before="85" w:line="179" w:lineRule="auto"/>
        <w:ind w:left="48"/>
        <w:outlineLvl w:val="0"/>
        <w:rPr>
          <w:del w:id="1865" w:author="Alan Grant" w:date="2025-03-31T15:27:00Z"/>
          <w:b/>
          <w:bCs/>
          <w:color w:val="00558C"/>
          <w:spacing w:val="-3"/>
          <w:sz w:val="28"/>
          <w:szCs w:val="28"/>
          <w:rPrChange w:id="1866" w:author="Alan Grant" w:date="2025-04-01T09:11:00Z">
            <w:rPr>
              <w:del w:id="1867" w:author="Alan Grant" w:date="2025-03-31T15:27:00Z"/>
            </w:rPr>
          </w:rPrChange>
        </w:rPr>
        <w:pPrChange w:id="1868" w:author="Alan Grant" w:date="2025-04-01T09:11:00Z">
          <w:pPr>
            <w:pStyle w:val="BodyText"/>
            <w:spacing w:before="7" w:line="221" w:lineRule="auto"/>
            <w:ind w:left="34" w:right="793" w:firstLine="10"/>
          </w:pPr>
        </w:pPrChange>
      </w:pPr>
      <w:del w:id="1869" w:author="Alan Grant" w:date="2025-03-31T15:26:00Z">
        <w:r w:rsidRPr="009E3C77" w:rsidDel="00B362DC">
          <w:rPr>
            <w:rFonts w:ascii="Calibri" w:eastAsia="Calibri" w:hAnsi="Calibri" w:cs="Calibri"/>
            <w:b/>
            <w:bCs/>
            <w:color w:val="00558C"/>
            <w:spacing w:val="-3"/>
            <w:sz w:val="28"/>
            <w:szCs w:val="28"/>
            <w:rPrChange w:id="1870" w:author="Alan Grant" w:date="2025-04-01T09:11:00Z">
              <w:rPr>
                <w:rFonts w:ascii="Calibri" w:eastAsia="Calibri" w:hAnsi="Calibri" w:cs="Calibri"/>
                <w:spacing w:val="-1"/>
              </w:rPr>
            </w:rPrChange>
          </w:rPr>
          <w:delText>r</w:delText>
        </w:r>
      </w:del>
      <w:del w:id="1871" w:author="刘春海" w:date="2024-07-03T20:20:00Z">
        <w:r w:rsidRPr="009E3C77">
          <w:rPr>
            <w:rFonts w:ascii="Calibri" w:eastAsia="Calibri" w:hAnsi="Calibri" w:cs="Calibri"/>
            <w:b/>
            <w:bCs/>
            <w:color w:val="00558C"/>
            <w:spacing w:val="-3"/>
            <w:sz w:val="28"/>
            <w:szCs w:val="28"/>
            <w:rPrChange w:id="1872" w:author="Alan Grant" w:date="2025-04-01T09:11:00Z">
              <w:rPr>
                <w:rFonts w:ascii="Calibri" w:eastAsia="Calibri" w:hAnsi="Calibri" w:cs="Calibri"/>
                <w:spacing w:val="-1"/>
              </w:rPr>
            </w:rPrChange>
          </w:rPr>
          <w:delText>esolved (by an alternative position sensor and</w:delText>
        </w:r>
        <w:r w:rsidRPr="009E3C77">
          <w:rPr>
            <w:rFonts w:ascii="Calibri" w:eastAsia="Calibri" w:hAnsi="Calibri" w:cs="Calibri"/>
            <w:b/>
            <w:bCs/>
            <w:color w:val="00558C"/>
            <w:spacing w:val="-3"/>
            <w:sz w:val="28"/>
            <w:szCs w:val="28"/>
            <w:rPrChange w:id="1873" w:author="Alan Grant" w:date="2025-04-01T09:11:00Z">
              <w:rPr>
                <w:rFonts w:ascii="Calibri" w:eastAsia="Calibri" w:hAnsi="Calibri" w:cs="Calibri"/>
                <w:spacing w:val="12"/>
                <w:w w:val="101"/>
              </w:rPr>
            </w:rPrChange>
          </w:rPr>
          <w:delText xml:space="preserve"> </w:delText>
        </w:r>
        <w:r w:rsidRPr="009E3C77">
          <w:rPr>
            <w:rFonts w:ascii="Calibri" w:eastAsia="Calibri" w:hAnsi="Calibri" w:cs="Calibri"/>
            <w:b/>
            <w:bCs/>
            <w:color w:val="00558C"/>
            <w:spacing w:val="-3"/>
            <w:sz w:val="28"/>
            <w:szCs w:val="28"/>
            <w:rPrChange w:id="1874" w:author="Alan Grant" w:date="2025-04-01T09:11:00Z">
              <w:rPr>
                <w:rFonts w:ascii="Calibri" w:eastAsia="Calibri" w:hAnsi="Calibri" w:cs="Calibri"/>
                <w:spacing w:val="-1"/>
              </w:rPr>
            </w:rPrChange>
          </w:rPr>
          <w:delText>by the widespread</w:delText>
        </w:r>
        <w:r w:rsidRPr="009E3C77">
          <w:rPr>
            <w:rFonts w:ascii="Calibri" w:eastAsia="Calibri" w:hAnsi="Calibri" w:cs="Calibri"/>
            <w:b/>
            <w:bCs/>
            <w:color w:val="00558C"/>
            <w:spacing w:val="-3"/>
            <w:sz w:val="28"/>
            <w:szCs w:val="28"/>
            <w:rPrChange w:id="1875" w:author="Alan Grant" w:date="2025-04-01T09:11:00Z">
              <w:rPr>
                <w:rFonts w:ascii="Calibri" w:eastAsia="Calibri" w:hAnsi="Calibri" w:cs="Calibri"/>
                <w:spacing w:val="5"/>
              </w:rPr>
            </w:rPrChange>
          </w:rPr>
          <w:delText xml:space="preserve"> </w:delText>
        </w:r>
        <w:r w:rsidRPr="009E3C77">
          <w:rPr>
            <w:rFonts w:ascii="Calibri" w:eastAsia="Calibri" w:hAnsi="Calibri" w:cs="Calibri"/>
            <w:b/>
            <w:bCs/>
            <w:color w:val="00558C"/>
            <w:spacing w:val="-3"/>
            <w:sz w:val="28"/>
            <w:szCs w:val="28"/>
            <w:rPrChange w:id="1876" w:author="Alan Grant" w:date="2025-04-01T09:11:00Z">
              <w:rPr>
                <w:rFonts w:ascii="Calibri" w:eastAsia="Calibri" w:hAnsi="Calibri" w:cs="Calibri"/>
                <w:spacing w:val="-1"/>
              </w:rPr>
            </w:rPrChange>
          </w:rPr>
          <w:delText>adoption</w:delText>
        </w:r>
        <w:r w:rsidRPr="009E3C77">
          <w:rPr>
            <w:rFonts w:ascii="Calibri" w:eastAsia="Calibri" w:hAnsi="Calibri" w:cs="Calibri"/>
            <w:b/>
            <w:bCs/>
            <w:color w:val="00558C"/>
            <w:spacing w:val="-3"/>
            <w:sz w:val="28"/>
            <w:szCs w:val="28"/>
            <w:rPrChange w:id="1877" w:author="Alan Grant" w:date="2025-04-01T09:11:00Z">
              <w:rPr>
                <w:rFonts w:ascii="Calibri" w:eastAsia="Calibri" w:hAnsi="Calibri" w:cs="Calibri"/>
                <w:spacing w:val="5"/>
              </w:rPr>
            </w:rPrChange>
          </w:rPr>
          <w:delText xml:space="preserve"> </w:delText>
        </w:r>
        <w:r w:rsidRPr="009E3C77">
          <w:rPr>
            <w:rFonts w:ascii="Calibri" w:eastAsia="Calibri" w:hAnsi="Calibri" w:cs="Calibri"/>
            <w:b/>
            <w:bCs/>
            <w:color w:val="00558C"/>
            <w:spacing w:val="-3"/>
            <w:sz w:val="28"/>
            <w:szCs w:val="28"/>
            <w:rPrChange w:id="1878" w:author="Alan Grant" w:date="2025-04-01T09:11:00Z">
              <w:rPr>
                <w:rFonts w:ascii="Calibri" w:eastAsia="Calibri" w:hAnsi="Calibri" w:cs="Calibri"/>
                <w:spacing w:val="-1"/>
              </w:rPr>
            </w:rPrChange>
          </w:rPr>
          <w:delText>of</w:delText>
        </w:r>
        <w:r w:rsidRPr="009E3C77">
          <w:rPr>
            <w:rFonts w:ascii="Calibri" w:eastAsia="Calibri" w:hAnsi="Calibri" w:cs="Calibri"/>
            <w:b/>
            <w:bCs/>
            <w:color w:val="00558C"/>
            <w:spacing w:val="-3"/>
            <w:sz w:val="28"/>
            <w:szCs w:val="28"/>
            <w:rPrChange w:id="1879" w:author="Alan Grant" w:date="2025-04-01T09:11:00Z">
              <w:rPr>
                <w:rFonts w:ascii="Calibri" w:eastAsia="Calibri" w:hAnsi="Calibri" w:cs="Calibri"/>
                <w:spacing w:val="7"/>
              </w:rPr>
            </w:rPrChange>
          </w:rPr>
          <w:delText xml:space="preserve"> </w:delText>
        </w:r>
        <w:r w:rsidRPr="009E3C77">
          <w:rPr>
            <w:rFonts w:ascii="Calibri" w:eastAsia="Calibri" w:hAnsi="Calibri" w:cs="Calibri"/>
            <w:b/>
            <w:bCs/>
            <w:color w:val="00558C"/>
            <w:spacing w:val="-3"/>
            <w:sz w:val="28"/>
            <w:szCs w:val="28"/>
            <w:rPrChange w:id="1880" w:author="Alan Grant" w:date="2025-04-01T09:11:00Z">
              <w:rPr>
                <w:rFonts w:ascii="Calibri" w:eastAsia="Calibri" w:hAnsi="Calibri" w:cs="Calibri"/>
                <w:spacing w:val="-1"/>
              </w:rPr>
            </w:rPrChange>
          </w:rPr>
          <w:delText>modernised</w:delText>
        </w:r>
        <w:r w:rsidRPr="009E3C77">
          <w:rPr>
            <w:rFonts w:ascii="Calibri" w:eastAsia="Calibri" w:hAnsi="Calibri" w:cs="Calibri"/>
            <w:b/>
            <w:bCs/>
            <w:color w:val="00558C"/>
            <w:spacing w:val="-3"/>
            <w:sz w:val="28"/>
            <w:szCs w:val="28"/>
            <w:rPrChange w:id="1881" w:author="Alan Grant" w:date="2025-04-01T09:11:00Z">
              <w:rPr>
                <w:rFonts w:ascii="Calibri" w:eastAsia="Calibri" w:hAnsi="Calibri" w:cs="Calibri"/>
                <w:spacing w:val="6"/>
              </w:rPr>
            </w:rPrChange>
          </w:rPr>
          <w:delText xml:space="preserve"> </w:delText>
        </w:r>
        <w:r w:rsidRPr="009E3C77">
          <w:rPr>
            <w:rFonts w:ascii="Calibri" w:eastAsia="Calibri" w:hAnsi="Calibri" w:cs="Calibri"/>
            <w:b/>
            <w:bCs/>
            <w:color w:val="00558C"/>
            <w:spacing w:val="-3"/>
            <w:sz w:val="28"/>
            <w:szCs w:val="28"/>
            <w:rPrChange w:id="1882" w:author="Alan Grant" w:date="2025-04-01T09:11:00Z">
              <w:rPr>
                <w:rFonts w:ascii="Calibri" w:eastAsia="Calibri" w:hAnsi="Calibri" w:cs="Calibri"/>
                <w:spacing w:val="-1"/>
              </w:rPr>
            </w:rPrChange>
          </w:rPr>
          <w:delText>display</w:delText>
        </w:r>
        <w:r w:rsidRPr="009E3C77">
          <w:rPr>
            <w:rFonts w:ascii="Calibri" w:eastAsia="Calibri" w:hAnsi="Calibri" w:cs="Calibri"/>
            <w:b/>
            <w:bCs/>
            <w:color w:val="00558C"/>
            <w:spacing w:val="-3"/>
            <w:sz w:val="28"/>
            <w:szCs w:val="28"/>
            <w:rPrChange w:id="1883" w:author="Alan Grant" w:date="2025-04-01T09:11:00Z">
              <w:rPr>
                <w:rFonts w:ascii="Calibri" w:eastAsia="Calibri" w:hAnsi="Calibri" w:cs="Calibri"/>
                <w:spacing w:val="6"/>
              </w:rPr>
            </w:rPrChange>
          </w:rPr>
          <w:delText xml:space="preserve"> </w:delText>
        </w:r>
        <w:r w:rsidRPr="009E3C77">
          <w:rPr>
            <w:rFonts w:ascii="Calibri" w:eastAsia="Calibri" w:hAnsi="Calibri" w:cs="Calibri"/>
            <w:b/>
            <w:bCs/>
            <w:color w:val="00558C"/>
            <w:spacing w:val="-3"/>
            <w:sz w:val="28"/>
            <w:szCs w:val="28"/>
            <w:rPrChange w:id="1884" w:author="Alan Grant" w:date="2025-04-01T09:11:00Z">
              <w:rPr>
                <w:rFonts w:ascii="Calibri" w:eastAsia="Calibri" w:hAnsi="Calibri" w:cs="Calibri"/>
                <w:spacing w:val="-1"/>
              </w:rPr>
            </w:rPrChange>
          </w:rPr>
          <w:delText>equipme</w:delText>
        </w:r>
        <w:r w:rsidRPr="009E3C77">
          <w:rPr>
            <w:rFonts w:ascii="Calibri" w:eastAsia="Calibri" w:hAnsi="Calibri" w:cs="Calibri"/>
            <w:b/>
            <w:bCs/>
            <w:color w:val="00558C"/>
            <w:spacing w:val="-3"/>
            <w:sz w:val="28"/>
            <w:szCs w:val="28"/>
            <w:rPrChange w:id="1885" w:author="Alan Grant" w:date="2025-04-01T09:11:00Z">
              <w:rPr>
                <w:rFonts w:ascii="Calibri" w:eastAsia="Calibri" w:hAnsi="Calibri" w:cs="Calibri"/>
                <w:spacing w:val="-2"/>
              </w:rPr>
            </w:rPrChange>
          </w:rPr>
          <w:delText>nt), AIS</w:delText>
        </w:r>
        <w:r w:rsidRPr="009E3C77">
          <w:rPr>
            <w:rFonts w:ascii="Calibri" w:eastAsia="Calibri" w:hAnsi="Calibri" w:cs="Calibri"/>
            <w:b/>
            <w:bCs/>
            <w:color w:val="00558C"/>
            <w:spacing w:val="-3"/>
            <w:sz w:val="28"/>
            <w:szCs w:val="28"/>
            <w:rPrChange w:id="1886" w:author="Alan Grant" w:date="2025-04-01T09:11:00Z">
              <w:rPr>
                <w:rFonts w:ascii="Calibri" w:eastAsia="Calibri" w:hAnsi="Calibri" w:cs="Calibri"/>
              </w:rPr>
            </w:rPrChange>
          </w:rPr>
          <w:delText xml:space="preserve"> </w:delText>
        </w:r>
        <w:r w:rsidRPr="009E3C77">
          <w:rPr>
            <w:rFonts w:ascii="Calibri" w:eastAsia="Calibri" w:hAnsi="Calibri" w:cs="Calibri"/>
            <w:b/>
            <w:bCs/>
            <w:color w:val="00558C"/>
            <w:spacing w:val="-3"/>
            <w:sz w:val="28"/>
            <w:szCs w:val="28"/>
            <w:rPrChange w:id="1887" w:author="Alan Grant" w:date="2025-04-01T09:11:00Z">
              <w:rPr>
                <w:rFonts w:ascii="Calibri" w:eastAsia="Calibri" w:hAnsi="Calibri" w:cs="Calibri"/>
                <w:spacing w:val="-1"/>
              </w:rPr>
            </w:rPrChange>
          </w:rPr>
          <w:delText>will</w:delText>
        </w:r>
        <w:r w:rsidRPr="009E3C77">
          <w:rPr>
            <w:rFonts w:ascii="Calibri" w:eastAsia="Calibri" w:hAnsi="Calibri" w:cs="Calibri"/>
            <w:b/>
            <w:bCs/>
            <w:color w:val="00558C"/>
            <w:spacing w:val="-3"/>
            <w:sz w:val="28"/>
            <w:szCs w:val="28"/>
            <w:rPrChange w:id="1888" w:author="Alan Grant" w:date="2025-04-01T09:11:00Z">
              <w:rPr>
                <w:rFonts w:ascii="Calibri" w:eastAsia="Calibri" w:hAnsi="Calibri" w:cs="Calibri"/>
                <w:spacing w:val="17"/>
              </w:rPr>
            </w:rPrChange>
          </w:rPr>
          <w:delText xml:space="preserve"> </w:delText>
        </w:r>
        <w:r w:rsidRPr="009E3C77">
          <w:rPr>
            <w:rFonts w:ascii="Calibri" w:eastAsia="Calibri" w:hAnsi="Calibri" w:cs="Calibri"/>
            <w:b/>
            <w:bCs/>
            <w:color w:val="00558C"/>
            <w:spacing w:val="-3"/>
            <w:sz w:val="28"/>
            <w:szCs w:val="28"/>
            <w:rPrChange w:id="1889" w:author="Alan Grant" w:date="2025-04-01T09:11:00Z">
              <w:rPr>
                <w:rFonts w:ascii="Calibri" w:eastAsia="Calibri" w:hAnsi="Calibri" w:cs="Calibri"/>
                <w:spacing w:val="-1"/>
              </w:rPr>
            </w:rPrChange>
          </w:rPr>
          <w:delText>not</w:delText>
        </w:r>
        <w:r w:rsidRPr="009E3C77">
          <w:rPr>
            <w:rFonts w:ascii="Calibri" w:eastAsia="Calibri" w:hAnsi="Calibri" w:cs="Calibri"/>
            <w:b/>
            <w:bCs/>
            <w:color w:val="00558C"/>
            <w:spacing w:val="-3"/>
            <w:sz w:val="28"/>
            <w:szCs w:val="28"/>
            <w:rPrChange w:id="1890" w:author="Alan Grant" w:date="2025-04-01T09:11:00Z">
              <w:rPr>
                <w:rFonts w:ascii="Calibri" w:eastAsia="Calibri" w:hAnsi="Calibri" w:cs="Calibri"/>
                <w:spacing w:val="15"/>
              </w:rPr>
            </w:rPrChange>
          </w:rPr>
          <w:delText xml:space="preserve"> </w:delText>
        </w:r>
        <w:r w:rsidRPr="009E3C77">
          <w:rPr>
            <w:rFonts w:ascii="Calibri" w:eastAsia="Calibri" w:hAnsi="Calibri" w:cs="Calibri"/>
            <w:b/>
            <w:bCs/>
            <w:color w:val="00558C"/>
            <w:spacing w:val="-3"/>
            <w:sz w:val="28"/>
            <w:szCs w:val="28"/>
            <w:rPrChange w:id="1891" w:author="Alan Grant" w:date="2025-04-01T09:11:00Z">
              <w:rPr>
                <w:rFonts w:ascii="Calibri" w:eastAsia="Calibri" w:hAnsi="Calibri" w:cs="Calibri"/>
                <w:spacing w:val="-1"/>
              </w:rPr>
            </w:rPrChange>
          </w:rPr>
          <w:delText>provide an adequ</w:delText>
        </w:r>
        <w:r w:rsidRPr="009E3C77">
          <w:rPr>
            <w:rFonts w:ascii="Calibri" w:eastAsia="Calibri" w:hAnsi="Calibri" w:cs="Calibri"/>
            <w:b/>
            <w:bCs/>
            <w:color w:val="00558C"/>
            <w:spacing w:val="-3"/>
            <w:sz w:val="28"/>
            <w:szCs w:val="28"/>
            <w:rPrChange w:id="1892" w:author="Alan Grant" w:date="2025-04-01T09:11:00Z">
              <w:rPr>
                <w:rFonts w:ascii="Calibri" w:eastAsia="Calibri" w:hAnsi="Calibri" w:cs="Calibri"/>
                <w:spacing w:val="-2"/>
              </w:rPr>
            </w:rPrChange>
          </w:rPr>
          <w:delText>ate</w:delText>
        </w:r>
        <w:r w:rsidRPr="009E3C77">
          <w:rPr>
            <w:rFonts w:ascii="Calibri" w:eastAsia="Calibri" w:hAnsi="Calibri" w:cs="Calibri"/>
            <w:b/>
            <w:bCs/>
            <w:color w:val="00558C"/>
            <w:spacing w:val="-3"/>
            <w:sz w:val="28"/>
            <w:szCs w:val="28"/>
            <w:rPrChange w:id="1893" w:author="Alan Grant" w:date="2025-04-01T09:11:00Z">
              <w:rPr>
                <w:rFonts w:ascii="Calibri" w:eastAsia="Calibri" w:hAnsi="Calibri" w:cs="Calibri"/>
                <w:spacing w:val="17"/>
                <w:w w:val="101"/>
              </w:rPr>
            </w:rPrChange>
          </w:rPr>
          <w:delText xml:space="preserve"> </w:delText>
        </w:r>
        <w:r w:rsidRPr="009E3C77">
          <w:rPr>
            <w:rFonts w:ascii="Calibri" w:eastAsia="Calibri" w:hAnsi="Calibri" w:cs="Calibri"/>
            <w:b/>
            <w:bCs/>
            <w:color w:val="00558C"/>
            <w:spacing w:val="-3"/>
            <w:sz w:val="28"/>
            <w:szCs w:val="28"/>
            <w:rPrChange w:id="1894" w:author="Alan Grant" w:date="2025-04-01T09:11:00Z">
              <w:rPr>
                <w:rFonts w:ascii="Calibri" w:eastAsia="Calibri" w:hAnsi="Calibri" w:cs="Calibri"/>
                <w:spacing w:val="-2"/>
              </w:rPr>
            </w:rPrChange>
          </w:rPr>
          <w:delText>replacement for</w:delText>
        </w:r>
        <w:r w:rsidRPr="009E3C77">
          <w:rPr>
            <w:rFonts w:ascii="Calibri" w:eastAsia="Calibri" w:hAnsi="Calibri" w:cs="Calibri"/>
            <w:b/>
            <w:bCs/>
            <w:color w:val="00558C"/>
            <w:spacing w:val="-3"/>
            <w:sz w:val="28"/>
            <w:szCs w:val="28"/>
            <w:rPrChange w:id="1895" w:author="Alan Grant" w:date="2025-04-01T09:11:00Z">
              <w:rPr>
                <w:rFonts w:ascii="Calibri" w:eastAsia="Calibri" w:hAnsi="Calibri" w:cs="Calibri"/>
                <w:spacing w:val="17"/>
                <w:w w:val="101"/>
              </w:rPr>
            </w:rPrChange>
          </w:rPr>
          <w:delText xml:space="preserve"> </w:delText>
        </w:r>
        <w:r w:rsidRPr="009E3C77">
          <w:rPr>
            <w:rFonts w:ascii="Calibri" w:eastAsia="Calibri" w:hAnsi="Calibri" w:cs="Calibri"/>
            <w:b/>
            <w:bCs/>
            <w:color w:val="00558C"/>
            <w:spacing w:val="-3"/>
            <w:sz w:val="28"/>
            <w:szCs w:val="28"/>
            <w:rPrChange w:id="1896" w:author="Alan Grant" w:date="2025-04-01T09:11:00Z">
              <w:rPr>
                <w:rFonts w:ascii="Calibri" w:eastAsia="Calibri" w:hAnsi="Calibri" w:cs="Calibri"/>
                <w:spacing w:val="-2"/>
              </w:rPr>
            </w:rPrChange>
          </w:rPr>
          <w:delText>Racons.</w:delText>
        </w:r>
      </w:del>
    </w:p>
    <w:p w14:paraId="2135BBEB" w14:textId="5B0F9E8D" w:rsidR="00F27F90" w:rsidRPr="00385B22" w:rsidRDefault="00DE6361">
      <w:pPr>
        <w:pStyle w:val="BodyText"/>
        <w:spacing w:before="85" w:line="179" w:lineRule="auto"/>
        <w:ind w:left="48"/>
        <w:outlineLvl w:val="0"/>
        <w:rPr>
          <w:b/>
          <w:bCs/>
          <w:color w:val="00558C"/>
          <w:spacing w:val="-1"/>
          <w:sz w:val="28"/>
          <w:szCs w:val="28"/>
          <w:rPrChange w:id="1897" w:author="Alan Grant" w:date="2025-04-01T09:11:00Z">
            <w:rPr>
              <w:sz w:val="28"/>
              <w:szCs w:val="28"/>
            </w:rPr>
          </w:rPrChange>
        </w:rPr>
        <w:pPrChange w:id="1898" w:author="Alan Grant" w:date="2025-04-01T09:11:00Z">
          <w:pPr>
            <w:pStyle w:val="BodyText"/>
            <w:spacing w:before="312" w:line="179" w:lineRule="auto"/>
            <w:ind w:left="40"/>
            <w:outlineLvl w:val="0"/>
          </w:pPr>
        </w:pPrChange>
      </w:pPr>
      <w:del w:id="1899" w:author="Alan Grant" w:date="2025-04-01T09:11:00Z">
        <w:r w:rsidRPr="009E3C77" w:rsidDel="009E3C77">
          <w:rPr>
            <w:b/>
            <w:bCs/>
            <w:noProof/>
            <w:color w:val="00558C"/>
            <w:spacing w:val="-3"/>
            <w:sz w:val="28"/>
            <w:szCs w:val="28"/>
            <w:rPrChange w:id="1900" w:author="Alan Grant" w:date="2025-04-01T09:11:00Z">
              <w:rPr>
                <w:noProof/>
              </w:rPr>
            </w:rPrChange>
          </w:rPr>
          <w:drawing>
            <wp:anchor distT="0" distB="0" distL="0" distR="0" simplePos="0" relativeHeight="251670528" behindDoc="0" locked="0" layoutInCell="1" allowOverlap="1" wp14:anchorId="5EDAF5CF" wp14:editId="1114E8BC">
              <wp:simplePos x="0" y="0"/>
              <wp:positionH relativeFrom="column">
                <wp:posOffset>0</wp:posOffset>
              </wp:positionH>
              <wp:positionV relativeFrom="paragraph">
                <wp:posOffset>429895</wp:posOffset>
              </wp:positionV>
              <wp:extent cx="937260" cy="12065"/>
              <wp:effectExtent l="0" t="0" r="0" b="0"/>
              <wp:wrapNone/>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29"/>
                      <a:stretch>
                        <a:fillRect/>
                      </a:stretch>
                    </pic:blipFill>
                    <pic:spPr>
                      <a:xfrm>
                        <a:off x="0" y="0"/>
                        <a:ext cx="937260" cy="12192"/>
                      </a:xfrm>
                      <a:prstGeom prst="rect">
                        <a:avLst/>
                      </a:prstGeom>
                    </pic:spPr>
                  </pic:pic>
                </a:graphicData>
              </a:graphic>
            </wp:anchor>
          </w:drawing>
        </w:r>
      </w:del>
      <w:bookmarkStart w:id="1901" w:name="bookmark14"/>
      <w:bookmarkStart w:id="1902" w:name="bookmark13"/>
      <w:bookmarkEnd w:id="1901"/>
      <w:bookmarkEnd w:id="1902"/>
      <w:del w:id="1903" w:author="Alan Grant" w:date="2025-03-31T15:27:00Z">
        <w:r w:rsidRPr="009E3C77" w:rsidDel="00B362DC">
          <w:rPr>
            <w:b/>
            <w:bCs/>
            <w:color w:val="00558C"/>
            <w:spacing w:val="-3"/>
            <w:sz w:val="28"/>
            <w:szCs w:val="28"/>
            <w:rPrChange w:id="1904" w:author="Alan Grant" w:date="2025-04-01T09:11:00Z">
              <w:rPr>
                <w:b/>
                <w:bCs/>
                <w:color w:val="00558C"/>
                <w:spacing w:val="-1"/>
                <w:sz w:val="28"/>
                <w:szCs w:val="28"/>
              </w:rPr>
            </w:rPrChange>
          </w:rPr>
          <w:delText>6</w:delText>
        </w:r>
      </w:del>
      <w:del w:id="1905" w:author="Alan Grant" w:date="2025-04-01T09:11:00Z">
        <w:r w:rsidRPr="009E3C77" w:rsidDel="009E3C77">
          <w:rPr>
            <w:b/>
            <w:bCs/>
            <w:color w:val="00558C"/>
            <w:spacing w:val="-3"/>
            <w:sz w:val="28"/>
            <w:szCs w:val="28"/>
            <w:rPrChange w:id="1906" w:author="Alan Grant" w:date="2025-04-01T09:11:00Z">
              <w:rPr>
                <w:b/>
                <w:bCs/>
                <w:color w:val="00558C"/>
                <w:spacing w:val="-1"/>
                <w:sz w:val="28"/>
                <w:szCs w:val="28"/>
              </w:rPr>
            </w:rPrChange>
          </w:rPr>
          <w:delText xml:space="preserve">         </w:delText>
        </w:r>
      </w:del>
      <w:ins w:id="1907" w:author="Alan Grant" w:date="2025-04-01T09:11:00Z">
        <w:r w:rsidR="009E3C77" w:rsidRPr="009E3C77">
          <w:rPr>
            <w:b/>
            <w:bCs/>
            <w:color w:val="00558C"/>
            <w:spacing w:val="-3"/>
            <w:sz w:val="28"/>
            <w:szCs w:val="28"/>
            <w:rPrChange w:id="1908" w:author="Alan Grant" w:date="2025-04-01T09:11:00Z">
              <w:rPr>
                <w:b/>
                <w:bCs/>
                <w:color w:val="00558C"/>
                <w:spacing w:val="-1"/>
                <w:sz w:val="28"/>
                <w:szCs w:val="28"/>
              </w:rPr>
            </w:rPrChange>
          </w:rPr>
          <w:t>2</w:t>
        </w:r>
      </w:ins>
      <w:ins w:id="1909" w:author="Alan Grant" w:date="2025-04-01T09:10:00Z">
        <w:r w:rsidR="00385B22" w:rsidRPr="009E3C77">
          <w:rPr>
            <w:b/>
            <w:bCs/>
            <w:color w:val="00558C"/>
            <w:spacing w:val="-3"/>
            <w:sz w:val="28"/>
            <w:szCs w:val="28"/>
            <w:rPrChange w:id="1910" w:author="Alan Grant" w:date="2025-04-01T09:11:00Z">
              <w:rPr>
                <w:b/>
                <w:bCs/>
                <w:color w:val="00558C"/>
                <w:spacing w:val="-1"/>
                <w:sz w:val="28"/>
                <w:szCs w:val="28"/>
              </w:rPr>
            </w:rPrChange>
          </w:rPr>
          <w:tab/>
        </w:r>
      </w:ins>
      <w:r w:rsidRPr="009E3C77">
        <w:rPr>
          <w:b/>
          <w:bCs/>
          <w:color w:val="00558C"/>
          <w:spacing w:val="-3"/>
          <w:sz w:val="28"/>
          <w:szCs w:val="28"/>
          <w:rPrChange w:id="1911" w:author="Alan Grant" w:date="2025-04-01T09:11:00Z">
            <w:rPr>
              <w:b/>
              <w:bCs/>
              <w:color w:val="00558C"/>
              <w:spacing w:val="-1"/>
              <w:sz w:val="28"/>
              <w:szCs w:val="28"/>
            </w:rPr>
          </w:rPrChange>
        </w:rPr>
        <w:t>THE STRATEGY</w:t>
      </w:r>
    </w:p>
    <w:p w14:paraId="3D9952E5" w14:textId="6FB5365C" w:rsidR="009E3C77" w:rsidRDefault="009E3C77">
      <w:pPr>
        <w:pStyle w:val="BodyText"/>
        <w:spacing w:before="306" w:line="221" w:lineRule="auto"/>
        <w:ind w:left="39" w:right="792" w:firstLine="8"/>
        <w:rPr>
          <w:ins w:id="1912" w:author="Alan Grant" w:date="2025-04-01T09:13:00Z"/>
          <w:spacing w:val="3"/>
        </w:rPr>
      </w:pPr>
      <w:r w:rsidRPr="00385B22">
        <w:rPr>
          <w:noProof/>
        </w:rPr>
        <w:drawing>
          <wp:anchor distT="0" distB="0" distL="0" distR="0" simplePos="0" relativeHeight="251671552" behindDoc="0" locked="0" layoutInCell="1" allowOverlap="1" wp14:anchorId="6A31224D" wp14:editId="4E78E02C">
            <wp:simplePos x="0" y="0"/>
            <wp:positionH relativeFrom="column">
              <wp:posOffset>38100</wp:posOffset>
            </wp:positionH>
            <wp:positionV relativeFrom="paragraph">
              <wp:posOffset>68580</wp:posOffset>
            </wp:positionV>
            <wp:extent cx="937260" cy="12065"/>
            <wp:effectExtent l="0" t="0" r="0" b="0"/>
            <wp:wrapNone/>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29"/>
                    <a:stretch>
                      <a:fillRect/>
                    </a:stretch>
                  </pic:blipFill>
                  <pic:spPr>
                    <a:xfrm>
                      <a:off x="0" y="0"/>
                      <a:ext cx="937260" cy="12065"/>
                    </a:xfrm>
                    <a:prstGeom prst="rect">
                      <a:avLst/>
                    </a:prstGeom>
                  </pic:spPr>
                </pic:pic>
              </a:graphicData>
            </a:graphic>
          </wp:anchor>
        </w:drawing>
      </w:r>
      <w:ins w:id="1913" w:author="Alan Grant" w:date="2025-04-01T09:12:00Z">
        <w:r>
          <w:rPr>
            <w:spacing w:val="-1"/>
          </w:rPr>
          <w:t xml:space="preserve">The need for resilient, independent </w:t>
        </w:r>
      </w:ins>
      <w:ins w:id="1914" w:author="Alan Grant" w:date="2025-04-01T09:13:00Z">
        <w:r>
          <w:rPr>
            <w:spacing w:val="-1"/>
          </w:rPr>
          <w:t>situational awareness remains and therefore</w:t>
        </w:r>
      </w:ins>
      <w:ins w:id="1915" w:author="Trevor Harris" w:date="2025-04-01T10:10:00Z">
        <w:r w:rsidR="00E766E7">
          <w:rPr>
            <w:spacing w:val="-1"/>
          </w:rPr>
          <w:t xml:space="preserve"> </w:t>
        </w:r>
      </w:ins>
      <w:ins w:id="1916" w:author="Alan Grant" w:date="2025-04-01T09:13:00Z">
        <w:del w:id="1917" w:author="Trevor Harris" w:date="2025-04-01T10:10:00Z">
          <w:r w:rsidDel="00E766E7">
            <w:rPr>
              <w:spacing w:val="-1"/>
            </w:rPr>
            <w:delText xml:space="preserve">, </w:delText>
          </w:r>
        </w:del>
        <w:r>
          <w:rPr>
            <w:spacing w:val="-1"/>
          </w:rPr>
          <w:t xml:space="preserve">IALA recommends that Member States </w:t>
        </w:r>
      </w:ins>
      <w:del w:id="1918" w:author="Alan Grant" w:date="2025-04-01T09:12:00Z">
        <w:r w:rsidR="00DE6361" w:rsidRPr="00385B22" w:rsidDel="009E3C77">
          <w:rPr>
            <w:spacing w:val="-1"/>
          </w:rPr>
          <w:delText>IALA</w:delText>
        </w:r>
      </w:del>
      <w:del w:id="1919" w:author="Alan Grant" w:date="2025-04-01T08:02:00Z">
        <w:r w:rsidR="00DE6361" w:rsidRPr="00385B22" w:rsidDel="00D25108">
          <w:rPr>
            <w:spacing w:val="-1"/>
          </w:rPr>
          <w:delText xml:space="preserve"> </w:delText>
        </w:r>
      </w:del>
      <w:del w:id="1920" w:author="Alan Grant" w:date="2025-04-01T09:12:00Z">
        <w:r w:rsidR="00DE6361" w:rsidRPr="00385B22" w:rsidDel="009E3C77">
          <w:rPr>
            <w:spacing w:val="-1"/>
          </w:rPr>
          <w:delText xml:space="preserve"> </w:delText>
        </w:r>
      </w:del>
      <w:del w:id="1921" w:author="Alan Grant" w:date="2025-04-01T09:13:00Z">
        <w:r w:rsidR="00DE6361" w:rsidRPr="00385B22" w:rsidDel="009E3C77">
          <w:rPr>
            <w:spacing w:val="-1"/>
          </w:rPr>
          <w:delText xml:space="preserve">members </w:delText>
        </w:r>
      </w:del>
      <w:del w:id="1922" w:author="Alan Grant" w:date="2025-04-01T08:03:00Z">
        <w:r w:rsidR="00DE6361" w:rsidRPr="00385B22" w:rsidDel="00D25108">
          <w:rPr>
            <w:spacing w:val="-1"/>
          </w:rPr>
          <w:delText xml:space="preserve"> </w:delText>
        </w:r>
      </w:del>
      <w:r w:rsidR="00DE6361" w:rsidRPr="00385B22">
        <w:rPr>
          <w:spacing w:val="-1"/>
        </w:rPr>
        <w:t xml:space="preserve">should </w:t>
      </w:r>
      <w:ins w:id="1923" w:author="Alan Grant" w:date="2025-04-01T09:12:00Z">
        <w:r>
          <w:rPr>
            <w:spacing w:val="-1"/>
          </w:rPr>
          <w:t xml:space="preserve">continue </w:t>
        </w:r>
      </w:ins>
      <w:del w:id="1924" w:author="Alan Grant" w:date="2025-04-01T08:03:00Z">
        <w:r w:rsidR="00DE6361" w:rsidRPr="00385B22" w:rsidDel="00D25108">
          <w:rPr>
            <w:spacing w:val="-1"/>
          </w:rPr>
          <w:delText xml:space="preserve"> present</w:delText>
        </w:r>
        <w:r w:rsidR="00DE6361" w:rsidRPr="00385B22" w:rsidDel="00D25108">
          <w:rPr>
            <w:spacing w:val="1"/>
          </w:rPr>
          <w:delText xml:space="preserve">  </w:delText>
        </w:r>
        <w:r w:rsidR="00DE6361" w:rsidRPr="00385B22" w:rsidDel="00D25108">
          <w:rPr>
            <w:spacing w:val="-1"/>
          </w:rPr>
          <w:delText>the</w:delText>
        </w:r>
        <w:r w:rsidR="00DE6361" w:rsidRPr="00385B22" w:rsidDel="00D25108">
          <w:rPr>
            <w:spacing w:val="4"/>
          </w:rPr>
          <w:delText xml:space="preserve">  </w:delText>
        </w:r>
        <w:r w:rsidR="00DE6361" w:rsidRPr="00385B22" w:rsidDel="00D25108">
          <w:rPr>
            <w:spacing w:val="-1"/>
          </w:rPr>
          <w:delText>case</w:delText>
        </w:r>
        <w:r w:rsidR="00DE6361" w:rsidRPr="00385B22" w:rsidDel="00D25108">
          <w:rPr>
            <w:spacing w:val="1"/>
          </w:rPr>
          <w:delText xml:space="preserve">  </w:delText>
        </w:r>
        <w:r w:rsidR="00DE6361" w:rsidRPr="00385B22" w:rsidDel="00D25108">
          <w:rPr>
            <w:spacing w:val="-1"/>
          </w:rPr>
          <w:delText>for</w:delText>
        </w:r>
        <w:r w:rsidR="00DE6361" w:rsidRPr="00385B22" w:rsidDel="00D25108">
          <w:rPr>
            <w:spacing w:val="7"/>
          </w:rPr>
          <w:delText xml:space="preserve">  </w:delText>
        </w:r>
        <w:r w:rsidR="00DE6361" w:rsidRPr="00385B22" w:rsidDel="00D25108">
          <w:rPr>
            <w:spacing w:val="-1"/>
          </w:rPr>
          <w:delText>retaining  the</w:delText>
        </w:r>
        <w:r w:rsidR="00DE6361" w:rsidRPr="00385B22" w:rsidDel="00D25108">
          <w:rPr>
            <w:spacing w:val="4"/>
          </w:rPr>
          <w:delText xml:space="preserve">  </w:delText>
        </w:r>
        <w:r w:rsidR="00DE6361" w:rsidRPr="00385B22" w:rsidDel="00D25108">
          <w:rPr>
            <w:spacing w:val="-1"/>
          </w:rPr>
          <w:delText>exist</w:delText>
        </w:r>
        <w:r w:rsidR="00DE6361" w:rsidRPr="00385B22" w:rsidDel="00D25108">
          <w:rPr>
            <w:spacing w:val="-2"/>
          </w:rPr>
          <w:delText>ing</w:delText>
        </w:r>
        <w:r w:rsidR="00DE6361" w:rsidRPr="00385B22" w:rsidDel="00D25108">
          <w:rPr>
            <w:spacing w:val="9"/>
          </w:rPr>
          <w:delText xml:space="preserve"> </w:delText>
        </w:r>
      </w:del>
      <w:ins w:id="1925" w:author="Alan Grant" w:date="2025-04-01T09:13:00Z">
        <w:r>
          <w:rPr>
            <w:spacing w:val="-1"/>
          </w:rPr>
          <w:t>to include</w:t>
        </w:r>
      </w:ins>
      <w:r w:rsidR="00DE6361" w:rsidRPr="00385B22">
        <w:rPr>
          <w:spacing w:val="9"/>
        </w:rPr>
        <w:t xml:space="preserve"> </w:t>
      </w:r>
      <w:ins w:id="1926" w:author="Paul Mueller" w:date="2024-10-22T09:22:00Z">
        <w:r w:rsidR="003548CF" w:rsidRPr="00385B22">
          <w:rPr>
            <w:spacing w:val="9"/>
          </w:rPr>
          <w:t>r</w:t>
        </w:r>
      </w:ins>
      <w:del w:id="1927" w:author="Paul Mueller" w:date="2024-10-22T09:22:00Z">
        <w:r w:rsidR="00DE6361" w:rsidRPr="00385B22" w:rsidDel="003548CF">
          <w:rPr>
            <w:spacing w:val="-2"/>
          </w:rPr>
          <w:delText>R</w:delText>
        </w:r>
      </w:del>
      <w:r w:rsidR="00DE6361" w:rsidRPr="00385B22">
        <w:rPr>
          <w:spacing w:val="-2"/>
        </w:rPr>
        <w:t>acon</w:t>
      </w:r>
      <w:ins w:id="1928" w:author="Alan Grant" w:date="2025-04-01T08:03:00Z">
        <w:r w:rsidR="00D25108" w:rsidRPr="00385B22">
          <w:rPr>
            <w:spacing w:val="-2"/>
          </w:rPr>
          <w:t>s</w:t>
        </w:r>
      </w:ins>
      <w:r w:rsidR="00DE6361" w:rsidRPr="00385B22">
        <w:rPr>
          <w:spacing w:val="3"/>
        </w:rPr>
        <w:t xml:space="preserve"> </w:t>
      </w:r>
      <w:ins w:id="1929" w:author="Alan Grant" w:date="2025-04-01T08:04:00Z">
        <w:r w:rsidR="00D25108" w:rsidRPr="00385B22">
          <w:rPr>
            <w:spacing w:val="3"/>
          </w:rPr>
          <w:t xml:space="preserve">as part of their mix of </w:t>
        </w:r>
        <w:del w:id="1930" w:author="Trevor Harris" w:date="2025-04-01T10:11:00Z">
          <w:r w:rsidR="00D25108" w:rsidRPr="00385B22" w:rsidDel="00E766E7">
            <w:rPr>
              <w:spacing w:val="3"/>
            </w:rPr>
            <w:delText>aids-to-navigation</w:delText>
          </w:r>
        </w:del>
      </w:ins>
      <w:ins w:id="1931" w:author="Trevor Harris" w:date="2025-04-01T10:11:00Z">
        <w:r w:rsidR="00E766E7">
          <w:rPr>
            <w:spacing w:val="3"/>
          </w:rPr>
          <w:t>AtoN</w:t>
        </w:r>
      </w:ins>
      <w:ins w:id="1932" w:author="Alan Grant" w:date="2025-04-01T08:08:00Z">
        <w:r w:rsidR="00D25108" w:rsidRPr="00385B22">
          <w:rPr>
            <w:spacing w:val="3"/>
          </w:rPr>
          <w:t xml:space="preserve"> for the </w:t>
        </w:r>
      </w:ins>
      <w:ins w:id="1933" w:author="Alan Grant" w:date="2025-04-01T08:09:00Z">
        <w:r w:rsidR="00D25108" w:rsidRPr="00385B22">
          <w:rPr>
            <w:spacing w:val="3"/>
          </w:rPr>
          <w:t>foreseeable</w:t>
        </w:r>
      </w:ins>
      <w:ins w:id="1934" w:author="Alan Grant" w:date="2025-04-01T08:08:00Z">
        <w:r w:rsidR="00D25108" w:rsidRPr="00385B22">
          <w:rPr>
            <w:spacing w:val="3"/>
          </w:rPr>
          <w:t xml:space="preserve"> future. </w:t>
        </w:r>
      </w:ins>
    </w:p>
    <w:p w14:paraId="2576EAA2" w14:textId="5DFB8C7E" w:rsidR="00F27F90" w:rsidRPr="00385B22" w:rsidRDefault="009E3C77">
      <w:pPr>
        <w:pStyle w:val="BodyText"/>
        <w:spacing w:before="306" w:line="221" w:lineRule="auto"/>
        <w:ind w:left="39" w:right="792" w:firstLine="8"/>
      </w:pPr>
      <w:ins w:id="1935" w:author="Alan Grant" w:date="2025-04-01T09:13:00Z">
        <w:r>
          <w:rPr>
            <w:spacing w:val="3"/>
          </w:rPr>
          <w:t xml:space="preserve">With the development of solid-state radar, </w:t>
        </w:r>
      </w:ins>
      <w:ins w:id="1936" w:author="Alan Grant" w:date="2025-04-01T08:08:00Z">
        <w:r w:rsidR="00D25108" w:rsidRPr="00385B22">
          <w:rPr>
            <w:spacing w:val="3"/>
          </w:rPr>
          <w:t>Member</w:t>
        </w:r>
      </w:ins>
      <w:ins w:id="1937" w:author="Alan Grant" w:date="2025-04-01T09:14:00Z">
        <w:r>
          <w:rPr>
            <w:spacing w:val="3"/>
          </w:rPr>
          <w:t xml:space="preserve"> States</w:t>
        </w:r>
      </w:ins>
      <w:ins w:id="1938" w:author="Alan Grant" w:date="2025-04-01T08:09:00Z">
        <w:r w:rsidR="00D25108" w:rsidRPr="00385B22">
          <w:rPr>
            <w:spacing w:val="3"/>
          </w:rPr>
          <w:t xml:space="preserve"> </w:t>
        </w:r>
      </w:ins>
      <w:ins w:id="1939" w:author="Alan Grant" w:date="2025-04-01T08:04:00Z">
        <w:r w:rsidR="00D25108" w:rsidRPr="00385B22">
          <w:rPr>
            <w:spacing w:val="3"/>
          </w:rPr>
          <w:t>a</w:t>
        </w:r>
      </w:ins>
      <w:ins w:id="1940" w:author="Alan Grant" w:date="2025-04-01T08:05:00Z">
        <w:r w:rsidR="00D25108" w:rsidRPr="00385B22">
          <w:rPr>
            <w:spacing w:val="3"/>
          </w:rPr>
          <w:t xml:space="preserve">re </w:t>
        </w:r>
      </w:ins>
      <w:del w:id="1941" w:author="Alan Grant" w:date="2025-04-01T08:05:00Z">
        <w:r w:rsidR="00DE6361" w:rsidRPr="00385B22" w:rsidDel="00D25108">
          <w:rPr>
            <w:spacing w:val="3"/>
          </w:rPr>
          <w:delText xml:space="preserve"> </w:delText>
        </w:r>
        <w:r w:rsidR="00DE6361" w:rsidRPr="00385B22" w:rsidDel="00D25108">
          <w:rPr>
            <w:spacing w:val="-2"/>
          </w:rPr>
          <w:delText>service</w:delText>
        </w:r>
        <w:r w:rsidR="00DE6361" w:rsidRPr="00385B22" w:rsidDel="00D25108">
          <w:rPr>
            <w:spacing w:val="4"/>
          </w:rPr>
          <w:delText xml:space="preserve">  </w:delText>
        </w:r>
        <w:r w:rsidR="00DE6361" w:rsidRPr="00385B22" w:rsidDel="00D25108">
          <w:rPr>
            <w:spacing w:val="-2"/>
          </w:rPr>
          <w:delText>capabilities</w:delText>
        </w:r>
        <w:r w:rsidR="00DE6361" w:rsidRPr="00385B22" w:rsidDel="00D25108">
          <w:rPr>
            <w:spacing w:val="7"/>
          </w:rPr>
          <w:delText xml:space="preserve">  </w:delText>
        </w:r>
        <w:r w:rsidR="00DE6361" w:rsidRPr="00385B22" w:rsidDel="00D25108">
          <w:rPr>
            <w:spacing w:val="-2"/>
          </w:rPr>
          <w:delText>in</w:delText>
        </w:r>
        <w:r w:rsidR="00DE6361" w:rsidRPr="00385B22" w:rsidDel="00D25108">
          <w:rPr>
            <w:spacing w:val="2"/>
          </w:rPr>
          <w:delText xml:space="preserve">  </w:delText>
        </w:r>
        <w:r w:rsidR="00DE6361" w:rsidRPr="00385B22" w:rsidDel="00D25108">
          <w:rPr>
            <w:spacing w:val="-2"/>
          </w:rPr>
          <w:delText>X-Band</w:delText>
        </w:r>
        <w:r w:rsidR="00DE6361" w:rsidRPr="00385B22" w:rsidDel="00D25108">
          <w:rPr>
            <w:spacing w:val="6"/>
          </w:rPr>
          <w:delText xml:space="preserve">  </w:delText>
        </w:r>
        <w:r w:rsidR="00DE6361" w:rsidRPr="00385B22" w:rsidDel="00D25108">
          <w:rPr>
            <w:spacing w:val="-2"/>
          </w:rPr>
          <w:delText>radar</w:delText>
        </w:r>
        <w:r w:rsidR="00DE6361" w:rsidRPr="00385B22" w:rsidDel="00D25108">
          <w:delText xml:space="preserve"> </w:delText>
        </w:r>
        <w:r w:rsidR="00DE6361" w:rsidRPr="00385B22" w:rsidDel="00D25108">
          <w:rPr>
            <w:spacing w:val="-1"/>
          </w:rPr>
          <w:delText xml:space="preserve">developments, are </w:delText>
        </w:r>
      </w:del>
      <w:r w:rsidR="00DE6361" w:rsidRPr="00385B22">
        <w:rPr>
          <w:spacing w:val="-1"/>
        </w:rPr>
        <w:t>encouraged to</w:t>
      </w:r>
      <w:r w:rsidR="00DE6361" w:rsidRPr="00385B22">
        <w:rPr>
          <w:spacing w:val="16"/>
        </w:rPr>
        <w:t xml:space="preserve"> </w:t>
      </w:r>
      <w:r w:rsidR="00DE6361" w:rsidRPr="00385B22">
        <w:rPr>
          <w:spacing w:val="-1"/>
        </w:rPr>
        <w:t>provide S-Band</w:t>
      </w:r>
      <w:r w:rsidR="00DE6361" w:rsidRPr="00385B22">
        <w:rPr>
          <w:spacing w:val="18"/>
          <w:w w:val="101"/>
        </w:rPr>
        <w:t xml:space="preserve"> </w:t>
      </w:r>
      <w:ins w:id="1942" w:author="Paul Mueller" w:date="2025-10-14T05:50:00Z" w16du:dateUtc="2025-10-14T10:50:00Z">
        <w:r w:rsidR="0095262C">
          <w:rPr>
            <w:spacing w:val="18"/>
            <w:w w:val="101"/>
          </w:rPr>
          <w:t>r</w:t>
        </w:r>
      </w:ins>
      <w:del w:id="1943" w:author="Paul Mueller" w:date="2024-10-22T09:22:00Z">
        <w:r w:rsidR="00DE6361" w:rsidRPr="00385B22" w:rsidDel="003548CF">
          <w:rPr>
            <w:spacing w:val="-1"/>
          </w:rPr>
          <w:delText>R</w:delText>
        </w:r>
      </w:del>
      <w:r w:rsidR="00DE6361" w:rsidRPr="00385B22">
        <w:rPr>
          <w:spacing w:val="-1"/>
        </w:rPr>
        <w:t>acon services</w:t>
      </w:r>
      <w:r w:rsidR="00DE6361" w:rsidRPr="00385B22">
        <w:rPr>
          <w:spacing w:val="8"/>
        </w:rPr>
        <w:t xml:space="preserve"> </w:t>
      </w:r>
      <w:r w:rsidR="00DE6361" w:rsidRPr="00385B22">
        <w:rPr>
          <w:spacing w:val="-1"/>
        </w:rPr>
        <w:t>optimised for</w:t>
      </w:r>
      <w:r w:rsidR="00DE6361" w:rsidRPr="00385B22">
        <w:rPr>
          <w:spacing w:val="10"/>
        </w:rPr>
        <w:t xml:space="preserve"> </w:t>
      </w:r>
      <w:r w:rsidR="00DE6361" w:rsidRPr="00385B22">
        <w:rPr>
          <w:spacing w:val="-1"/>
        </w:rPr>
        <w:t>conventional</w:t>
      </w:r>
      <w:r w:rsidR="00DE6361" w:rsidRPr="00385B22">
        <w:rPr>
          <w:spacing w:val="10"/>
        </w:rPr>
        <w:t xml:space="preserve"> </w:t>
      </w:r>
      <w:r w:rsidR="00DE6361" w:rsidRPr="00385B22">
        <w:rPr>
          <w:spacing w:val="-1"/>
        </w:rPr>
        <w:t>a</w:t>
      </w:r>
      <w:r w:rsidR="00DE6361" w:rsidRPr="00385B22">
        <w:rPr>
          <w:spacing w:val="-2"/>
        </w:rPr>
        <w:t>nd</w:t>
      </w:r>
      <w:r w:rsidR="00DE6361" w:rsidRPr="00385B22">
        <w:rPr>
          <w:spacing w:val="18"/>
          <w:w w:val="101"/>
        </w:rPr>
        <w:t xml:space="preserve"> </w:t>
      </w:r>
      <w:ins w:id="1944" w:author="Paul Mueller" w:date="2024-10-22T09:22:00Z">
        <w:r w:rsidR="003548CF" w:rsidRPr="00385B22">
          <w:rPr>
            <w:spacing w:val="-2"/>
          </w:rPr>
          <w:t>solid-state</w:t>
        </w:r>
      </w:ins>
      <w:del w:id="1945" w:author="Paul Mueller" w:date="2024-10-22T09:22:00Z">
        <w:r w:rsidR="00DE6361" w:rsidRPr="00385B22" w:rsidDel="003548CF">
          <w:rPr>
            <w:spacing w:val="-2"/>
          </w:rPr>
          <w:delText>NT</w:delText>
        </w:r>
      </w:del>
      <w:r w:rsidR="00DE6361" w:rsidRPr="00385B22">
        <w:rPr>
          <w:spacing w:val="18"/>
        </w:rPr>
        <w:t xml:space="preserve"> </w:t>
      </w:r>
      <w:r w:rsidR="00DE6361" w:rsidRPr="00385B22">
        <w:rPr>
          <w:spacing w:val="-2"/>
        </w:rPr>
        <w:t>radars</w:t>
      </w:r>
      <w:ins w:id="1946" w:author="Alan Grant" w:date="2025-04-01T09:14:00Z">
        <w:r>
          <w:rPr>
            <w:spacing w:val="-2"/>
          </w:rPr>
          <w:t xml:space="preserve"> to ensure the best overall performance for all mariners</w:t>
        </w:r>
      </w:ins>
      <w:ins w:id="1947" w:author="Alan Grant" w:date="2025-04-01T08:09:00Z">
        <w:r w:rsidR="00CF74FA" w:rsidRPr="00385B22">
          <w:rPr>
            <w:spacing w:val="-2"/>
          </w:rPr>
          <w:t>.</w:t>
        </w:r>
      </w:ins>
      <w:del w:id="1948" w:author="Alan Grant" w:date="2025-04-01T08:09:00Z">
        <w:r w:rsidR="00DE6361" w:rsidRPr="00385B22" w:rsidDel="00D25108">
          <w:rPr>
            <w:spacing w:val="-2"/>
          </w:rPr>
          <w:delText>.</w:delText>
        </w:r>
      </w:del>
    </w:p>
    <w:p w14:paraId="5E140E89" w14:textId="491DAE09" w:rsidR="00F27F90" w:rsidRDefault="00DE6361">
      <w:pPr>
        <w:pStyle w:val="BodyText"/>
        <w:spacing w:before="163" w:line="227" w:lineRule="auto"/>
        <w:ind w:left="38" w:right="793" w:firstLine="8"/>
        <w:rPr>
          <w:ins w:id="1949" w:author="Alan Grant" w:date="2025-04-01T11:03:00Z"/>
          <w:spacing w:val="-2"/>
        </w:rPr>
      </w:pPr>
      <w:r w:rsidRPr="00385B22">
        <w:rPr>
          <w:spacing w:val="-2"/>
        </w:rPr>
        <w:t>Recognising</w:t>
      </w:r>
      <w:r w:rsidRPr="00385B22">
        <w:rPr>
          <w:spacing w:val="-2"/>
          <w:rPrChange w:id="1950" w:author="Alan Grant" w:date="2025-04-01T09:11:00Z">
            <w:rPr>
              <w:spacing w:val="18"/>
            </w:rPr>
          </w:rPrChange>
        </w:rPr>
        <w:t xml:space="preserve"> </w:t>
      </w:r>
      <w:r w:rsidRPr="00385B22">
        <w:rPr>
          <w:spacing w:val="-2"/>
        </w:rPr>
        <w:t>the</w:t>
      </w:r>
      <w:r w:rsidRPr="00385B22">
        <w:rPr>
          <w:spacing w:val="-2"/>
          <w:rPrChange w:id="1951" w:author="Alan Grant" w:date="2025-04-01T09:11:00Z">
            <w:rPr>
              <w:spacing w:val="32"/>
            </w:rPr>
          </w:rPrChange>
        </w:rPr>
        <w:t xml:space="preserve"> </w:t>
      </w:r>
      <w:r w:rsidRPr="00385B22">
        <w:rPr>
          <w:spacing w:val="-2"/>
        </w:rPr>
        <w:t>benefits</w:t>
      </w:r>
      <w:r w:rsidRPr="00385B22">
        <w:rPr>
          <w:spacing w:val="-2"/>
          <w:rPrChange w:id="1952" w:author="Alan Grant" w:date="2025-04-01T09:11:00Z">
            <w:rPr>
              <w:spacing w:val="25"/>
            </w:rPr>
          </w:rPrChange>
        </w:rPr>
        <w:t xml:space="preserve"> </w:t>
      </w:r>
      <w:r w:rsidRPr="00385B22">
        <w:rPr>
          <w:spacing w:val="-2"/>
        </w:rPr>
        <w:t>of</w:t>
      </w:r>
      <w:r w:rsidRPr="00385B22">
        <w:rPr>
          <w:spacing w:val="-2"/>
          <w:rPrChange w:id="1953" w:author="Alan Grant" w:date="2025-04-01T09:11:00Z">
            <w:rPr>
              <w:spacing w:val="27"/>
            </w:rPr>
          </w:rPrChange>
        </w:rPr>
        <w:t xml:space="preserve"> </w:t>
      </w:r>
      <w:r w:rsidRPr="00385B22">
        <w:rPr>
          <w:spacing w:val="-2"/>
        </w:rPr>
        <w:t>improved</w:t>
      </w:r>
      <w:r w:rsidRPr="00385B22">
        <w:rPr>
          <w:spacing w:val="-2"/>
          <w:rPrChange w:id="1954" w:author="Alan Grant" w:date="2025-04-01T09:11:00Z">
            <w:rPr>
              <w:spacing w:val="30"/>
              <w:w w:val="101"/>
            </w:rPr>
          </w:rPrChange>
        </w:rPr>
        <w:t xml:space="preserve"> </w:t>
      </w:r>
      <w:r w:rsidRPr="00385B22">
        <w:rPr>
          <w:spacing w:val="-2"/>
        </w:rPr>
        <w:t>radar</w:t>
      </w:r>
      <w:r w:rsidRPr="00385B22">
        <w:rPr>
          <w:spacing w:val="-2"/>
          <w:rPrChange w:id="1955" w:author="Alan Grant" w:date="2025-04-01T09:11:00Z">
            <w:rPr>
              <w:spacing w:val="25"/>
            </w:rPr>
          </w:rPrChange>
        </w:rPr>
        <w:t xml:space="preserve"> </w:t>
      </w:r>
      <w:r w:rsidRPr="00385B22">
        <w:rPr>
          <w:spacing w:val="-2"/>
        </w:rPr>
        <w:t>detection</w:t>
      </w:r>
      <w:r w:rsidRPr="00385B22">
        <w:rPr>
          <w:spacing w:val="-2"/>
          <w:rPrChange w:id="1956" w:author="Alan Grant" w:date="2025-04-01T09:11:00Z">
            <w:rPr>
              <w:spacing w:val="28"/>
              <w:w w:val="101"/>
            </w:rPr>
          </w:rPrChange>
        </w:rPr>
        <w:t xml:space="preserve"> </w:t>
      </w:r>
      <w:del w:id="1957" w:author="Alan Grant" w:date="2025-04-01T09:14:00Z">
        <w:r w:rsidRPr="00385B22" w:rsidDel="0009254C">
          <w:rPr>
            <w:spacing w:val="-2"/>
          </w:rPr>
          <w:delText>performance</w:delText>
        </w:r>
        <w:r w:rsidRPr="00385B22" w:rsidDel="0009254C">
          <w:rPr>
            <w:spacing w:val="-2"/>
            <w:rPrChange w:id="1958" w:author="Alan Grant" w:date="2025-04-01T09:11:00Z">
              <w:rPr>
                <w:spacing w:val="29"/>
                <w:w w:val="101"/>
              </w:rPr>
            </w:rPrChange>
          </w:rPr>
          <w:delText xml:space="preserve"> </w:delText>
        </w:r>
      </w:del>
      <w:r w:rsidRPr="00385B22">
        <w:rPr>
          <w:spacing w:val="-2"/>
        </w:rPr>
        <w:t>resulting</w:t>
      </w:r>
      <w:r w:rsidRPr="00385B22">
        <w:rPr>
          <w:spacing w:val="-2"/>
          <w:rPrChange w:id="1959" w:author="Alan Grant" w:date="2025-04-01T09:11:00Z">
            <w:rPr>
              <w:spacing w:val="18"/>
              <w:w w:val="101"/>
            </w:rPr>
          </w:rPrChange>
        </w:rPr>
        <w:t xml:space="preserve"> </w:t>
      </w:r>
      <w:r w:rsidRPr="00385B22">
        <w:rPr>
          <w:spacing w:val="-2"/>
        </w:rPr>
        <w:t>from</w:t>
      </w:r>
      <w:r w:rsidRPr="00385B22">
        <w:rPr>
          <w:spacing w:val="-2"/>
          <w:rPrChange w:id="1960" w:author="Alan Grant" w:date="2025-04-01T09:11:00Z">
            <w:rPr>
              <w:spacing w:val="32"/>
              <w:w w:val="101"/>
            </w:rPr>
          </w:rPrChange>
        </w:rPr>
        <w:t xml:space="preserve"> </w:t>
      </w:r>
      <w:r w:rsidRPr="00385B22">
        <w:rPr>
          <w:spacing w:val="-2"/>
        </w:rPr>
        <w:t>pulsed</w:t>
      </w:r>
      <w:r w:rsidRPr="00385B22">
        <w:rPr>
          <w:spacing w:val="-2"/>
          <w:rPrChange w:id="1961" w:author="Alan Grant" w:date="2025-04-01T09:11:00Z">
            <w:rPr>
              <w:spacing w:val="33"/>
            </w:rPr>
          </w:rPrChange>
        </w:rPr>
        <w:t xml:space="preserve"> </w:t>
      </w:r>
      <w:ins w:id="1962" w:author="Paul Mueller" w:date="2024-10-22T09:22:00Z">
        <w:r w:rsidR="003548CF" w:rsidRPr="00385B22">
          <w:rPr>
            <w:spacing w:val="-2"/>
          </w:rPr>
          <w:t>solid-state</w:t>
        </w:r>
      </w:ins>
      <w:del w:id="1963" w:author="Paul Mueller" w:date="2024-10-22T09:22:00Z">
        <w:r w:rsidRPr="00385B22" w:rsidDel="003548CF">
          <w:rPr>
            <w:spacing w:val="-2"/>
          </w:rPr>
          <w:delText>NT</w:delText>
        </w:r>
      </w:del>
      <w:r w:rsidRPr="00385B22">
        <w:rPr>
          <w:spacing w:val="-2"/>
          <w:rPrChange w:id="1964" w:author="Alan Grant" w:date="2025-04-01T09:11:00Z">
            <w:rPr>
              <w:spacing w:val="32"/>
            </w:rPr>
          </w:rPrChange>
        </w:rPr>
        <w:t xml:space="preserve"> </w:t>
      </w:r>
      <w:r w:rsidRPr="00385B22">
        <w:rPr>
          <w:spacing w:val="-2"/>
        </w:rPr>
        <w:t>radar,</w:t>
      </w:r>
      <w:r w:rsidRPr="00385B22">
        <w:rPr>
          <w:spacing w:val="-2"/>
          <w:rPrChange w:id="1965" w:author="Alan Grant" w:date="2025-04-01T09:11:00Z">
            <w:rPr>
              <w:spacing w:val="24"/>
              <w:w w:val="101"/>
            </w:rPr>
          </w:rPrChange>
        </w:rPr>
        <w:t xml:space="preserve"> </w:t>
      </w:r>
      <w:r w:rsidRPr="00385B22">
        <w:rPr>
          <w:spacing w:val="-2"/>
          <w:rPrChange w:id="1966" w:author="Alan Grant" w:date="2025-04-01T09:11:00Z">
            <w:rPr>
              <w:spacing w:val="-3"/>
            </w:rPr>
          </w:rPrChange>
        </w:rPr>
        <w:t>a</w:t>
      </w:r>
      <w:del w:id="1967" w:author="Paul Mueller" w:date="2024-10-22T09:22:00Z">
        <w:r w:rsidRPr="00385B22" w:rsidDel="003548CF">
          <w:rPr>
            <w:spacing w:val="-2"/>
            <w:rPrChange w:id="1968" w:author="Alan Grant" w:date="2025-04-01T09:11:00Z">
              <w:rPr>
                <w:spacing w:val="-3"/>
              </w:rPr>
            </w:rPrChange>
          </w:rPr>
          <w:delText>n</w:delText>
        </w:r>
      </w:del>
      <w:r w:rsidRPr="00385B22">
        <w:rPr>
          <w:spacing w:val="-2"/>
          <w:rPrChange w:id="1969" w:author="Alan Grant" w:date="2025-04-01T09:11:00Z">
            <w:rPr>
              <w:spacing w:val="29"/>
            </w:rPr>
          </w:rPrChange>
        </w:rPr>
        <w:t xml:space="preserve"> </w:t>
      </w:r>
      <w:ins w:id="1970" w:author="刘春海" w:date="2024-07-03T20:22:00Z">
        <w:r w:rsidRPr="00385B22">
          <w:rPr>
            <w:rFonts w:eastAsia="Calibri"/>
            <w:spacing w:val="-2"/>
            <w:rPrChange w:id="1971" w:author="Alan Grant" w:date="2025-04-01T09:11:00Z">
              <w:rPr>
                <w:rFonts w:eastAsia="SimSun"/>
                <w:spacing w:val="29"/>
                <w:lang w:eastAsia="zh-CN"/>
              </w:rPr>
            </w:rPrChange>
          </w:rPr>
          <w:t xml:space="preserve">universal </w:t>
        </w:r>
      </w:ins>
      <w:ins w:id="1972" w:author="Paul Mueller" w:date="2024-10-22T09:22:00Z">
        <w:r w:rsidR="003548CF" w:rsidRPr="00385B22">
          <w:rPr>
            <w:rFonts w:eastAsia="Calibri"/>
            <w:spacing w:val="-2"/>
            <w:rPrChange w:id="1973" w:author="Alan Grant" w:date="2025-04-01T09:11:00Z">
              <w:rPr>
                <w:rFonts w:eastAsia="SimSun"/>
                <w:spacing w:val="29"/>
                <w:lang w:eastAsia="zh-CN"/>
              </w:rPr>
            </w:rPrChange>
          </w:rPr>
          <w:t>r</w:t>
        </w:r>
      </w:ins>
      <w:ins w:id="1974" w:author="刘春海" w:date="2024-07-03T20:22:00Z">
        <w:del w:id="1975" w:author="Paul Mueller" w:date="2024-10-22T09:22:00Z">
          <w:r w:rsidRPr="00385B22" w:rsidDel="003548CF">
            <w:rPr>
              <w:rFonts w:eastAsia="Calibri"/>
              <w:spacing w:val="-2"/>
              <w:rPrChange w:id="1976" w:author="Alan Grant" w:date="2025-04-01T09:11:00Z">
                <w:rPr>
                  <w:rFonts w:eastAsia="SimSun"/>
                  <w:spacing w:val="29"/>
                  <w:lang w:eastAsia="zh-CN"/>
                </w:rPr>
              </w:rPrChange>
            </w:rPr>
            <w:delText>R</w:delText>
          </w:r>
        </w:del>
        <w:r w:rsidRPr="00385B22">
          <w:rPr>
            <w:rFonts w:eastAsia="Calibri"/>
            <w:spacing w:val="-2"/>
            <w:rPrChange w:id="1977" w:author="Alan Grant" w:date="2025-04-01T09:11:00Z">
              <w:rPr>
                <w:rFonts w:eastAsia="SimSun"/>
                <w:spacing w:val="29"/>
                <w:lang w:eastAsia="zh-CN"/>
              </w:rPr>
            </w:rPrChange>
          </w:rPr>
          <w:t>acon</w:t>
        </w:r>
      </w:ins>
      <w:del w:id="1978" w:author="刘春海" w:date="2024-07-03T20:22:00Z">
        <w:r w:rsidRPr="00385B22">
          <w:rPr>
            <w:spacing w:val="-2"/>
            <w:rPrChange w:id="1979" w:author="Alan Grant" w:date="2025-04-01T09:11:00Z">
              <w:rPr>
                <w:spacing w:val="-3"/>
              </w:rPr>
            </w:rPrChange>
          </w:rPr>
          <w:delText>improved</w:delText>
        </w:r>
        <w:r w:rsidRPr="00385B22">
          <w:rPr>
            <w:spacing w:val="-2"/>
            <w:rPrChange w:id="1980" w:author="Alan Grant" w:date="2025-04-01T09:11:00Z">
              <w:rPr/>
            </w:rPrChange>
          </w:rPr>
          <w:delText xml:space="preserve"> </w:delText>
        </w:r>
        <w:r w:rsidRPr="00385B22">
          <w:rPr>
            <w:spacing w:val="-2"/>
          </w:rPr>
          <w:delText>Racon</w:delText>
        </w:r>
        <w:r w:rsidRPr="00385B22">
          <w:rPr>
            <w:spacing w:val="-2"/>
            <w:rPrChange w:id="1981" w:author="Alan Grant" w:date="2025-04-01T09:11:00Z">
              <w:rPr>
                <w:spacing w:val="28"/>
                <w:w w:val="101"/>
              </w:rPr>
            </w:rPrChange>
          </w:rPr>
          <w:delText xml:space="preserve"> </w:delText>
        </w:r>
        <w:r w:rsidRPr="00385B22">
          <w:rPr>
            <w:spacing w:val="-2"/>
          </w:rPr>
          <w:delText>(option</w:delText>
        </w:r>
        <w:r w:rsidRPr="00385B22">
          <w:rPr>
            <w:spacing w:val="-2"/>
            <w:rPrChange w:id="1982" w:author="Alan Grant" w:date="2025-04-01T09:11:00Z">
              <w:rPr>
                <w:spacing w:val="18"/>
              </w:rPr>
            </w:rPrChange>
          </w:rPr>
          <w:delText xml:space="preserve"> </w:delText>
        </w:r>
        <w:r w:rsidRPr="00385B22">
          <w:rPr>
            <w:spacing w:val="-2"/>
          </w:rPr>
          <w:delText>5.2)</w:delText>
        </w:r>
      </w:del>
      <w:r w:rsidRPr="00385B22">
        <w:rPr>
          <w:spacing w:val="-2"/>
          <w:rPrChange w:id="1983" w:author="Alan Grant" w:date="2025-04-01T09:11:00Z">
            <w:rPr>
              <w:spacing w:val="17"/>
            </w:rPr>
          </w:rPrChange>
        </w:rPr>
        <w:t xml:space="preserve"> </w:t>
      </w:r>
      <w:r w:rsidRPr="00385B22">
        <w:rPr>
          <w:spacing w:val="-2"/>
        </w:rPr>
        <w:t>should</w:t>
      </w:r>
      <w:r w:rsidRPr="00385B22">
        <w:rPr>
          <w:spacing w:val="-2"/>
          <w:rPrChange w:id="1984" w:author="Alan Grant" w:date="2025-04-01T09:11:00Z">
            <w:rPr>
              <w:spacing w:val="24"/>
            </w:rPr>
          </w:rPrChange>
        </w:rPr>
        <w:t xml:space="preserve"> </w:t>
      </w:r>
      <w:r w:rsidRPr="00385B22">
        <w:rPr>
          <w:spacing w:val="-2"/>
        </w:rPr>
        <w:t>be</w:t>
      </w:r>
      <w:r w:rsidRPr="00385B22">
        <w:rPr>
          <w:spacing w:val="-2"/>
          <w:rPrChange w:id="1985" w:author="Alan Grant" w:date="2025-04-01T09:11:00Z">
            <w:rPr>
              <w:spacing w:val="18"/>
            </w:rPr>
          </w:rPrChange>
        </w:rPr>
        <w:t xml:space="preserve"> </w:t>
      </w:r>
      <w:r w:rsidRPr="00385B22">
        <w:rPr>
          <w:spacing w:val="-2"/>
        </w:rPr>
        <w:t>considered</w:t>
      </w:r>
      <w:r w:rsidRPr="00385B22">
        <w:rPr>
          <w:spacing w:val="-2"/>
          <w:rPrChange w:id="1986" w:author="Alan Grant" w:date="2025-04-01T09:11:00Z">
            <w:rPr>
              <w:spacing w:val="13"/>
            </w:rPr>
          </w:rPrChange>
        </w:rPr>
        <w:t xml:space="preserve"> </w:t>
      </w:r>
      <w:r w:rsidRPr="00385B22">
        <w:rPr>
          <w:spacing w:val="-2"/>
        </w:rPr>
        <w:t>when</w:t>
      </w:r>
      <w:r w:rsidRPr="00385B22">
        <w:rPr>
          <w:spacing w:val="-2"/>
          <w:rPrChange w:id="1987" w:author="Alan Grant" w:date="2025-04-01T09:11:00Z">
            <w:rPr>
              <w:spacing w:val="23"/>
              <w:w w:val="101"/>
            </w:rPr>
          </w:rPrChange>
        </w:rPr>
        <w:t xml:space="preserve"> </w:t>
      </w:r>
      <w:r w:rsidRPr="00385B22">
        <w:rPr>
          <w:spacing w:val="-2"/>
        </w:rPr>
        <w:t>planning</w:t>
      </w:r>
      <w:r w:rsidRPr="00385B22">
        <w:rPr>
          <w:spacing w:val="-2"/>
          <w:rPrChange w:id="1988" w:author="Alan Grant" w:date="2025-04-01T09:11:00Z">
            <w:rPr>
              <w:spacing w:val="17"/>
            </w:rPr>
          </w:rPrChange>
        </w:rPr>
        <w:t xml:space="preserve"> </w:t>
      </w:r>
      <w:r w:rsidRPr="00385B22">
        <w:rPr>
          <w:spacing w:val="-2"/>
        </w:rPr>
        <w:t>a</w:t>
      </w:r>
      <w:r w:rsidRPr="00385B22">
        <w:rPr>
          <w:spacing w:val="-2"/>
          <w:rPrChange w:id="1989" w:author="Alan Grant" w:date="2025-04-01T09:11:00Z">
            <w:rPr>
              <w:spacing w:val="24"/>
              <w:w w:val="101"/>
            </w:rPr>
          </w:rPrChange>
        </w:rPr>
        <w:t xml:space="preserve"> </w:t>
      </w:r>
      <w:r w:rsidRPr="00385B22">
        <w:rPr>
          <w:spacing w:val="-2"/>
        </w:rPr>
        <w:t>replacement</w:t>
      </w:r>
      <w:r w:rsidRPr="00385B22">
        <w:rPr>
          <w:spacing w:val="-2"/>
          <w:rPrChange w:id="1990" w:author="Alan Grant" w:date="2025-04-01T09:11:00Z">
            <w:rPr>
              <w:spacing w:val="15"/>
              <w:w w:val="101"/>
            </w:rPr>
          </w:rPrChange>
        </w:rPr>
        <w:t xml:space="preserve"> </w:t>
      </w:r>
      <w:r w:rsidRPr="00385B22">
        <w:rPr>
          <w:spacing w:val="-2"/>
        </w:rPr>
        <w:t>or</w:t>
      </w:r>
      <w:r w:rsidRPr="00385B22">
        <w:rPr>
          <w:spacing w:val="-2"/>
          <w:rPrChange w:id="1991" w:author="Alan Grant" w:date="2025-04-01T09:11:00Z">
            <w:rPr>
              <w:spacing w:val="23"/>
              <w:w w:val="101"/>
            </w:rPr>
          </w:rPrChange>
        </w:rPr>
        <w:t xml:space="preserve"> </w:t>
      </w:r>
      <w:r w:rsidRPr="00385B22">
        <w:rPr>
          <w:spacing w:val="-2"/>
        </w:rPr>
        <w:t>upgrade</w:t>
      </w:r>
      <w:r w:rsidRPr="00385B22">
        <w:rPr>
          <w:spacing w:val="-2"/>
          <w:rPrChange w:id="1992" w:author="Alan Grant" w:date="2025-04-01T09:11:00Z">
            <w:rPr>
              <w:spacing w:val="18"/>
            </w:rPr>
          </w:rPrChange>
        </w:rPr>
        <w:t xml:space="preserve"> </w:t>
      </w:r>
      <w:r w:rsidRPr="00385B22">
        <w:rPr>
          <w:spacing w:val="-2"/>
        </w:rPr>
        <w:t>of</w:t>
      </w:r>
      <w:r w:rsidRPr="00385B22">
        <w:rPr>
          <w:spacing w:val="-2"/>
          <w:rPrChange w:id="1993" w:author="Alan Grant" w:date="2025-04-01T09:11:00Z">
            <w:rPr>
              <w:spacing w:val="13"/>
            </w:rPr>
          </w:rPrChange>
        </w:rPr>
        <w:t xml:space="preserve"> </w:t>
      </w:r>
      <w:r w:rsidRPr="00385B22">
        <w:rPr>
          <w:spacing w:val="-2"/>
        </w:rPr>
        <w:t>equipment to</w:t>
      </w:r>
      <w:r w:rsidRPr="00385B22">
        <w:rPr>
          <w:spacing w:val="-2"/>
          <w:rPrChange w:id="1994" w:author="Alan Grant" w:date="2025-04-01T09:11:00Z">
            <w:rPr>
              <w:spacing w:val="23"/>
            </w:rPr>
          </w:rPrChange>
        </w:rPr>
        <w:t xml:space="preserve"> </w:t>
      </w:r>
      <w:r w:rsidRPr="00385B22">
        <w:rPr>
          <w:spacing w:val="-2"/>
        </w:rPr>
        <w:t>maintain</w:t>
      </w:r>
      <w:r w:rsidRPr="00385B22">
        <w:rPr>
          <w:spacing w:val="-2"/>
          <w:rPrChange w:id="1995" w:author="Alan Grant" w:date="2025-04-01T09:11:00Z">
            <w:rPr>
              <w:spacing w:val="17"/>
              <w:w w:val="101"/>
            </w:rPr>
          </w:rPrChange>
        </w:rPr>
        <w:t xml:space="preserve"> </w:t>
      </w:r>
      <w:r w:rsidRPr="00385B22">
        <w:rPr>
          <w:spacing w:val="-2"/>
        </w:rPr>
        <w:t>and</w:t>
      </w:r>
      <w:r w:rsidRPr="00385B22">
        <w:rPr>
          <w:spacing w:val="-2"/>
          <w:rPrChange w:id="1996" w:author="Alan Grant" w:date="2025-04-01T09:11:00Z">
            <w:rPr/>
          </w:rPrChange>
        </w:rPr>
        <w:t xml:space="preserve"> </w:t>
      </w:r>
      <w:r w:rsidRPr="00385B22">
        <w:rPr>
          <w:spacing w:val="-2"/>
          <w:rPrChange w:id="1997" w:author="Alan Grant" w:date="2025-04-01T09:11:00Z">
            <w:rPr>
              <w:spacing w:val="-1"/>
            </w:rPr>
          </w:rPrChange>
        </w:rPr>
        <w:t>enhance service</w:t>
      </w:r>
      <w:r w:rsidRPr="00385B22">
        <w:rPr>
          <w:spacing w:val="-2"/>
          <w:rPrChange w:id="1998" w:author="Alan Grant" w:date="2025-04-01T09:11:00Z">
            <w:rPr>
              <w:spacing w:val="16"/>
            </w:rPr>
          </w:rPrChange>
        </w:rPr>
        <w:t xml:space="preserve"> </w:t>
      </w:r>
      <w:r w:rsidRPr="00385B22">
        <w:rPr>
          <w:spacing w:val="-2"/>
          <w:rPrChange w:id="1999" w:author="Alan Grant" w:date="2025-04-01T09:11:00Z">
            <w:rPr>
              <w:spacing w:val="-1"/>
            </w:rPr>
          </w:rPrChange>
        </w:rPr>
        <w:t>capability.</w:t>
      </w:r>
    </w:p>
    <w:p w14:paraId="3EFA014E" w14:textId="17334DE2" w:rsidR="00911A51" w:rsidRDefault="00911A51">
      <w:pPr>
        <w:pStyle w:val="BodyText"/>
        <w:spacing w:before="163" w:line="227" w:lineRule="auto"/>
        <w:ind w:left="38" w:right="793" w:firstLine="8"/>
        <w:rPr>
          <w:ins w:id="2000" w:author="Alan Grant" w:date="2025-04-01T09:15:00Z"/>
          <w:spacing w:val="-2"/>
        </w:rPr>
      </w:pPr>
      <w:ins w:id="2001" w:author="Alan Grant" w:date="2025-04-01T11:03:00Z">
        <w:r>
          <w:rPr>
            <w:spacing w:val="-2"/>
          </w:rPr>
          <w:t>Racons can provide a</w:t>
        </w:r>
        <w:del w:id="2002" w:author="Paul Mueller" w:date="2025-04-09T04:05:00Z">
          <w:r w:rsidDel="008203B8">
            <w:rPr>
              <w:spacing w:val="-2"/>
            </w:rPr>
            <w:delText>n</w:delText>
          </w:r>
        </w:del>
        <w:r>
          <w:rPr>
            <w:spacing w:val="-2"/>
          </w:rPr>
          <w:t xml:space="preserve"> position determination</w:t>
        </w:r>
      </w:ins>
      <w:ins w:id="2003" w:author="Alan Grant" w:date="2025-04-01T11:04:00Z">
        <w:r>
          <w:rPr>
            <w:spacing w:val="-2"/>
          </w:rPr>
          <w:t xml:space="preserve"> that is independent of Global Navigation Satellite Systems (GNSS) and therefore contribute to a system of systems approach to resilient positioning and navigation. </w:t>
        </w:r>
      </w:ins>
    </w:p>
    <w:p w14:paraId="0CD59C8D" w14:textId="5163802F" w:rsidR="0009254C" w:rsidRPr="00385B22" w:rsidRDefault="0009254C">
      <w:pPr>
        <w:pStyle w:val="BodyText"/>
        <w:spacing w:before="163" w:line="227" w:lineRule="auto"/>
        <w:ind w:left="38" w:right="793" w:firstLine="8"/>
        <w:rPr>
          <w:spacing w:val="-2"/>
          <w:rPrChange w:id="2004" w:author="Alan Grant" w:date="2025-04-01T09:11:00Z">
            <w:rPr/>
          </w:rPrChange>
        </w:rPr>
      </w:pPr>
      <w:ins w:id="2005" w:author="Alan Grant" w:date="2025-04-01T09:15:00Z">
        <w:r>
          <w:rPr>
            <w:spacing w:val="-2"/>
          </w:rPr>
          <w:t xml:space="preserve">Member States are encouraged to follow the development of technology to understand the benefits and any limitations, to ensure they continue to provide the best service for the mariner.  This includes the development of the ERPS and known limitations </w:t>
        </w:r>
      </w:ins>
      <w:ins w:id="2006" w:author="Alan Grant" w:date="2025-04-01T09:16:00Z">
        <w:r>
          <w:rPr>
            <w:spacing w:val="-2"/>
          </w:rPr>
          <w:t>where solid-state ra</w:t>
        </w:r>
      </w:ins>
      <w:ins w:id="2007" w:author="Paul Mueller" w:date="2025-04-09T02:35:00Z">
        <w:r w:rsidR="009048F9">
          <w:rPr>
            <w:spacing w:val="-2"/>
          </w:rPr>
          <w:t>dar</w:t>
        </w:r>
      </w:ins>
      <w:ins w:id="2008" w:author="Alan Grant" w:date="2025-04-01T09:16:00Z">
        <w:del w:id="2009" w:author="Paul Mueller" w:date="2025-04-09T02:35:00Z">
          <w:r w:rsidDel="009048F9">
            <w:rPr>
              <w:spacing w:val="-2"/>
            </w:rPr>
            <w:delText>con</w:delText>
          </w:r>
        </w:del>
        <w:r>
          <w:rPr>
            <w:spacing w:val="-2"/>
          </w:rPr>
          <w:t xml:space="preserve"> can trigger existing racon at reduced ranges.</w:t>
        </w:r>
      </w:ins>
    </w:p>
    <w:p w14:paraId="427E74C3" w14:textId="37DA986E" w:rsidR="00F27F90" w:rsidRPr="00385B22" w:rsidDel="00D25108" w:rsidRDefault="00DE6361">
      <w:pPr>
        <w:pStyle w:val="BodyText"/>
        <w:spacing w:before="163" w:line="229" w:lineRule="auto"/>
        <w:ind w:left="32" w:right="789" w:firstLine="15"/>
        <w:rPr>
          <w:del w:id="2010" w:author="Alan Grant" w:date="2025-04-01T08:05:00Z"/>
        </w:rPr>
      </w:pPr>
      <w:del w:id="2011" w:author="Alan Grant" w:date="2025-04-01T08:05:00Z">
        <w:r w:rsidRPr="00385B22" w:rsidDel="00D25108">
          <w:rPr>
            <w:spacing w:val="-1"/>
          </w:rPr>
          <w:delText>IALA members are encouraged to support and cons</w:delText>
        </w:r>
        <w:r w:rsidRPr="00385B22" w:rsidDel="00D25108">
          <w:rPr>
            <w:spacing w:val="-2"/>
          </w:rPr>
          <w:delText>ider the outcome of</w:delText>
        </w:r>
        <w:r w:rsidRPr="00385B22" w:rsidDel="00D25108">
          <w:rPr>
            <w:spacing w:val="-10"/>
          </w:rPr>
          <w:delText xml:space="preserve"> </w:delText>
        </w:r>
        <w:r w:rsidRPr="00385B22" w:rsidDel="00D25108">
          <w:rPr>
            <w:spacing w:val="-2"/>
          </w:rPr>
          <w:delText>trials of enhanced Racon technology (option</w:delText>
        </w:r>
        <w:r w:rsidRPr="00385B22" w:rsidDel="00D25108">
          <w:delText xml:space="preserve"> </w:delText>
        </w:r>
        <w:r w:rsidRPr="00385B22" w:rsidDel="00D25108">
          <w:rPr>
            <w:spacing w:val="-1"/>
          </w:rPr>
          <w:delText>5.3)</w:delText>
        </w:r>
        <w:r w:rsidRPr="00385B22" w:rsidDel="00D25108">
          <w:rPr>
            <w:spacing w:val="14"/>
          </w:rPr>
          <w:delText xml:space="preserve"> </w:delText>
        </w:r>
        <w:r w:rsidRPr="00385B22" w:rsidDel="00D25108">
          <w:rPr>
            <w:spacing w:val="-1"/>
          </w:rPr>
          <w:delText>and to</w:delText>
        </w:r>
        <w:r w:rsidRPr="00385B22" w:rsidDel="00D25108">
          <w:rPr>
            <w:spacing w:val="14"/>
          </w:rPr>
          <w:delText xml:space="preserve"> </w:delText>
        </w:r>
        <w:r w:rsidRPr="00385B22" w:rsidDel="00D25108">
          <w:rPr>
            <w:spacing w:val="-1"/>
          </w:rPr>
          <w:delText>explore the</w:delText>
        </w:r>
        <w:r w:rsidRPr="00385B22" w:rsidDel="00D25108">
          <w:rPr>
            <w:spacing w:val="20"/>
            <w:w w:val="101"/>
          </w:rPr>
          <w:delText xml:space="preserve"> </w:delText>
        </w:r>
        <w:r w:rsidRPr="00385B22" w:rsidDel="00D25108">
          <w:rPr>
            <w:spacing w:val="-1"/>
          </w:rPr>
          <w:delText>po</w:delText>
        </w:r>
        <w:r w:rsidRPr="00385B22" w:rsidDel="00D25108">
          <w:rPr>
            <w:spacing w:val="-2"/>
          </w:rPr>
          <w:delText>ssibility</w:delText>
        </w:r>
        <w:r w:rsidRPr="00385B22" w:rsidDel="00D25108">
          <w:rPr>
            <w:spacing w:val="13"/>
            <w:w w:val="101"/>
          </w:rPr>
          <w:delText xml:space="preserve"> </w:delText>
        </w:r>
        <w:r w:rsidRPr="00385B22" w:rsidDel="00D25108">
          <w:rPr>
            <w:spacing w:val="-2"/>
          </w:rPr>
          <w:delText>of the</w:delText>
        </w:r>
        <w:r w:rsidRPr="00385B22" w:rsidDel="00D25108">
          <w:rPr>
            <w:spacing w:val="21"/>
            <w:w w:val="101"/>
          </w:rPr>
          <w:delText xml:space="preserve"> </w:delText>
        </w:r>
      </w:del>
      <w:ins w:id="2012" w:author="Paul Mueller" w:date="2024-10-22T09:22:00Z">
        <w:del w:id="2013" w:author="Alan Grant" w:date="2025-04-01T08:05:00Z">
          <w:r w:rsidR="003548CF" w:rsidRPr="00385B22" w:rsidDel="00D25108">
            <w:rPr>
              <w:spacing w:val="21"/>
              <w:w w:val="101"/>
            </w:rPr>
            <w:delText>u</w:delText>
          </w:r>
        </w:del>
      </w:ins>
      <w:del w:id="2014" w:author="Alan Grant" w:date="2025-04-01T08:05:00Z">
        <w:r w:rsidRPr="00385B22" w:rsidDel="00D25108">
          <w:rPr>
            <w:spacing w:val="-2"/>
          </w:rPr>
          <w:delText>Universal</w:delText>
        </w:r>
        <w:r w:rsidRPr="00385B22" w:rsidDel="00D25108">
          <w:rPr>
            <w:spacing w:val="21"/>
            <w:w w:val="101"/>
          </w:rPr>
          <w:delText xml:space="preserve"> </w:delText>
        </w:r>
      </w:del>
      <w:ins w:id="2015" w:author="Paul Mueller" w:date="2024-10-22T09:22:00Z">
        <w:del w:id="2016" w:author="Alan Grant" w:date="2025-04-01T08:05:00Z">
          <w:r w:rsidR="003548CF" w:rsidRPr="00385B22" w:rsidDel="00D25108">
            <w:rPr>
              <w:spacing w:val="21"/>
              <w:w w:val="101"/>
            </w:rPr>
            <w:delText>racon</w:delText>
          </w:r>
        </w:del>
      </w:ins>
      <w:ins w:id="2017" w:author="Paul Mueller" w:date="2024-10-22T09:23:00Z">
        <w:del w:id="2018" w:author="Alan Grant" w:date="2025-04-01T08:05:00Z">
          <w:r w:rsidR="003548CF" w:rsidRPr="00385B22" w:rsidDel="00D25108">
            <w:rPr>
              <w:spacing w:val="21"/>
              <w:w w:val="101"/>
            </w:rPr>
            <w:delText xml:space="preserve"> </w:delText>
          </w:r>
        </w:del>
      </w:ins>
      <w:del w:id="2019" w:author="Alan Grant" w:date="2025-04-01T08:05:00Z">
        <w:r w:rsidRPr="00385B22" w:rsidDel="00D25108">
          <w:rPr>
            <w:spacing w:val="-2"/>
          </w:rPr>
          <w:delText>Radar</w:delText>
        </w:r>
        <w:r w:rsidRPr="00385B22" w:rsidDel="00D25108">
          <w:rPr>
            <w:spacing w:val="24"/>
          </w:rPr>
          <w:delText xml:space="preserve"> </w:delText>
        </w:r>
        <w:r w:rsidRPr="00385B22" w:rsidDel="00D25108">
          <w:rPr>
            <w:spacing w:val="-2"/>
          </w:rPr>
          <w:delText>Beacon</w:delText>
        </w:r>
        <w:r w:rsidRPr="00385B22" w:rsidDel="00D25108">
          <w:rPr>
            <w:spacing w:val="16"/>
            <w:w w:val="101"/>
          </w:rPr>
          <w:delText xml:space="preserve"> </w:delText>
        </w:r>
        <w:r w:rsidRPr="00385B22" w:rsidDel="00D25108">
          <w:rPr>
            <w:spacing w:val="-2"/>
          </w:rPr>
          <w:delText>(5.4)</w:delText>
        </w:r>
        <w:r w:rsidRPr="00385B22" w:rsidDel="00D25108">
          <w:rPr>
            <w:spacing w:val="13"/>
          </w:rPr>
          <w:delText xml:space="preserve"> </w:delText>
        </w:r>
        <w:r w:rsidRPr="00385B22" w:rsidDel="00D25108">
          <w:rPr>
            <w:spacing w:val="-2"/>
          </w:rPr>
          <w:delText>or</w:delText>
        </w:r>
        <w:r w:rsidRPr="00385B22" w:rsidDel="00D25108">
          <w:rPr>
            <w:spacing w:val="19"/>
            <w:w w:val="101"/>
          </w:rPr>
          <w:delText xml:space="preserve"> </w:delText>
        </w:r>
        <w:r w:rsidRPr="00385B22" w:rsidDel="00D25108">
          <w:rPr>
            <w:spacing w:val="-2"/>
          </w:rPr>
          <w:delText>non-radar</w:delText>
        </w:r>
        <w:r w:rsidRPr="00385B22" w:rsidDel="00D25108">
          <w:rPr>
            <w:spacing w:val="15"/>
            <w:w w:val="101"/>
          </w:rPr>
          <w:delText xml:space="preserve"> </w:delText>
        </w:r>
        <w:r w:rsidRPr="00385B22" w:rsidDel="00D25108">
          <w:rPr>
            <w:spacing w:val="-2"/>
          </w:rPr>
          <w:delText>alternatives</w:delText>
        </w:r>
        <w:r w:rsidRPr="00385B22" w:rsidDel="00D25108">
          <w:rPr>
            <w:spacing w:val="17"/>
            <w:w w:val="101"/>
          </w:rPr>
          <w:delText xml:space="preserve"> </w:delText>
        </w:r>
        <w:r w:rsidRPr="00385B22" w:rsidDel="00D25108">
          <w:rPr>
            <w:spacing w:val="-2"/>
          </w:rPr>
          <w:delText>(5.6)</w:delText>
        </w:r>
        <w:r w:rsidRPr="00385B22" w:rsidDel="00D25108">
          <w:rPr>
            <w:spacing w:val="20"/>
          </w:rPr>
          <w:delText xml:space="preserve"> </w:delText>
        </w:r>
        <w:r w:rsidRPr="00385B22" w:rsidDel="00D25108">
          <w:rPr>
            <w:spacing w:val="-2"/>
          </w:rPr>
          <w:delText>in the</w:delText>
        </w:r>
        <w:r w:rsidRPr="00385B22" w:rsidDel="00D25108">
          <w:rPr>
            <w:spacing w:val="20"/>
          </w:rPr>
          <w:delText xml:space="preserve"> </w:delText>
        </w:r>
        <w:r w:rsidRPr="00385B22" w:rsidDel="00D25108">
          <w:rPr>
            <w:spacing w:val="-2"/>
          </w:rPr>
          <w:delText>longer</w:delText>
        </w:r>
        <w:r w:rsidRPr="00385B22" w:rsidDel="00D25108">
          <w:delText xml:space="preserve"> term.</w:delText>
        </w:r>
      </w:del>
    </w:p>
    <w:p w14:paraId="08523243" w14:textId="6790BF49" w:rsidR="00F27F90" w:rsidDel="0009254C" w:rsidRDefault="00DE6361">
      <w:pPr>
        <w:spacing w:line="241" w:lineRule="auto"/>
        <w:rPr>
          <w:del w:id="2020" w:author="Alan Grant" w:date="2025-04-01T09:14:00Z"/>
          <w:spacing w:val="-2"/>
          <w:sz w:val="22"/>
        </w:rPr>
      </w:pPr>
      <w:del w:id="2021" w:author="Alan Grant" w:date="2025-04-01T09:14:00Z">
        <w:r w:rsidRPr="00385B22" w:rsidDel="0009254C">
          <w:rPr>
            <w:spacing w:val="-2"/>
            <w:sz w:val="22"/>
          </w:rPr>
          <w:delText>IALA</w:delText>
        </w:r>
        <w:r w:rsidRPr="00385B22" w:rsidDel="0009254C">
          <w:rPr>
            <w:spacing w:val="33"/>
            <w:w w:val="101"/>
            <w:sz w:val="22"/>
          </w:rPr>
          <w:delText xml:space="preserve"> </w:delText>
        </w:r>
        <w:r w:rsidRPr="00385B22" w:rsidDel="0009254C">
          <w:rPr>
            <w:spacing w:val="-2"/>
            <w:sz w:val="22"/>
          </w:rPr>
          <w:delText>should</w:delText>
        </w:r>
        <w:r w:rsidRPr="00385B22" w:rsidDel="0009254C">
          <w:rPr>
            <w:spacing w:val="29"/>
            <w:sz w:val="22"/>
          </w:rPr>
          <w:delText xml:space="preserve"> </w:delText>
        </w:r>
        <w:r w:rsidRPr="00385B22" w:rsidDel="0009254C">
          <w:rPr>
            <w:spacing w:val="-2"/>
            <w:sz w:val="22"/>
          </w:rPr>
          <w:delText>encourage</w:delText>
        </w:r>
        <w:r w:rsidRPr="00385B22" w:rsidDel="0009254C">
          <w:rPr>
            <w:spacing w:val="39"/>
            <w:w w:val="101"/>
            <w:sz w:val="22"/>
          </w:rPr>
          <w:delText xml:space="preserve"> </w:delText>
        </w:r>
        <w:r w:rsidRPr="00385B22" w:rsidDel="0009254C">
          <w:rPr>
            <w:spacing w:val="-2"/>
            <w:sz w:val="22"/>
          </w:rPr>
          <w:delText>liaison</w:delText>
        </w:r>
        <w:r w:rsidRPr="00385B22" w:rsidDel="0009254C">
          <w:rPr>
            <w:spacing w:val="25"/>
            <w:sz w:val="22"/>
          </w:rPr>
          <w:delText xml:space="preserve"> </w:delText>
        </w:r>
        <w:r w:rsidRPr="00385B22" w:rsidDel="0009254C">
          <w:rPr>
            <w:spacing w:val="-2"/>
            <w:sz w:val="22"/>
          </w:rPr>
          <w:delText>with</w:delText>
        </w:r>
        <w:r w:rsidRPr="00385B22" w:rsidDel="0009254C">
          <w:rPr>
            <w:spacing w:val="38"/>
            <w:sz w:val="22"/>
          </w:rPr>
          <w:delText xml:space="preserve"> </w:delText>
        </w:r>
        <w:r w:rsidRPr="00385B22" w:rsidDel="0009254C">
          <w:rPr>
            <w:spacing w:val="-2"/>
            <w:sz w:val="22"/>
          </w:rPr>
          <w:delText>radar</w:delText>
        </w:r>
        <w:r w:rsidRPr="00385B22" w:rsidDel="0009254C">
          <w:rPr>
            <w:spacing w:val="33"/>
            <w:w w:val="101"/>
            <w:sz w:val="22"/>
          </w:rPr>
          <w:delText xml:space="preserve"> </w:delText>
        </w:r>
        <w:r w:rsidRPr="00385B22" w:rsidDel="0009254C">
          <w:rPr>
            <w:spacing w:val="-2"/>
            <w:sz w:val="22"/>
          </w:rPr>
          <w:delText>manufacturers</w:delText>
        </w:r>
        <w:r w:rsidRPr="00385B22" w:rsidDel="0009254C">
          <w:rPr>
            <w:spacing w:val="26"/>
            <w:sz w:val="22"/>
          </w:rPr>
          <w:delText xml:space="preserve"> </w:delText>
        </w:r>
        <w:r w:rsidRPr="00385B22" w:rsidDel="0009254C">
          <w:rPr>
            <w:spacing w:val="-2"/>
            <w:sz w:val="22"/>
          </w:rPr>
          <w:delText>to</w:delText>
        </w:r>
        <w:r w:rsidRPr="00385B22" w:rsidDel="0009254C">
          <w:rPr>
            <w:spacing w:val="31"/>
            <w:sz w:val="22"/>
          </w:rPr>
          <w:delText xml:space="preserve"> </w:delText>
        </w:r>
        <w:r w:rsidRPr="00385B22" w:rsidDel="0009254C">
          <w:rPr>
            <w:spacing w:val="-2"/>
            <w:sz w:val="22"/>
          </w:rPr>
          <w:delText>confirm</w:delText>
        </w:r>
        <w:r w:rsidRPr="00385B22" w:rsidDel="0009254C">
          <w:rPr>
            <w:spacing w:val="24"/>
            <w:w w:val="101"/>
            <w:sz w:val="22"/>
          </w:rPr>
          <w:delText xml:space="preserve"> </w:delText>
        </w:r>
        <w:r w:rsidRPr="00385B22" w:rsidDel="0009254C">
          <w:rPr>
            <w:spacing w:val="-2"/>
            <w:sz w:val="22"/>
          </w:rPr>
          <w:delText>that</w:delText>
        </w:r>
        <w:r w:rsidRPr="00385B22" w:rsidDel="0009254C">
          <w:rPr>
            <w:spacing w:val="-2"/>
            <w:sz w:val="22"/>
            <w:rPrChange w:id="2022" w:author="Alan Grant" w:date="2025-04-01T09:11:00Z">
              <w:rPr>
                <w:spacing w:val="38"/>
                <w:w w:val="101"/>
                <w:sz w:val="22"/>
              </w:rPr>
            </w:rPrChange>
          </w:rPr>
          <w:delText xml:space="preserve"> </w:delText>
        </w:r>
      </w:del>
      <w:ins w:id="2023" w:author="Paul Mueller" w:date="2024-10-22T09:23:00Z">
        <w:del w:id="2024" w:author="Alan Grant" w:date="2025-04-01T09:14:00Z">
          <w:r w:rsidR="003548CF" w:rsidRPr="00385B22" w:rsidDel="0009254C">
            <w:rPr>
              <w:spacing w:val="-2"/>
              <w:sz w:val="22"/>
              <w:rPrChange w:id="2025" w:author="Alan Grant" w:date="2025-04-01T09:11:00Z">
                <w:rPr>
                  <w:spacing w:val="38"/>
                  <w:w w:val="101"/>
                  <w:sz w:val="22"/>
                </w:rPr>
              </w:rPrChange>
            </w:rPr>
            <w:delText>solid-state</w:delText>
          </w:r>
        </w:del>
      </w:ins>
      <w:del w:id="2026" w:author="Alan Grant" w:date="2025-04-01T09:14:00Z">
        <w:r w:rsidRPr="00385B22" w:rsidDel="0009254C">
          <w:rPr>
            <w:spacing w:val="-2"/>
            <w:sz w:val="22"/>
          </w:rPr>
          <w:delText>NT</w:delText>
        </w:r>
        <w:r w:rsidRPr="00385B22" w:rsidDel="0009254C">
          <w:rPr>
            <w:spacing w:val="-2"/>
            <w:sz w:val="22"/>
            <w:rPrChange w:id="2027" w:author="Alan Grant" w:date="2025-04-01T09:11:00Z">
              <w:rPr>
                <w:spacing w:val="39"/>
                <w:sz w:val="22"/>
              </w:rPr>
            </w:rPrChange>
          </w:rPr>
          <w:delText xml:space="preserve"> </w:delText>
        </w:r>
      </w:del>
      <w:ins w:id="2028" w:author="Paul Mueller" w:date="2024-10-22T09:23:00Z">
        <w:del w:id="2029" w:author="Alan Grant" w:date="2025-04-01T09:14:00Z">
          <w:r w:rsidR="003548CF" w:rsidRPr="00385B22" w:rsidDel="0009254C">
            <w:rPr>
              <w:spacing w:val="-2"/>
              <w:sz w:val="22"/>
              <w:rPrChange w:id="2030" w:author="Alan Grant" w:date="2025-04-01T09:11:00Z">
                <w:rPr>
                  <w:spacing w:val="39"/>
                  <w:sz w:val="22"/>
                </w:rPr>
              </w:rPrChange>
            </w:rPr>
            <w:delText>r</w:delText>
          </w:r>
        </w:del>
      </w:ins>
      <w:del w:id="2031" w:author="Alan Grant" w:date="2025-04-01T09:14:00Z">
        <w:r w:rsidRPr="00385B22" w:rsidDel="0009254C">
          <w:rPr>
            <w:spacing w:val="-2"/>
            <w:sz w:val="22"/>
          </w:rPr>
          <w:delText>Radars</w:delText>
        </w:r>
        <w:r w:rsidRPr="00385B22" w:rsidDel="0009254C">
          <w:rPr>
            <w:spacing w:val="39"/>
            <w:sz w:val="22"/>
          </w:rPr>
          <w:delText xml:space="preserve"> </w:delText>
        </w:r>
        <w:r w:rsidRPr="00385B22" w:rsidDel="0009254C">
          <w:rPr>
            <w:spacing w:val="-2"/>
            <w:sz w:val="22"/>
          </w:rPr>
          <w:delText>have</w:delText>
        </w:r>
        <w:r w:rsidRPr="00385B22" w:rsidDel="0009254C">
          <w:rPr>
            <w:spacing w:val="26"/>
            <w:sz w:val="22"/>
          </w:rPr>
          <w:delText xml:space="preserve"> </w:delText>
        </w:r>
        <w:r w:rsidRPr="00385B22" w:rsidDel="0009254C">
          <w:rPr>
            <w:spacing w:val="-2"/>
            <w:sz w:val="22"/>
          </w:rPr>
          <w:delText>the</w:delText>
        </w:r>
        <w:r w:rsidRPr="00385B22" w:rsidDel="0009254C">
          <w:rPr>
            <w:spacing w:val="32"/>
            <w:w w:val="101"/>
            <w:sz w:val="22"/>
          </w:rPr>
          <w:delText xml:space="preserve"> </w:delText>
        </w:r>
        <w:r w:rsidRPr="00385B22" w:rsidDel="0009254C">
          <w:rPr>
            <w:spacing w:val="-2"/>
            <w:sz w:val="22"/>
          </w:rPr>
          <w:delText>capacity</w:delText>
        </w:r>
        <w:r w:rsidRPr="00385B22" w:rsidDel="0009254C">
          <w:rPr>
            <w:spacing w:val="24"/>
            <w:w w:val="101"/>
            <w:sz w:val="22"/>
          </w:rPr>
          <w:delText xml:space="preserve"> </w:delText>
        </w:r>
        <w:r w:rsidRPr="00385B22" w:rsidDel="0009254C">
          <w:rPr>
            <w:spacing w:val="-2"/>
            <w:sz w:val="22"/>
          </w:rPr>
          <w:delText>to</w:delText>
        </w:r>
        <w:r w:rsidRPr="00385B22" w:rsidDel="0009254C">
          <w:rPr>
            <w:spacing w:val="24"/>
            <w:w w:val="101"/>
            <w:sz w:val="22"/>
          </w:rPr>
          <w:delText xml:space="preserve"> </w:delText>
        </w:r>
        <w:r w:rsidRPr="00385B22" w:rsidDel="0009254C">
          <w:rPr>
            <w:spacing w:val="-2"/>
            <w:sz w:val="22"/>
          </w:rPr>
          <w:delText>trigger</w:delText>
        </w:r>
        <w:r w:rsidRPr="00385B22" w:rsidDel="0009254C">
          <w:rPr>
            <w:sz w:val="22"/>
          </w:rPr>
          <w:delText xml:space="preserve"> </w:delText>
        </w:r>
      </w:del>
      <w:ins w:id="2032" w:author="Paul Mueller" w:date="2024-10-22T09:23:00Z">
        <w:del w:id="2033" w:author="Alan Grant" w:date="2025-04-01T09:14:00Z">
          <w:r w:rsidR="003548CF" w:rsidRPr="00385B22" w:rsidDel="0009254C">
            <w:rPr>
              <w:spacing w:val="-1"/>
              <w:sz w:val="22"/>
            </w:rPr>
            <w:delText>r</w:delText>
          </w:r>
        </w:del>
      </w:ins>
      <w:del w:id="2034" w:author="Alan Grant" w:date="2025-04-01T09:14:00Z">
        <w:r w:rsidRPr="00385B22" w:rsidDel="0009254C">
          <w:rPr>
            <w:spacing w:val="-1"/>
            <w:sz w:val="22"/>
          </w:rPr>
          <w:delText>Racons</w:delText>
        </w:r>
        <w:r w:rsidRPr="00385B22" w:rsidDel="0009254C">
          <w:rPr>
            <w:spacing w:val="18"/>
            <w:w w:val="101"/>
            <w:sz w:val="22"/>
          </w:rPr>
          <w:delText xml:space="preserve"> </w:delText>
        </w:r>
        <w:r w:rsidRPr="00385B22" w:rsidDel="0009254C">
          <w:rPr>
            <w:spacing w:val="-1"/>
            <w:sz w:val="22"/>
          </w:rPr>
          <w:delText>at</w:delText>
        </w:r>
        <w:r w:rsidRPr="00385B22" w:rsidDel="0009254C">
          <w:rPr>
            <w:spacing w:val="12"/>
            <w:sz w:val="22"/>
          </w:rPr>
          <w:delText xml:space="preserve"> </w:delText>
        </w:r>
        <w:r w:rsidRPr="00385B22" w:rsidDel="0009254C">
          <w:rPr>
            <w:spacing w:val="-1"/>
            <w:sz w:val="22"/>
          </w:rPr>
          <w:delText>the</w:delText>
        </w:r>
        <w:r w:rsidRPr="00385B22" w:rsidDel="0009254C">
          <w:rPr>
            <w:spacing w:val="24"/>
            <w:w w:val="101"/>
            <w:sz w:val="22"/>
          </w:rPr>
          <w:delText xml:space="preserve"> </w:delText>
        </w:r>
        <w:r w:rsidRPr="00385B22" w:rsidDel="0009254C">
          <w:rPr>
            <w:spacing w:val="-1"/>
            <w:sz w:val="22"/>
          </w:rPr>
          <w:delText>proposed</w:delText>
        </w:r>
        <w:r w:rsidRPr="00385B22" w:rsidDel="0009254C">
          <w:rPr>
            <w:spacing w:val="26"/>
            <w:w w:val="101"/>
            <w:sz w:val="22"/>
          </w:rPr>
          <w:delText xml:space="preserve"> </w:delText>
        </w:r>
        <w:r w:rsidRPr="00385B22" w:rsidDel="0009254C">
          <w:rPr>
            <w:spacing w:val="-1"/>
            <w:sz w:val="22"/>
          </w:rPr>
          <w:delText>ranges,</w:delText>
        </w:r>
        <w:r w:rsidRPr="00385B22" w:rsidDel="0009254C">
          <w:rPr>
            <w:spacing w:val="20"/>
            <w:sz w:val="22"/>
          </w:rPr>
          <w:delText xml:space="preserve"> </w:delText>
        </w:r>
        <w:r w:rsidRPr="00385B22" w:rsidDel="0009254C">
          <w:rPr>
            <w:spacing w:val="-1"/>
            <w:sz w:val="22"/>
          </w:rPr>
          <w:delText>and</w:delText>
        </w:r>
        <w:r w:rsidRPr="00385B22" w:rsidDel="0009254C">
          <w:rPr>
            <w:spacing w:val="13"/>
            <w:sz w:val="22"/>
          </w:rPr>
          <w:delText xml:space="preserve"> </w:delText>
        </w:r>
        <w:r w:rsidRPr="00385B22" w:rsidDel="0009254C">
          <w:rPr>
            <w:spacing w:val="-1"/>
            <w:sz w:val="22"/>
          </w:rPr>
          <w:delText>work</w:delText>
        </w:r>
        <w:r w:rsidRPr="00385B22" w:rsidDel="0009254C">
          <w:rPr>
            <w:spacing w:val="14"/>
            <w:sz w:val="22"/>
          </w:rPr>
          <w:delText xml:space="preserve"> </w:delText>
        </w:r>
        <w:r w:rsidRPr="00385B22" w:rsidDel="0009254C">
          <w:rPr>
            <w:spacing w:val="-2"/>
            <w:sz w:val="22"/>
          </w:rPr>
          <w:delText>with</w:delText>
        </w:r>
        <w:r w:rsidRPr="00385B22" w:rsidDel="0009254C">
          <w:rPr>
            <w:spacing w:val="26"/>
            <w:sz w:val="22"/>
          </w:rPr>
          <w:delText xml:space="preserve"> </w:delText>
        </w:r>
      </w:del>
      <w:ins w:id="2035" w:author="Paul Mueller" w:date="2024-10-22T09:23:00Z">
        <w:del w:id="2036" w:author="Alan Grant" w:date="2025-04-01T09:14:00Z">
          <w:r w:rsidR="003548CF" w:rsidRPr="00385B22" w:rsidDel="0009254C">
            <w:rPr>
              <w:spacing w:val="-2"/>
              <w:sz w:val="22"/>
            </w:rPr>
            <w:delText>r</w:delText>
          </w:r>
        </w:del>
      </w:ins>
      <w:del w:id="2037" w:author="Alan Grant" w:date="2025-04-01T09:14:00Z">
        <w:r w:rsidRPr="00385B22" w:rsidDel="0009254C">
          <w:rPr>
            <w:spacing w:val="-2"/>
            <w:sz w:val="22"/>
          </w:rPr>
          <w:delText>Racon</w:delText>
        </w:r>
        <w:r w:rsidRPr="00385B22" w:rsidDel="0009254C">
          <w:rPr>
            <w:spacing w:val="23"/>
            <w:sz w:val="22"/>
          </w:rPr>
          <w:delText xml:space="preserve"> </w:delText>
        </w:r>
        <w:r w:rsidRPr="00385B22" w:rsidDel="0009254C">
          <w:rPr>
            <w:spacing w:val="-2"/>
            <w:sz w:val="22"/>
          </w:rPr>
          <w:delText>manufacturers</w:delText>
        </w:r>
        <w:r w:rsidRPr="00385B22" w:rsidDel="0009254C">
          <w:rPr>
            <w:spacing w:val="11"/>
            <w:sz w:val="22"/>
          </w:rPr>
          <w:delText xml:space="preserve"> </w:delText>
        </w:r>
        <w:r w:rsidRPr="00385B22" w:rsidDel="0009254C">
          <w:rPr>
            <w:spacing w:val="-2"/>
            <w:sz w:val="22"/>
          </w:rPr>
          <w:delText>to</w:delText>
        </w:r>
        <w:r w:rsidRPr="00385B22" w:rsidDel="0009254C">
          <w:rPr>
            <w:spacing w:val="24"/>
            <w:sz w:val="22"/>
          </w:rPr>
          <w:delText xml:space="preserve"> </w:delText>
        </w:r>
        <w:r w:rsidRPr="00385B22" w:rsidDel="0009254C">
          <w:rPr>
            <w:spacing w:val="-2"/>
            <w:sz w:val="22"/>
          </w:rPr>
          <w:delText>identify</w:delText>
        </w:r>
        <w:r w:rsidRPr="00385B22" w:rsidDel="0009254C">
          <w:rPr>
            <w:spacing w:val="23"/>
            <w:sz w:val="22"/>
          </w:rPr>
          <w:delText xml:space="preserve"> </w:delText>
        </w:r>
        <w:r w:rsidRPr="00385B22" w:rsidDel="0009254C">
          <w:rPr>
            <w:spacing w:val="-2"/>
            <w:sz w:val="22"/>
          </w:rPr>
          <w:delText>possible</w:delText>
        </w:r>
        <w:r w:rsidRPr="00385B22" w:rsidDel="0009254C">
          <w:rPr>
            <w:spacing w:val="25"/>
            <w:sz w:val="22"/>
          </w:rPr>
          <w:delText xml:space="preserve"> </w:delText>
        </w:r>
        <w:r w:rsidRPr="00385B22" w:rsidDel="0009254C">
          <w:rPr>
            <w:spacing w:val="-2"/>
            <w:sz w:val="22"/>
          </w:rPr>
          <w:delText>modification to</w:delText>
        </w:r>
        <w:r w:rsidRPr="00385B22" w:rsidDel="0009254C">
          <w:rPr>
            <w:spacing w:val="23"/>
            <w:w w:val="101"/>
            <w:sz w:val="22"/>
          </w:rPr>
          <w:delText xml:space="preserve"> </w:delText>
        </w:r>
        <w:r w:rsidRPr="00385B22" w:rsidDel="0009254C">
          <w:rPr>
            <w:spacing w:val="-2"/>
            <w:sz w:val="22"/>
          </w:rPr>
          <w:delText>improve</w:delText>
        </w:r>
        <w:r w:rsidRPr="00385B22" w:rsidDel="0009254C">
          <w:rPr>
            <w:sz w:val="22"/>
          </w:rPr>
          <w:delText xml:space="preserve"> </w:delText>
        </w:r>
        <w:r w:rsidRPr="00385B22" w:rsidDel="0009254C">
          <w:rPr>
            <w:spacing w:val="-2"/>
            <w:sz w:val="22"/>
          </w:rPr>
          <w:delText>triggering</w:delText>
        </w:r>
        <w:r w:rsidRPr="00385B22" w:rsidDel="0009254C">
          <w:rPr>
            <w:spacing w:val="28"/>
            <w:w w:val="101"/>
            <w:sz w:val="22"/>
          </w:rPr>
          <w:delText xml:space="preserve"> </w:delText>
        </w:r>
        <w:commentRangeStart w:id="2038"/>
        <w:r w:rsidRPr="00385B22" w:rsidDel="0009254C">
          <w:rPr>
            <w:spacing w:val="-2"/>
            <w:sz w:val="22"/>
          </w:rPr>
          <w:delText>range</w:delText>
        </w:r>
        <w:commentRangeEnd w:id="2038"/>
        <w:r w:rsidR="00CF74FA" w:rsidRPr="00385B22" w:rsidDel="0009254C">
          <w:rPr>
            <w:rStyle w:val="CommentReference"/>
          </w:rPr>
          <w:commentReference w:id="2038"/>
        </w:r>
      </w:del>
      <w:del w:id="2039" w:author="Alan Grant" w:date="2025-04-01T08:10:00Z">
        <w:r w:rsidRPr="00385B22" w:rsidDel="00CF74FA">
          <w:rPr>
            <w:spacing w:val="-2"/>
            <w:sz w:val="22"/>
          </w:rPr>
          <w:delText>.</w:delText>
        </w:r>
      </w:del>
    </w:p>
    <w:p w14:paraId="69A5BDE8" w14:textId="244D54D9" w:rsidR="0009254C" w:rsidRPr="00385B22" w:rsidRDefault="0009254C">
      <w:pPr>
        <w:pStyle w:val="BodyText"/>
        <w:spacing w:before="159" w:line="228" w:lineRule="auto"/>
        <w:ind w:left="32" w:right="792" w:firstLine="15"/>
        <w:rPr>
          <w:ins w:id="2040" w:author="Alan Grant" w:date="2025-04-01T09:14:00Z"/>
        </w:rPr>
      </w:pPr>
    </w:p>
    <w:p w14:paraId="545EEA83" w14:textId="4730D621" w:rsidR="00F27F90" w:rsidRPr="00385B22" w:rsidDel="00CF74FA" w:rsidRDefault="00DE6361">
      <w:pPr>
        <w:pStyle w:val="BodyText"/>
        <w:spacing w:before="307" w:line="179" w:lineRule="auto"/>
        <w:ind w:left="40"/>
        <w:outlineLvl w:val="0"/>
        <w:rPr>
          <w:del w:id="2041" w:author="Alan Grant" w:date="2025-04-01T08:12:00Z"/>
          <w:sz w:val="28"/>
          <w:szCs w:val="28"/>
        </w:rPr>
      </w:pPr>
      <w:del w:id="2042" w:author="Alan Grant" w:date="2025-04-01T08:12:00Z">
        <w:r w:rsidRPr="00385B22" w:rsidDel="00CF74FA">
          <w:rPr>
            <w:b/>
            <w:bCs/>
            <w:color w:val="00558C"/>
            <w:spacing w:val="-3"/>
            <w:sz w:val="28"/>
            <w:szCs w:val="28"/>
          </w:rPr>
          <w:delText>7</w:delText>
        </w:r>
        <w:r w:rsidRPr="00385B22" w:rsidDel="00CF74FA">
          <w:rPr>
            <w:b/>
            <w:bCs/>
            <w:color w:val="00558C"/>
            <w:spacing w:val="2"/>
            <w:sz w:val="28"/>
            <w:szCs w:val="28"/>
          </w:rPr>
          <w:delText xml:space="preserve">         </w:delText>
        </w:r>
        <w:r w:rsidRPr="00385B22" w:rsidDel="00CF74FA">
          <w:rPr>
            <w:b/>
            <w:bCs/>
            <w:color w:val="00558C"/>
            <w:spacing w:val="-3"/>
            <w:sz w:val="28"/>
            <w:szCs w:val="28"/>
          </w:rPr>
          <w:delText>REFERENCES</w:delText>
        </w:r>
      </w:del>
    </w:p>
    <w:p w14:paraId="585789F1" w14:textId="5867A651" w:rsidR="00F27F90" w:rsidRPr="00385B22" w:rsidDel="0009254C" w:rsidRDefault="00F27F90">
      <w:pPr>
        <w:spacing w:line="241" w:lineRule="auto"/>
        <w:rPr>
          <w:del w:id="2043" w:author="Alan Grant" w:date="2025-04-01T09:17:00Z"/>
        </w:rPr>
      </w:pPr>
    </w:p>
    <w:p w14:paraId="3153C109" w14:textId="335C0F9B" w:rsidR="00F27F90" w:rsidRPr="00385B22" w:rsidDel="00B362DC" w:rsidRDefault="00DE6361">
      <w:pPr>
        <w:pStyle w:val="BodyText"/>
        <w:spacing w:before="67" w:line="187" w:lineRule="auto"/>
        <w:ind w:left="49"/>
        <w:rPr>
          <w:del w:id="2044" w:author="Alan Grant" w:date="2025-03-31T15:26:00Z"/>
        </w:rPr>
      </w:pPr>
      <w:del w:id="2045" w:author="Alan Grant" w:date="2025-03-31T15:26:00Z">
        <w:r w:rsidRPr="00385B22" w:rsidDel="00B362DC">
          <w:rPr>
            <w:spacing w:val="-2"/>
          </w:rPr>
          <w:delText>[1]</w:delText>
        </w:r>
        <w:r w:rsidRPr="00385B22" w:rsidDel="00B362DC">
          <w:rPr>
            <w:spacing w:val="8"/>
          </w:rPr>
          <w:delText xml:space="preserve">      </w:delText>
        </w:r>
        <w:r w:rsidRPr="00385B22" w:rsidDel="00B362DC">
          <w:rPr>
            <w:spacing w:val="-2"/>
          </w:rPr>
          <w:delText>RPT-06-MB-09</w:delText>
        </w:r>
        <w:r w:rsidRPr="00385B22" w:rsidDel="00B362DC">
          <w:rPr>
            <w:spacing w:val="21"/>
            <w:w w:val="101"/>
          </w:rPr>
          <w:delText xml:space="preserve"> </w:delText>
        </w:r>
        <w:r w:rsidRPr="00385B22" w:rsidDel="00B362DC">
          <w:rPr>
            <w:spacing w:val="-2"/>
          </w:rPr>
          <w:delText>Racon Trials, GLA</w:delText>
        </w:r>
        <w:r w:rsidRPr="00385B22" w:rsidDel="00B362DC">
          <w:rPr>
            <w:spacing w:val="18"/>
            <w:w w:val="101"/>
          </w:rPr>
          <w:delText xml:space="preserve"> </w:delText>
        </w:r>
        <w:r w:rsidRPr="00385B22" w:rsidDel="00B362DC">
          <w:rPr>
            <w:spacing w:val="-2"/>
          </w:rPr>
          <w:delText>R&amp;RNAV 2010</w:delText>
        </w:r>
      </w:del>
    </w:p>
    <w:p w14:paraId="752151FB" w14:textId="2754667F" w:rsidR="00F27F90" w:rsidRPr="00385B22" w:rsidDel="00B362DC" w:rsidRDefault="00DE6361">
      <w:pPr>
        <w:pStyle w:val="BodyText"/>
        <w:spacing w:before="180" w:line="187" w:lineRule="auto"/>
        <w:ind w:left="49"/>
        <w:rPr>
          <w:del w:id="2046" w:author="Alan Grant" w:date="2025-03-31T15:26:00Z"/>
        </w:rPr>
      </w:pPr>
      <w:del w:id="2047" w:author="Alan Grant" w:date="2025-03-31T15:26:00Z">
        <w:r w:rsidRPr="00385B22" w:rsidDel="00B362DC">
          <w:rPr>
            <w:spacing w:val="-1"/>
          </w:rPr>
          <w:delText>[2]      RPT-07-NW-10</w:delText>
        </w:r>
        <w:r w:rsidRPr="00385B22" w:rsidDel="00B362DC">
          <w:rPr>
            <w:spacing w:val="7"/>
          </w:rPr>
          <w:delText xml:space="preserve"> </w:delText>
        </w:r>
        <w:r w:rsidRPr="00385B22" w:rsidDel="00B362DC">
          <w:rPr>
            <w:spacing w:val="-1"/>
          </w:rPr>
          <w:delText>Second</w:delText>
        </w:r>
        <w:r w:rsidRPr="00385B22" w:rsidDel="00B362DC">
          <w:rPr>
            <w:spacing w:val="18"/>
            <w:w w:val="101"/>
          </w:rPr>
          <w:delText xml:space="preserve"> </w:delText>
        </w:r>
        <w:r w:rsidRPr="00385B22" w:rsidDel="00B362DC">
          <w:rPr>
            <w:spacing w:val="-1"/>
          </w:rPr>
          <w:delText>Racon</w:delText>
        </w:r>
        <w:r w:rsidRPr="00385B22" w:rsidDel="00B362DC">
          <w:rPr>
            <w:spacing w:val="1"/>
          </w:rPr>
          <w:delText xml:space="preserve"> </w:delText>
        </w:r>
        <w:r w:rsidRPr="00385B22" w:rsidDel="00B362DC">
          <w:rPr>
            <w:spacing w:val="-1"/>
          </w:rPr>
          <w:delText>Trials,</w:delText>
        </w:r>
        <w:r w:rsidRPr="00385B22" w:rsidDel="00B362DC">
          <w:rPr>
            <w:spacing w:val="8"/>
          </w:rPr>
          <w:delText xml:space="preserve"> </w:delText>
        </w:r>
        <w:r w:rsidRPr="00385B22" w:rsidDel="00B362DC">
          <w:rPr>
            <w:spacing w:val="-1"/>
          </w:rPr>
          <w:delText>GLA</w:delText>
        </w:r>
        <w:r w:rsidRPr="00385B22" w:rsidDel="00B362DC">
          <w:rPr>
            <w:spacing w:val="16"/>
            <w:w w:val="101"/>
          </w:rPr>
          <w:delText xml:space="preserve"> </w:delText>
        </w:r>
        <w:r w:rsidRPr="00385B22" w:rsidDel="00B362DC">
          <w:rPr>
            <w:spacing w:val="-1"/>
          </w:rPr>
          <w:delText>R&amp;R</w:delText>
        </w:r>
        <w:r w:rsidRPr="00385B22" w:rsidDel="00B362DC">
          <w:rPr>
            <w:spacing w:val="-2"/>
          </w:rPr>
          <w:delText>NAV</w:delText>
        </w:r>
        <w:r w:rsidRPr="00385B22" w:rsidDel="00B362DC">
          <w:rPr>
            <w:spacing w:val="10"/>
          </w:rPr>
          <w:delText xml:space="preserve"> </w:delText>
        </w:r>
        <w:r w:rsidRPr="00385B22" w:rsidDel="00B362DC">
          <w:rPr>
            <w:spacing w:val="-2"/>
          </w:rPr>
          <w:delText>2010</w:delText>
        </w:r>
      </w:del>
    </w:p>
    <w:p w14:paraId="1A52F09D" w14:textId="7083604E" w:rsidR="00F27F90" w:rsidRPr="00385B22" w:rsidDel="0009254C" w:rsidRDefault="00F27F90">
      <w:pPr>
        <w:spacing w:line="187" w:lineRule="auto"/>
        <w:rPr>
          <w:del w:id="2048" w:author="Alan Grant" w:date="2025-04-01T09:17:00Z"/>
          <w:sz w:val="22"/>
        </w:rPr>
        <w:sectPr w:rsidR="00F27F90" w:rsidRPr="00385B22" w:rsidDel="0009254C">
          <w:footerReference w:type="default" r:id="rId33"/>
          <w:pgSz w:w="11907" w:h="16839"/>
          <w:pgMar w:top="1139" w:right="0" w:bottom="1495" w:left="878" w:header="6" w:footer="850" w:gutter="0"/>
          <w:cols w:space="720"/>
        </w:sectPr>
      </w:pPr>
    </w:p>
    <w:p w14:paraId="7AE57632" w14:textId="7525C5F1" w:rsidR="00F27F90" w:rsidRPr="00385B22" w:rsidDel="0009254C" w:rsidRDefault="00DE6361">
      <w:pPr>
        <w:pStyle w:val="BodyText"/>
        <w:spacing w:before="37" w:line="179" w:lineRule="auto"/>
        <w:ind w:left="31"/>
        <w:rPr>
          <w:del w:id="2049" w:author="Alan Grant" w:date="2025-04-01T09:17:00Z"/>
          <w:sz w:val="28"/>
          <w:szCs w:val="28"/>
        </w:rPr>
      </w:pPr>
      <w:del w:id="2050" w:author="Alan Grant" w:date="2025-04-01T09:17:00Z">
        <w:r w:rsidRPr="00385B22" w:rsidDel="0009254C">
          <w:rPr>
            <w:b/>
            <w:bCs/>
            <w:color w:val="00558C"/>
            <w:spacing w:val="-2"/>
            <w:sz w:val="28"/>
            <w:szCs w:val="28"/>
          </w:rPr>
          <w:delText>APPENDIX</w:delText>
        </w:r>
        <w:r w:rsidRPr="00385B22" w:rsidDel="0009254C">
          <w:rPr>
            <w:b/>
            <w:bCs/>
            <w:color w:val="00558C"/>
            <w:spacing w:val="18"/>
            <w:sz w:val="28"/>
            <w:szCs w:val="28"/>
          </w:rPr>
          <w:delText xml:space="preserve"> </w:delText>
        </w:r>
        <w:r w:rsidRPr="00385B22" w:rsidDel="0009254C">
          <w:rPr>
            <w:b/>
            <w:bCs/>
            <w:color w:val="00558C"/>
            <w:spacing w:val="-2"/>
            <w:sz w:val="28"/>
            <w:szCs w:val="28"/>
          </w:rPr>
          <w:delText>1     PROPOSED</w:delText>
        </w:r>
        <w:r w:rsidRPr="00385B22" w:rsidDel="0009254C">
          <w:rPr>
            <w:b/>
            <w:bCs/>
            <w:color w:val="00558C"/>
            <w:spacing w:val="19"/>
            <w:w w:val="101"/>
            <w:sz w:val="28"/>
            <w:szCs w:val="28"/>
          </w:rPr>
          <w:delText xml:space="preserve"> </w:delText>
        </w:r>
        <w:r w:rsidRPr="00385B22" w:rsidDel="0009254C">
          <w:rPr>
            <w:b/>
            <w:bCs/>
            <w:color w:val="00558C"/>
            <w:spacing w:val="-2"/>
            <w:sz w:val="28"/>
            <w:szCs w:val="28"/>
          </w:rPr>
          <w:delText>NAVIGATIONAL</w:delText>
        </w:r>
        <w:r w:rsidRPr="00385B22" w:rsidDel="0009254C">
          <w:rPr>
            <w:b/>
            <w:bCs/>
            <w:color w:val="00558C"/>
            <w:spacing w:val="19"/>
            <w:w w:val="101"/>
            <w:sz w:val="28"/>
            <w:szCs w:val="28"/>
          </w:rPr>
          <w:delText xml:space="preserve"> </w:delText>
        </w:r>
        <w:r w:rsidRPr="00385B22" w:rsidDel="0009254C">
          <w:rPr>
            <w:b/>
            <w:bCs/>
            <w:color w:val="00558C"/>
            <w:spacing w:val="-2"/>
            <w:sz w:val="28"/>
            <w:szCs w:val="28"/>
          </w:rPr>
          <w:delText>REQUIREMENT</w:delText>
        </w:r>
        <w:r w:rsidRPr="00385B22" w:rsidDel="0009254C">
          <w:rPr>
            <w:b/>
            <w:bCs/>
            <w:color w:val="00558C"/>
            <w:spacing w:val="18"/>
            <w:w w:val="101"/>
            <w:sz w:val="28"/>
            <w:szCs w:val="28"/>
          </w:rPr>
          <w:delText xml:space="preserve"> </w:delText>
        </w:r>
        <w:r w:rsidRPr="00385B22" w:rsidDel="0009254C">
          <w:rPr>
            <w:b/>
            <w:bCs/>
            <w:color w:val="00558C"/>
            <w:spacing w:val="-2"/>
            <w:sz w:val="28"/>
            <w:szCs w:val="28"/>
          </w:rPr>
          <w:delText>FOR</w:delText>
        </w:r>
        <w:r w:rsidRPr="00385B22" w:rsidDel="0009254C">
          <w:rPr>
            <w:b/>
            <w:bCs/>
            <w:color w:val="00558C"/>
            <w:spacing w:val="18"/>
            <w:w w:val="101"/>
            <w:sz w:val="28"/>
            <w:szCs w:val="28"/>
          </w:rPr>
          <w:delText xml:space="preserve"> </w:delText>
        </w:r>
        <w:r w:rsidRPr="00385B22" w:rsidDel="0009254C">
          <w:rPr>
            <w:b/>
            <w:bCs/>
            <w:color w:val="00558C"/>
            <w:spacing w:val="-2"/>
            <w:sz w:val="28"/>
            <w:szCs w:val="28"/>
          </w:rPr>
          <w:delText>RACONS</w:delText>
        </w:r>
      </w:del>
    </w:p>
    <w:p w14:paraId="4FF46116" w14:textId="4527AB4E" w:rsidR="00F27F90" w:rsidRPr="00385B22" w:rsidDel="0009254C" w:rsidRDefault="00F27F90">
      <w:pPr>
        <w:spacing w:line="241" w:lineRule="auto"/>
        <w:rPr>
          <w:del w:id="2051" w:author="Alan Grant" w:date="2025-04-01T09:17:00Z"/>
        </w:rPr>
      </w:pPr>
    </w:p>
    <w:p w14:paraId="6D3D6BD2" w14:textId="445C184F" w:rsidR="00F27F90" w:rsidRPr="00385B22" w:rsidDel="0009254C" w:rsidRDefault="00DE6361">
      <w:pPr>
        <w:pStyle w:val="BodyText"/>
        <w:spacing w:before="85" w:line="179" w:lineRule="auto"/>
        <w:ind w:left="49"/>
        <w:rPr>
          <w:del w:id="2052" w:author="Alan Grant" w:date="2025-04-01T09:17:00Z"/>
          <w:sz w:val="28"/>
          <w:szCs w:val="28"/>
        </w:rPr>
      </w:pPr>
      <w:del w:id="2053" w:author="Alan Grant" w:date="2025-04-01T09:17:00Z">
        <w:r w:rsidRPr="00385B22" w:rsidDel="0009254C">
          <w:rPr>
            <w:b/>
            <w:bCs/>
            <w:color w:val="00558C"/>
            <w:spacing w:val="-2"/>
            <w:sz w:val="28"/>
            <w:szCs w:val="28"/>
          </w:rPr>
          <w:delText>1.        BACKGROUND</w:delText>
        </w:r>
      </w:del>
    </w:p>
    <w:p w14:paraId="685E4788" w14:textId="71E9E619" w:rsidR="00F27F90" w:rsidRPr="00385B22" w:rsidDel="0009254C" w:rsidRDefault="00DE6361">
      <w:pPr>
        <w:spacing w:line="357" w:lineRule="auto"/>
        <w:rPr>
          <w:del w:id="2054" w:author="Alan Grant" w:date="2025-04-01T09:17:00Z"/>
        </w:rPr>
      </w:pPr>
      <w:del w:id="2055" w:author="Alan Grant" w:date="2025-04-01T09:17:00Z">
        <w:r w:rsidRPr="00385B22" w:rsidDel="0009254C">
          <w:rPr>
            <w:noProof/>
          </w:rPr>
          <w:drawing>
            <wp:anchor distT="0" distB="0" distL="0" distR="0" simplePos="0" relativeHeight="251675648" behindDoc="0" locked="0" layoutInCell="1" allowOverlap="1" wp14:anchorId="196FC352" wp14:editId="6FA4D3AA">
              <wp:simplePos x="0" y="0"/>
              <wp:positionH relativeFrom="column">
                <wp:posOffset>0</wp:posOffset>
              </wp:positionH>
              <wp:positionV relativeFrom="paragraph">
                <wp:posOffset>144145</wp:posOffset>
              </wp:positionV>
              <wp:extent cx="937260" cy="12065"/>
              <wp:effectExtent l="0" t="0" r="0" b="0"/>
              <wp:wrapNone/>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25"/>
                      <a:stretch>
                        <a:fillRect/>
                      </a:stretch>
                    </pic:blipFill>
                    <pic:spPr>
                      <a:xfrm>
                        <a:off x="0" y="0"/>
                        <a:ext cx="937260" cy="12179"/>
                      </a:xfrm>
                      <a:prstGeom prst="rect">
                        <a:avLst/>
                      </a:prstGeom>
                    </pic:spPr>
                  </pic:pic>
                </a:graphicData>
              </a:graphic>
            </wp:anchor>
          </w:drawing>
        </w:r>
      </w:del>
    </w:p>
    <w:p w14:paraId="03EB0A25" w14:textId="374BEB90" w:rsidR="00F27F90" w:rsidRPr="00385B22" w:rsidDel="0009254C" w:rsidRDefault="00DE6361">
      <w:pPr>
        <w:pStyle w:val="BodyText"/>
        <w:spacing w:before="67" w:line="188" w:lineRule="auto"/>
        <w:ind w:left="47"/>
        <w:rPr>
          <w:del w:id="2056" w:author="Alan Grant" w:date="2025-04-01T09:17:00Z"/>
        </w:rPr>
      </w:pPr>
      <w:del w:id="2057" w:author="Alan Grant" w:date="2025-04-01T09:17:00Z">
        <w:r w:rsidRPr="00385B22" w:rsidDel="0009254C">
          <w:rPr>
            <w:spacing w:val="-1"/>
          </w:rPr>
          <w:delText>Racons are an</w:delText>
        </w:r>
        <w:r w:rsidRPr="00385B22" w:rsidDel="0009254C">
          <w:rPr>
            <w:spacing w:val="14"/>
            <w:w w:val="101"/>
          </w:rPr>
          <w:delText xml:space="preserve"> </w:delText>
        </w:r>
        <w:r w:rsidRPr="00385B22" w:rsidDel="0009254C">
          <w:rPr>
            <w:spacing w:val="-1"/>
          </w:rPr>
          <w:delText>important element of the</w:delText>
        </w:r>
        <w:r w:rsidRPr="00385B22" w:rsidDel="0009254C">
          <w:rPr>
            <w:spacing w:val="15"/>
          </w:rPr>
          <w:delText xml:space="preserve"> </w:delText>
        </w:r>
        <w:r w:rsidRPr="00385B22" w:rsidDel="0009254C">
          <w:rPr>
            <w:spacing w:val="-1"/>
          </w:rPr>
          <w:delText>present</w:delText>
        </w:r>
        <w:r w:rsidRPr="00385B22" w:rsidDel="0009254C">
          <w:rPr>
            <w:spacing w:val="11"/>
          </w:rPr>
          <w:delText xml:space="preserve"> </w:delText>
        </w:r>
        <w:r w:rsidRPr="00385B22" w:rsidDel="0009254C">
          <w:rPr>
            <w:spacing w:val="-2"/>
          </w:rPr>
          <w:delText>and future</w:delText>
        </w:r>
        <w:r w:rsidRPr="00385B22" w:rsidDel="0009254C">
          <w:rPr>
            <w:spacing w:val="5"/>
          </w:rPr>
          <w:delText xml:space="preserve"> </w:delText>
        </w:r>
        <w:r w:rsidRPr="00385B22" w:rsidDel="0009254C">
          <w:rPr>
            <w:spacing w:val="-2"/>
          </w:rPr>
          <w:delText>AtoN</w:delText>
        </w:r>
        <w:r w:rsidRPr="00385B22" w:rsidDel="0009254C">
          <w:rPr>
            <w:spacing w:val="16"/>
          </w:rPr>
          <w:delText xml:space="preserve"> </w:delText>
        </w:r>
        <w:r w:rsidRPr="00385B22" w:rsidDel="0009254C">
          <w:rPr>
            <w:spacing w:val="-2"/>
          </w:rPr>
          <w:delText>mix.</w:delText>
        </w:r>
      </w:del>
    </w:p>
    <w:p w14:paraId="6AF0E9D5" w14:textId="5C582FB1" w:rsidR="00F27F90" w:rsidRPr="00385B22" w:rsidDel="0009254C" w:rsidRDefault="00DE6361">
      <w:pPr>
        <w:pStyle w:val="BodyText"/>
        <w:spacing w:before="103" w:line="295" w:lineRule="exact"/>
        <w:ind w:left="47"/>
        <w:rPr>
          <w:del w:id="2058" w:author="Alan Grant" w:date="2025-04-01T09:17:00Z"/>
        </w:rPr>
      </w:pPr>
      <w:del w:id="2059" w:author="Alan Grant" w:date="2025-04-01T09:17:00Z">
        <w:r w:rsidRPr="00385B22" w:rsidDel="0009254C">
          <w:rPr>
            <w:spacing w:val="-1"/>
            <w:position w:val="3"/>
          </w:rPr>
          <w:delText>IALA</w:delText>
        </w:r>
        <w:r w:rsidRPr="00385B22" w:rsidDel="0009254C">
          <w:rPr>
            <w:spacing w:val="19"/>
            <w:w w:val="101"/>
            <w:position w:val="3"/>
          </w:rPr>
          <w:delText xml:space="preserve"> </w:delText>
        </w:r>
        <w:r w:rsidRPr="00385B22" w:rsidDel="0009254C">
          <w:rPr>
            <w:spacing w:val="-1"/>
            <w:position w:val="3"/>
          </w:rPr>
          <w:delText>Recommendations / Guidelines and the</w:delText>
        </w:r>
        <w:r w:rsidRPr="00385B22" w:rsidDel="0009254C">
          <w:rPr>
            <w:spacing w:val="19"/>
            <w:w w:val="101"/>
            <w:position w:val="3"/>
          </w:rPr>
          <w:delText xml:space="preserve"> </w:delText>
        </w:r>
        <w:r w:rsidRPr="00385B22" w:rsidDel="0009254C">
          <w:rPr>
            <w:spacing w:val="-1"/>
            <w:position w:val="3"/>
          </w:rPr>
          <w:delText>NAVGUIDE set out</w:delText>
        </w:r>
        <w:r w:rsidRPr="00385B22" w:rsidDel="0009254C">
          <w:rPr>
            <w:spacing w:val="2"/>
            <w:position w:val="3"/>
          </w:rPr>
          <w:delText xml:space="preserve"> </w:delText>
        </w:r>
        <w:r w:rsidRPr="00385B22" w:rsidDel="0009254C">
          <w:rPr>
            <w:spacing w:val="-1"/>
            <w:position w:val="3"/>
          </w:rPr>
          <w:delText>the</w:delText>
        </w:r>
        <w:r w:rsidRPr="00385B22" w:rsidDel="0009254C">
          <w:rPr>
            <w:spacing w:val="5"/>
            <w:position w:val="3"/>
          </w:rPr>
          <w:delText xml:space="preserve"> </w:delText>
        </w:r>
        <w:r w:rsidRPr="00385B22" w:rsidDel="0009254C">
          <w:rPr>
            <w:spacing w:val="-1"/>
            <w:position w:val="3"/>
          </w:rPr>
          <w:delText>following</w:delText>
        </w:r>
        <w:r w:rsidRPr="00385B22" w:rsidDel="0009254C">
          <w:rPr>
            <w:spacing w:val="3"/>
            <w:position w:val="3"/>
          </w:rPr>
          <w:delText xml:space="preserve"> </w:delText>
        </w:r>
        <w:r w:rsidRPr="00385B22" w:rsidDel="0009254C">
          <w:rPr>
            <w:spacing w:val="-1"/>
            <w:position w:val="3"/>
          </w:rPr>
          <w:delText>t</w:delText>
        </w:r>
        <w:r w:rsidRPr="00385B22" w:rsidDel="0009254C">
          <w:rPr>
            <w:spacing w:val="-2"/>
            <w:position w:val="3"/>
          </w:rPr>
          <w:delText>ypical</w:delText>
        </w:r>
        <w:r w:rsidRPr="00385B22" w:rsidDel="0009254C">
          <w:rPr>
            <w:spacing w:val="17"/>
            <w:position w:val="3"/>
          </w:rPr>
          <w:delText xml:space="preserve"> </w:delText>
        </w:r>
        <w:r w:rsidRPr="00385B22" w:rsidDel="0009254C">
          <w:rPr>
            <w:spacing w:val="-2"/>
            <w:position w:val="3"/>
          </w:rPr>
          <w:delText>uses</w:delText>
        </w:r>
        <w:r w:rsidRPr="00385B22" w:rsidDel="0009254C">
          <w:rPr>
            <w:spacing w:val="7"/>
            <w:position w:val="3"/>
          </w:rPr>
          <w:delText xml:space="preserve"> </w:delText>
        </w:r>
        <w:r w:rsidRPr="00385B22" w:rsidDel="0009254C">
          <w:rPr>
            <w:spacing w:val="-2"/>
            <w:position w:val="3"/>
          </w:rPr>
          <w:delText>of</w:delText>
        </w:r>
        <w:r w:rsidRPr="00385B22" w:rsidDel="0009254C">
          <w:rPr>
            <w:spacing w:val="15"/>
            <w:position w:val="3"/>
          </w:rPr>
          <w:delText xml:space="preserve"> </w:delText>
        </w:r>
        <w:r w:rsidRPr="00385B22" w:rsidDel="0009254C">
          <w:rPr>
            <w:spacing w:val="-2"/>
            <w:position w:val="3"/>
          </w:rPr>
          <w:delText>Racons:</w:delText>
        </w:r>
      </w:del>
    </w:p>
    <w:p w14:paraId="374779A7" w14:textId="42D224F6" w:rsidR="00F27F90" w:rsidRPr="00385B22" w:rsidDel="0009254C" w:rsidRDefault="00DE6361">
      <w:pPr>
        <w:pStyle w:val="BodyText"/>
        <w:spacing w:before="181" w:line="187" w:lineRule="auto"/>
        <w:ind w:left="606"/>
        <w:rPr>
          <w:del w:id="2060" w:author="Alan Grant" w:date="2025-04-01T09:17:00Z"/>
        </w:rPr>
      </w:pPr>
      <w:del w:id="2061" w:author="Alan Grant" w:date="2025-04-01T09:17:00Z">
        <w:r w:rsidRPr="00385B22" w:rsidDel="0009254C">
          <w:rPr>
            <w:rFonts w:ascii="Arial" w:eastAsia="Arial" w:hAnsi="Arial" w:cs="Arial"/>
            <w:color w:val="00558C"/>
          </w:rPr>
          <w:delText>•</w:delText>
        </w:r>
        <w:r w:rsidRPr="00385B22" w:rsidDel="0009254C">
          <w:rPr>
            <w:rFonts w:ascii="Arial" w:eastAsia="Arial" w:hAnsi="Arial" w:cs="Arial"/>
            <w:color w:val="00558C"/>
            <w:spacing w:val="7"/>
          </w:rPr>
          <w:delText xml:space="preserve">     </w:delText>
        </w:r>
        <w:r w:rsidRPr="00385B22" w:rsidDel="0009254C">
          <w:delText>Inconspicuous coastli</w:delText>
        </w:r>
        <w:r w:rsidRPr="00385B22" w:rsidDel="0009254C">
          <w:rPr>
            <w:spacing w:val="-1"/>
          </w:rPr>
          <w:delText>nes.</w:delText>
        </w:r>
      </w:del>
    </w:p>
    <w:p w14:paraId="4C12DD73" w14:textId="58676BE0" w:rsidR="00F27F90" w:rsidRPr="00385B22" w:rsidDel="0009254C" w:rsidRDefault="00DE6361">
      <w:pPr>
        <w:pStyle w:val="BodyText"/>
        <w:spacing w:before="192" w:line="186" w:lineRule="auto"/>
        <w:ind w:left="606"/>
        <w:rPr>
          <w:del w:id="2062" w:author="Alan Grant" w:date="2025-04-01T09:17:00Z"/>
        </w:rPr>
      </w:pPr>
      <w:del w:id="2063" w:author="Alan Grant" w:date="2025-04-01T09:17:00Z">
        <w:r w:rsidRPr="00385B22" w:rsidDel="0009254C">
          <w:rPr>
            <w:rFonts w:ascii="Arial" w:eastAsia="Arial" w:hAnsi="Arial" w:cs="Arial"/>
            <w:color w:val="00558C"/>
            <w:spacing w:val="-1"/>
          </w:rPr>
          <w:delText>•</w:delText>
        </w:r>
        <w:r w:rsidRPr="00385B22" w:rsidDel="0009254C">
          <w:rPr>
            <w:rFonts w:ascii="Arial" w:eastAsia="Arial" w:hAnsi="Arial" w:cs="Arial"/>
            <w:color w:val="00558C"/>
            <w:spacing w:val="9"/>
          </w:rPr>
          <w:delText xml:space="preserve">     </w:delText>
        </w:r>
        <w:r w:rsidRPr="00385B22" w:rsidDel="0009254C">
          <w:rPr>
            <w:spacing w:val="-1"/>
          </w:rPr>
          <w:delText>Ice conditions.</w:delText>
        </w:r>
      </w:del>
    </w:p>
    <w:p w14:paraId="0AC66032" w14:textId="60568794" w:rsidR="00F27F90" w:rsidRPr="00385B22" w:rsidDel="0009254C" w:rsidRDefault="00DE6361">
      <w:pPr>
        <w:pStyle w:val="BodyText"/>
        <w:spacing w:before="191" w:line="188" w:lineRule="auto"/>
        <w:ind w:left="606"/>
        <w:rPr>
          <w:del w:id="2064" w:author="Alan Grant" w:date="2025-04-01T09:17:00Z"/>
        </w:rPr>
      </w:pPr>
      <w:del w:id="2065" w:author="Alan Grant" w:date="2025-04-01T09:17:00Z">
        <w:r w:rsidRPr="00385B22" w:rsidDel="0009254C">
          <w:rPr>
            <w:rFonts w:ascii="Arial" w:eastAsia="Arial" w:hAnsi="Arial" w:cs="Arial"/>
            <w:color w:val="00558C"/>
            <w:spacing w:val="-1"/>
          </w:rPr>
          <w:delText>•</w:delText>
        </w:r>
        <w:r w:rsidRPr="00385B22" w:rsidDel="0009254C">
          <w:rPr>
            <w:rFonts w:ascii="Arial" w:eastAsia="Arial" w:hAnsi="Arial" w:cs="Arial"/>
            <w:color w:val="00558C"/>
            <w:spacing w:val="7"/>
          </w:rPr>
          <w:delText xml:space="preserve">     </w:delText>
        </w:r>
        <w:r w:rsidRPr="00385B22" w:rsidDel="0009254C">
          <w:rPr>
            <w:spacing w:val="-1"/>
          </w:rPr>
          <w:delText>Identification of AtoN at</w:delText>
        </w:r>
        <w:r w:rsidRPr="00385B22" w:rsidDel="0009254C">
          <w:rPr>
            <w:spacing w:val="19"/>
          </w:rPr>
          <w:delText xml:space="preserve"> </w:delText>
        </w:r>
        <w:r w:rsidRPr="00385B22" w:rsidDel="0009254C">
          <w:rPr>
            <w:spacing w:val="-1"/>
          </w:rPr>
          <w:delText>long</w:delText>
        </w:r>
        <w:r w:rsidRPr="00385B22" w:rsidDel="0009254C">
          <w:rPr>
            <w:spacing w:val="16"/>
            <w:w w:val="101"/>
          </w:rPr>
          <w:delText xml:space="preserve"> </w:delText>
        </w:r>
        <w:r w:rsidRPr="00385B22" w:rsidDel="0009254C">
          <w:rPr>
            <w:spacing w:val="-1"/>
          </w:rPr>
          <w:delText>r</w:delText>
        </w:r>
        <w:r w:rsidRPr="00385B22" w:rsidDel="0009254C">
          <w:rPr>
            <w:spacing w:val="-2"/>
          </w:rPr>
          <w:delText>ange.</w:delText>
        </w:r>
      </w:del>
    </w:p>
    <w:p w14:paraId="7765025A" w14:textId="4ADCCB47" w:rsidR="00F27F90" w:rsidRPr="00385B22" w:rsidDel="0009254C" w:rsidRDefault="00DE6361">
      <w:pPr>
        <w:pStyle w:val="BodyText"/>
        <w:spacing w:before="188" w:line="188" w:lineRule="auto"/>
        <w:ind w:left="606"/>
        <w:rPr>
          <w:del w:id="2066" w:author="Alan Grant" w:date="2025-04-01T09:17:00Z"/>
        </w:rPr>
      </w:pPr>
      <w:del w:id="2067" w:author="Alan Grant" w:date="2025-04-01T09:17:00Z">
        <w:r w:rsidRPr="00385B22" w:rsidDel="0009254C">
          <w:rPr>
            <w:rFonts w:ascii="Arial" w:eastAsia="Arial" w:hAnsi="Arial" w:cs="Arial"/>
            <w:color w:val="00558C"/>
            <w:spacing w:val="-1"/>
          </w:rPr>
          <w:delText>•</w:delText>
        </w:r>
        <w:r w:rsidRPr="00385B22" w:rsidDel="0009254C">
          <w:rPr>
            <w:rFonts w:ascii="Arial" w:eastAsia="Arial" w:hAnsi="Arial" w:cs="Arial"/>
            <w:color w:val="00558C"/>
            <w:spacing w:val="8"/>
          </w:rPr>
          <w:delText xml:space="preserve">     </w:delText>
        </w:r>
        <w:r w:rsidRPr="00385B22" w:rsidDel="0009254C">
          <w:rPr>
            <w:spacing w:val="-1"/>
          </w:rPr>
          <w:delText>Landfall</w:delText>
        </w:r>
        <w:r w:rsidRPr="00385B22" w:rsidDel="0009254C">
          <w:rPr>
            <w:spacing w:val="15"/>
            <w:w w:val="101"/>
          </w:rPr>
          <w:delText xml:space="preserve"> </w:delText>
        </w:r>
        <w:r w:rsidRPr="00385B22" w:rsidDel="0009254C">
          <w:rPr>
            <w:spacing w:val="-1"/>
          </w:rPr>
          <w:delText>identification.</w:delText>
        </w:r>
      </w:del>
    </w:p>
    <w:p w14:paraId="79182CA1" w14:textId="29CFBF51" w:rsidR="00F27F90" w:rsidRPr="00385B22" w:rsidDel="0009254C" w:rsidRDefault="00DE6361">
      <w:pPr>
        <w:pStyle w:val="BodyText"/>
        <w:spacing w:before="115" w:line="296" w:lineRule="exact"/>
        <w:ind w:left="606"/>
        <w:rPr>
          <w:del w:id="2068" w:author="Alan Grant" w:date="2025-04-01T09:17:00Z"/>
        </w:rPr>
      </w:pPr>
      <w:del w:id="2069" w:author="Alan Grant" w:date="2025-04-01T09:17:00Z">
        <w:r w:rsidRPr="00385B22" w:rsidDel="0009254C">
          <w:rPr>
            <w:rFonts w:ascii="Arial" w:eastAsia="Arial" w:hAnsi="Arial" w:cs="Arial"/>
            <w:color w:val="00558C"/>
            <w:position w:val="3"/>
          </w:rPr>
          <w:delText xml:space="preserve">•     </w:delText>
        </w:r>
        <w:r w:rsidRPr="00385B22" w:rsidDel="0009254C">
          <w:rPr>
            <w:position w:val="3"/>
          </w:rPr>
          <w:delText>Traffic Separation Scheme /</w:delText>
        </w:r>
        <w:r w:rsidRPr="00385B22" w:rsidDel="0009254C">
          <w:rPr>
            <w:spacing w:val="19"/>
            <w:w w:val="101"/>
            <w:position w:val="3"/>
          </w:rPr>
          <w:delText xml:space="preserve"> </w:delText>
        </w:r>
        <w:r w:rsidRPr="00385B22" w:rsidDel="0009254C">
          <w:rPr>
            <w:position w:val="3"/>
          </w:rPr>
          <w:delText>precautionary</w:delText>
        </w:r>
        <w:r w:rsidRPr="00385B22" w:rsidDel="0009254C">
          <w:rPr>
            <w:spacing w:val="11"/>
            <w:position w:val="3"/>
          </w:rPr>
          <w:delText xml:space="preserve"> </w:delText>
        </w:r>
        <w:r w:rsidRPr="00385B22" w:rsidDel="0009254C">
          <w:rPr>
            <w:position w:val="3"/>
          </w:rPr>
          <w:delText>area.</w:delText>
        </w:r>
      </w:del>
    </w:p>
    <w:p w14:paraId="2F751918" w14:textId="135C764E" w:rsidR="00F27F90" w:rsidRPr="00385B22" w:rsidDel="0009254C" w:rsidRDefault="00DE6361">
      <w:pPr>
        <w:pStyle w:val="BodyText"/>
        <w:spacing w:before="181" w:line="187" w:lineRule="auto"/>
        <w:ind w:left="606"/>
        <w:rPr>
          <w:del w:id="2070" w:author="Alan Grant" w:date="2025-04-01T09:17:00Z"/>
        </w:rPr>
      </w:pPr>
      <w:del w:id="2071" w:author="Alan Grant" w:date="2025-04-01T09:17:00Z">
        <w:r w:rsidRPr="00385B22" w:rsidDel="0009254C">
          <w:rPr>
            <w:rFonts w:ascii="Arial" w:eastAsia="Arial" w:hAnsi="Arial" w:cs="Arial"/>
            <w:color w:val="00558C"/>
            <w:spacing w:val="-2"/>
          </w:rPr>
          <w:delText>•</w:delText>
        </w:r>
        <w:r w:rsidRPr="00385B22" w:rsidDel="0009254C">
          <w:rPr>
            <w:rFonts w:ascii="Arial" w:eastAsia="Arial" w:hAnsi="Arial" w:cs="Arial"/>
            <w:color w:val="00558C"/>
            <w:spacing w:val="9"/>
          </w:rPr>
          <w:delText xml:space="preserve">     </w:delText>
        </w:r>
        <w:r w:rsidRPr="00385B22" w:rsidDel="0009254C">
          <w:rPr>
            <w:spacing w:val="-2"/>
          </w:rPr>
          <w:delText>Hazard</w:delText>
        </w:r>
        <w:r w:rsidRPr="00385B22" w:rsidDel="0009254C">
          <w:rPr>
            <w:spacing w:val="17"/>
          </w:rPr>
          <w:delText xml:space="preserve"> </w:delText>
        </w:r>
        <w:r w:rsidRPr="00385B22" w:rsidDel="0009254C">
          <w:rPr>
            <w:spacing w:val="-2"/>
          </w:rPr>
          <w:delText>marking.</w:delText>
        </w:r>
      </w:del>
    </w:p>
    <w:p w14:paraId="3A508A42" w14:textId="63D2C43A" w:rsidR="00F27F90" w:rsidRPr="00385B22" w:rsidDel="0009254C" w:rsidRDefault="00DE6361">
      <w:pPr>
        <w:pStyle w:val="BodyText"/>
        <w:spacing w:before="192" w:line="187" w:lineRule="auto"/>
        <w:ind w:left="606"/>
        <w:rPr>
          <w:del w:id="2072" w:author="Alan Grant" w:date="2025-04-01T09:17:00Z"/>
        </w:rPr>
      </w:pPr>
      <w:del w:id="2073" w:author="Alan Grant" w:date="2025-04-01T09:17:00Z">
        <w:r w:rsidRPr="00385B22" w:rsidDel="0009254C">
          <w:rPr>
            <w:rFonts w:ascii="Arial" w:eastAsia="Arial" w:hAnsi="Arial" w:cs="Arial"/>
            <w:color w:val="00558C"/>
            <w:spacing w:val="-1"/>
          </w:rPr>
          <w:delText>•</w:delText>
        </w:r>
        <w:r w:rsidRPr="00385B22" w:rsidDel="0009254C">
          <w:rPr>
            <w:rFonts w:ascii="Arial" w:eastAsia="Arial" w:hAnsi="Arial" w:cs="Arial"/>
            <w:color w:val="00558C"/>
            <w:spacing w:val="7"/>
          </w:rPr>
          <w:delText xml:space="preserve">     </w:delText>
        </w:r>
        <w:r w:rsidRPr="00385B22" w:rsidDel="0009254C">
          <w:rPr>
            <w:spacing w:val="-1"/>
          </w:rPr>
          <w:delText>Navigable spans</w:delText>
        </w:r>
        <w:r w:rsidRPr="00385B22" w:rsidDel="0009254C">
          <w:rPr>
            <w:spacing w:val="18"/>
          </w:rPr>
          <w:delText xml:space="preserve"> </w:delText>
        </w:r>
        <w:r w:rsidRPr="00385B22" w:rsidDel="0009254C">
          <w:rPr>
            <w:spacing w:val="-1"/>
          </w:rPr>
          <w:delText>und</w:delText>
        </w:r>
        <w:r w:rsidRPr="00385B22" w:rsidDel="0009254C">
          <w:rPr>
            <w:spacing w:val="-2"/>
          </w:rPr>
          <w:delText>er</w:delText>
        </w:r>
        <w:r w:rsidRPr="00385B22" w:rsidDel="0009254C">
          <w:rPr>
            <w:spacing w:val="17"/>
          </w:rPr>
          <w:delText xml:space="preserve"> </w:delText>
        </w:r>
        <w:r w:rsidRPr="00385B22" w:rsidDel="0009254C">
          <w:rPr>
            <w:spacing w:val="-2"/>
          </w:rPr>
          <w:delText>bridges.</w:delText>
        </w:r>
      </w:del>
    </w:p>
    <w:p w14:paraId="3ED4C5F7" w14:textId="1EAAFC0D" w:rsidR="00F27F90" w:rsidRPr="00385B22" w:rsidDel="0009254C" w:rsidRDefault="00DE6361">
      <w:pPr>
        <w:pStyle w:val="BodyText"/>
        <w:spacing w:before="189" w:line="187" w:lineRule="auto"/>
        <w:ind w:left="606"/>
        <w:rPr>
          <w:del w:id="2074" w:author="Alan Grant" w:date="2025-04-01T09:17:00Z"/>
        </w:rPr>
      </w:pPr>
      <w:del w:id="2075" w:author="Alan Grant" w:date="2025-04-01T09:17:00Z">
        <w:r w:rsidRPr="00385B22" w:rsidDel="0009254C">
          <w:rPr>
            <w:rFonts w:ascii="Arial" w:eastAsia="Arial" w:hAnsi="Arial" w:cs="Arial"/>
            <w:color w:val="00558C"/>
            <w:spacing w:val="-2"/>
          </w:rPr>
          <w:delText>•</w:delText>
        </w:r>
        <w:r w:rsidRPr="00385B22" w:rsidDel="0009254C">
          <w:rPr>
            <w:rFonts w:ascii="Arial" w:eastAsia="Arial" w:hAnsi="Arial" w:cs="Arial"/>
            <w:color w:val="00558C"/>
            <w:spacing w:val="8"/>
          </w:rPr>
          <w:delText xml:space="preserve">     </w:delText>
        </w:r>
        <w:r w:rsidRPr="00385B22" w:rsidDel="0009254C">
          <w:rPr>
            <w:spacing w:val="-2"/>
          </w:rPr>
          <w:delText>Leading</w:delText>
        </w:r>
        <w:r w:rsidRPr="00385B22" w:rsidDel="0009254C">
          <w:rPr>
            <w:spacing w:val="20"/>
          </w:rPr>
          <w:delText xml:space="preserve"> </w:delText>
        </w:r>
        <w:r w:rsidRPr="00385B22" w:rsidDel="0009254C">
          <w:rPr>
            <w:spacing w:val="-2"/>
          </w:rPr>
          <w:delText>lines.</w:delText>
        </w:r>
      </w:del>
    </w:p>
    <w:p w14:paraId="03BB7338" w14:textId="5BAD343B" w:rsidR="00F27F90" w:rsidRPr="00385B22" w:rsidDel="0009254C" w:rsidRDefault="00DE6361">
      <w:pPr>
        <w:pStyle w:val="BodyText"/>
        <w:spacing w:before="189" w:line="189" w:lineRule="auto"/>
        <w:ind w:left="606"/>
        <w:rPr>
          <w:del w:id="2076" w:author="Alan Grant" w:date="2025-04-01T09:17:00Z"/>
        </w:rPr>
      </w:pPr>
      <w:del w:id="2077" w:author="Alan Grant" w:date="2025-04-01T09:17:00Z">
        <w:r w:rsidRPr="00385B22" w:rsidDel="0009254C">
          <w:rPr>
            <w:rFonts w:ascii="Arial" w:eastAsia="Arial" w:hAnsi="Arial" w:cs="Arial"/>
            <w:color w:val="00558C"/>
            <w:spacing w:val="-1"/>
          </w:rPr>
          <w:delText xml:space="preserve">•     </w:delText>
        </w:r>
        <w:r w:rsidRPr="00385B22" w:rsidDel="0009254C">
          <w:rPr>
            <w:spacing w:val="-1"/>
          </w:rPr>
          <w:delText>Short</w:delText>
        </w:r>
        <w:r w:rsidRPr="00385B22" w:rsidDel="0009254C">
          <w:rPr>
            <w:spacing w:val="23"/>
          </w:rPr>
          <w:delText xml:space="preserve"> </w:delText>
        </w:r>
        <w:r w:rsidRPr="00385B22" w:rsidDel="0009254C">
          <w:rPr>
            <w:spacing w:val="-1"/>
          </w:rPr>
          <w:delText>range</w:delText>
        </w:r>
        <w:r w:rsidRPr="00385B22" w:rsidDel="0009254C">
          <w:rPr>
            <w:spacing w:val="17"/>
          </w:rPr>
          <w:delText xml:space="preserve"> </w:delText>
        </w:r>
        <w:r w:rsidRPr="00385B22" w:rsidDel="0009254C">
          <w:rPr>
            <w:spacing w:val="-1"/>
          </w:rPr>
          <w:delText>Racon</w:delText>
        </w:r>
        <w:r w:rsidRPr="00385B22" w:rsidDel="0009254C">
          <w:rPr>
            <w:spacing w:val="14"/>
            <w:w w:val="101"/>
          </w:rPr>
          <w:delText xml:space="preserve"> </w:delText>
        </w:r>
        <w:r w:rsidRPr="00385B22" w:rsidDel="0009254C">
          <w:rPr>
            <w:spacing w:val="-1"/>
          </w:rPr>
          <w:delText>identification of a</w:delText>
        </w:r>
        <w:r w:rsidRPr="00385B22" w:rsidDel="0009254C">
          <w:rPr>
            <w:spacing w:val="16"/>
            <w:w w:val="101"/>
          </w:rPr>
          <w:delText xml:space="preserve"> </w:delText>
        </w:r>
        <w:r w:rsidRPr="00385B22" w:rsidDel="0009254C">
          <w:rPr>
            <w:spacing w:val="-1"/>
          </w:rPr>
          <w:delText>local</w:delText>
        </w:r>
        <w:r w:rsidRPr="00385B22" w:rsidDel="0009254C">
          <w:rPr>
            <w:spacing w:val="2"/>
          </w:rPr>
          <w:delText xml:space="preserve"> </w:delText>
        </w:r>
        <w:r w:rsidRPr="00385B22" w:rsidDel="0009254C">
          <w:rPr>
            <w:spacing w:val="-1"/>
          </w:rPr>
          <w:delText>feature</w:delText>
        </w:r>
        <w:r w:rsidRPr="00385B22" w:rsidDel="0009254C">
          <w:rPr>
            <w:spacing w:val="15"/>
            <w:w w:val="101"/>
          </w:rPr>
          <w:delText xml:space="preserve"> </w:delText>
        </w:r>
        <w:r w:rsidRPr="00385B22" w:rsidDel="0009254C">
          <w:rPr>
            <w:spacing w:val="-1"/>
          </w:rPr>
          <w:delText>(e.g.</w:delText>
        </w:r>
        <w:r w:rsidRPr="00385B22" w:rsidDel="0009254C">
          <w:rPr>
            <w:spacing w:val="10"/>
          </w:rPr>
          <w:delText xml:space="preserve"> </w:delText>
        </w:r>
        <w:r w:rsidRPr="00385B22" w:rsidDel="0009254C">
          <w:rPr>
            <w:spacing w:val="-1"/>
          </w:rPr>
          <w:delText>a</w:delText>
        </w:r>
        <w:r w:rsidRPr="00385B22" w:rsidDel="0009254C">
          <w:rPr>
            <w:spacing w:val="17"/>
          </w:rPr>
          <w:delText xml:space="preserve"> </w:delText>
        </w:r>
        <w:r w:rsidRPr="00385B22" w:rsidDel="0009254C">
          <w:rPr>
            <w:spacing w:val="-1"/>
          </w:rPr>
          <w:delText>harbour</w:delText>
        </w:r>
        <w:r w:rsidRPr="00385B22" w:rsidDel="0009254C">
          <w:rPr>
            <w:spacing w:val="10"/>
          </w:rPr>
          <w:delText xml:space="preserve"> </w:delText>
        </w:r>
        <w:r w:rsidRPr="00385B22" w:rsidDel="0009254C">
          <w:rPr>
            <w:spacing w:val="-1"/>
          </w:rPr>
          <w:delText>entrance).</w:delText>
        </w:r>
      </w:del>
    </w:p>
    <w:p w14:paraId="493FE0B1" w14:textId="17905B20" w:rsidR="00F27F90" w:rsidRPr="00385B22" w:rsidDel="0009254C" w:rsidRDefault="00DE6361">
      <w:pPr>
        <w:pStyle w:val="BodyText"/>
        <w:spacing w:before="189" w:line="189" w:lineRule="auto"/>
        <w:ind w:left="606"/>
        <w:rPr>
          <w:del w:id="2078" w:author="Alan Grant" w:date="2025-04-01T09:17:00Z"/>
        </w:rPr>
      </w:pPr>
      <w:del w:id="2079" w:author="Alan Grant" w:date="2025-04-01T09:17:00Z">
        <w:r w:rsidRPr="00385B22" w:rsidDel="0009254C">
          <w:rPr>
            <w:rFonts w:ascii="Arial" w:eastAsia="Arial" w:hAnsi="Arial" w:cs="Arial"/>
            <w:color w:val="00558C"/>
            <w:spacing w:val="-2"/>
          </w:rPr>
          <w:delText>•</w:delText>
        </w:r>
        <w:r w:rsidRPr="00385B22" w:rsidDel="0009254C">
          <w:rPr>
            <w:rFonts w:ascii="Arial" w:eastAsia="Arial" w:hAnsi="Arial" w:cs="Arial"/>
            <w:color w:val="00558C"/>
            <w:spacing w:val="7"/>
          </w:rPr>
          <w:delText xml:space="preserve">     </w:delText>
        </w:r>
        <w:r w:rsidRPr="00385B22" w:rsidDel="0009254C">
          <w:rPr>
            <w:spacing w:val="-2"/>
          </w:rPr>
          <w:delText>New</w:delText>
        </w:r>
        <w:r w:rsidRPr="00385B22" w:rsidDel="0009254C">
          <w:rPr>
            <w:spacing w:val="22"/>
          </w:rPr>
          <w:delText xml:space="preserve"> </w:delText>
        </w:r>
        <w:r w:rsidRPr="00385B22" w:rsidDel="0009254C">
          <w:rPr>
            <w:spacing w:val="-2"/>
          </w:rPr>
          <w:delText>Dangers</w:delText>
        </w:r>
        <w:r w:rsidRPr="00385B22" w:rsidDel="0009254C">
          <w:rPr>
            <w:spacing w:val="15"/>
          </w:rPr>
          <w:delText xml:space="preserve"> </w:delText>
        </w:r>
        <w:r w:rsidRPr="00385B22" w:rsidDel="0009254C">
          <w:rPr>
            <w:spacing w:val="-2"/>
          </w:rPr>
          <w:delText>(Morse</w:delText>
        </w:r>
        <w:r w:rsidRPr="00385B22" w:rsidDel="0009254C">
          <w:rPr>
            <w:spacing w:val="17"/>
          </w:rPr>
          <w:delText xml:space="preserve"> </w:delText>
        </w:r>
        <w:r w:rsidRPr="00385B22" w:rsidDel="0009254C">
          <w:rPr>
            <w:spacing w:val="-2"/>
          </w:rPr>
          <w:delText>D).</w:delText>
        </w:r>
      </w:del>
    </w:p>
    <w:p w14:paraId="329BCCBB" w14:textId="1A1BBF7F" w:rsidR="00F27F90" w:rsidRPr="00385B22" w:rsidDel="0009254C" w:rsidRDefault="00DE6361">
      <w:pPr>
        <w:pStyle w:val="BodyText"/>
        <w:spacing w:before="190" w:line="188" w:lineRule="auto"/>
        <w:ind w:left="606"/>
        <w:rPr>
          <w:del w:id="2080" w:author="Alan Grant" w:date="2025-04-01T09:17:00Z"/>
        </w:rPr>
      </w:pPr>
      <w:del w:id="2081" w:author="Alan Grant" w:date="2025-04-01T09:17:00Z">
        <w:r w:rsidRPr="00385B22" w:rsidDel="0009254C">
          <w:rPr>
            <w:rFonts w:ascii="Arial" w:eastAsia="Arial" w:hAnsi="Arial" w:cs="Arial"/>
            <w:color w:val="00558C"/>
            <w:spacing w:val="1"/>
          </w:rPr>
          <w:delText>•</w:delText>
        </w:r>
        <w:r w:rsidRPr="00385B22" w:rsidDel="0009254C">
          <w:rPr>
            <w:rFonts w:ascii="Arial" w:eastAsia="Arial" w:hAnsi="Arial" w:cs="Arial"/>
            <w:color w:val="00558C"/>
            <w:spacing w:val="5"/>
          </w:rPr>
          <w:delText xml:space="preserve">     </w:delText>
        </w:r>
        <w:r w:rsidRPr="00385B22" w:rsidDel="0009254C">
          <w:delText>Offshore</w:delText>
        </w:r>
        <w:r w:rsidRPr="00385B22" w:rsidDel="0009254C">
          <w:rPr>
            <w:spacing w:val="1"/>
          </w:rPr>
          <w:delText xml:space="preserve"> </w:delText>
        </w:r>
        <w:r w:rsidRPr="00385B22" w:rsidDel="0009254C">
          <w:delText>structures</w:delText>
        </w:r>
        <w:r w:rsidRPr="00385B22" w:rsidDel="0009254C">
          <w:rPr>
            <w:spacing w:val="1"/>
          </w:rPr>
          <w:delText>.</w:delText>
        </w:r>
      </w:del>
    </w:p>
    <w:p w14:paraId="1E09E107" w14:textId="65AAC69F" w:rsidR="00F27F90" w:rsidRPr="00385B22" w:rsidDel="0009254C" w:rsidRDefault="00DE6361">
      <w:pPr>
        <w:pStyle w:val="BodyText"/>
        <w:spacing w:before="192" w:line="187" w:lineRule="auto"/>
        <w:ind w:left="606"/>
        <w:rPr>
          <w:ins w:id="2082" w:author="刘春海" w:date="2024-07-03T20:24:00Z"/>
          <w:del w:id="2083" w:author="Alan Grant" w:date="2025-04-01T09:17:00Z"/>
          <w:spacing w:val="-1"/>
        </w:rPr>
      </w:pPr>
      <w:del w:id="2084" w:author="Alan Grant" w:date="2025-04-01T09:17:00Z">
        <w:r w:rsidRPr="00385B22" w:rsidDel="0009254C">
          <w:rPr>
            <w:rFonts w:ascii="Arial" w:eastAsia="Arial" w:hAnsi="Arial" w:cs="Arial"/>
            <w:color w:val="00558C"/>
            <w:spacing w:val="-1"/>
          </w:rPr>
          <w:delText>•</w:delText>
        </w:r>
        <w:r w:rsidRPr="00385B22" w:rsidDel="0009254C">
          <w:rPr>
            <w:rFonts w:ascii="Arial" w:eastAsia="Arial" w:hAnsi="Arial" w:cs="Arial"/>
            <w:color w:val="00558C"/>
            <w:spacing w:val="5"/>
          </w:rPr>
          <w:delText xml:space="preserve">     </w:delText>
        </w:r>
        <w:r w:rsidRPr="00385B22" w:rsidDel="0009254C">
          <w:rPr>
            <w:spacing w:val="-1"/>
          </w:rPr>
          <w:delText>Turning</w:delText>
        </w:r>
        <w:r w:rsidRPr="00385B22" w:rsidDel="0009254C">
          <w:rPr>
            <w:spacing w:val="21"/>
            <w:w w:val="101"/>
          </w:rPr>
          <w:delText xml:space="preserve"> </w:delText>
        </w:r>
        <w:r w:rsidRPr="00385B22" w:rsidDel="0009254C">
          <w:rPr>
            <w:spacing w:val="-1"/>
          </w:rPr>
          <w:delText>Marks.</w:delText>
        </w:r>
      </w:del>
    </w:p>
    <w:p w14:paraId="7C0A7AC4" w14:textId="101108E0" w:rsidR="00F27F90" w:rsidRPr="00385B22" w:rsidDel="0009254C" w:rsidRDefault="00DE6361">
      <w:pPr>
        <w:pStyle w:val="BodyText"/>
        <w:spacing w:before="192" w:line="187" w:lineRule="auto"/>
        <w:ind w:left="606"/>
        <w:rPr>
          <w:ins w:id="2085" w:author="刘春海" w:date="2024-07-03T20:23:00Z"/>
          <w:del w:id="2086" w:author="Alan Grant" w:date="2025-04-01T09:17:00Z"/>
          <w:rFonts w:ascii="Arial" w:eastAsia="Arial" w:hAnsi="Arial" w:cs="Arial"/>
          <w:color w:val="00558C"/>
          <w:spacing w:val="-1"/>
          <w:lang w:eastAsia="zh-CN"/>
          <w:rPrChange w:id="2087" w:author="Alan Grant" w:date="2025-04-01T09:11:00Z">
            <w:rPr>
              <w:ins w:id="2088" w:author="刘春海" w:date="2024-07-03T20:23:00Z"/>
              <w:del w:id="2089" w:author="Alan Grant" w:date="2025-04-01T09:17:00Z"/>
              <w:rFonts w:eastAsia="SimSun"/>
              <w:spacing w:val="-1"/>
              <w:lang w:eastAsia="zh-CN"/>
            </w:rPr>
          </w:rPrChange>
        </w:rPr>
      </w:pPr>
      <w:ins w:id="2090" w:author="刘春海" w:date="2024-07-03T20:23:00Z">
        <w:del w:id="2091" w:author="Alan Grant" w:date="2025-04-01T09:17:00Z">
          <w:r w:rsidRPr="00385B22" w:rsidDel="0009254C">
            <w:rPr>
              <w:rFonts w:ascii="Arial" w:eastAsia="Arial" w:hAnsi="Arial" w:cs="Arial"/>
              <w:color w:val="00558C"/>
              <w:spacing w:val="-1"/>
            </w:rPr>
            <w:delText>•</w:delText>
          </w:r>
          <w:r w:rsidRPr="00385B22" w:rsidDel="0009254C">
            <w:rPr>
              <w:rFonts w:ascii="Calibri" w:eastAsia="Calibri" w:hAnsi="Calibri" w:cs="Calibri"/>
              <w:color w:val="00558C"/>
              <w:spacing w:val="-1"/>
              <w:rPrChange w:id="2092" w:author="Alan Grant" w:date="2025-04-01T09:11:00Z">
                <w:rPr>
                  <w:rFonts w:ascii="Calibri" w:eastAsia="Calibri" w:hAnsi="Calibri" w:cs="Calibri"/>
                  <w:color w:val="00558C"/>
                  <w:spacing w:val="5"/>
                </w:rPr>
              </w:rPrChange>
            </w:rPr>
            <w:delText xml:space="preserve">     </w:delText>
          </w:r>
          <w:r w:rsidRPr="00385B22" w:rsidDel="0009254C">
            <w:rPr>
              <w:rFonts w:ascii="Calibri" w:eastAsia="Arial" w:hAnsi="Calibri" w:cs="Calibri"/>
              <w:color w:val="00558C"/>
              <w:spacing w:val="-1"/>
              <w:lang w:eastAsia="zh-CN"/>
              <w:rPrChange w:id="2093" w:author="Alan Grant" w:date="2025-04-01T09:11:00Z">
                <w:rPr>
                  <w:rFonts w:ascii="Calibri" w:eastAsia="SimSun" w:hAnsi="Calibri" w:cs="Calibri"/>
                  <w:color w:val="00558C"/>
                  <w:spacing w:val="5"/>
                  <w:lang w:eastAsia="zh-CN"/>
                </w:rPr>
              </w:rPrChange>
            </w:rPr>
            <w:delText xml:space="preserve">ERPS </w:delText>
          </w:r>
        </w:del>
      </w:ins>
      <w:ins w:id="2094" w:author="刘春海" w:date="2024-07-03T20:24:00Z">
        <w:del w:id="2095" w:author="Alan Grant" w:date="2025-04-01T09:17:00Z">
          <w:r w:rsidRPr="00385B22" w:rsidDel="0009254C">
            <w:rPr>
              <w:rFonts w:ascii="Calibri" w:eastAsia="Arial" w:hAnsi="Calibri" w:cs="Calibri"/>
              <w:color w:val="00558C"/>
              <w:spacing w:val="-1"/>
              <w:lang w:eastAsia="zh-CN"/>
              <w:rPrChange w:id="2096" w:author="Alan Grant" w:date="2025-04-01T09:11:00Z">
                <w:rPr>
                  <w:rFonts w:ascii="Calibri" w:eastAsia="SimSun" w:hAnsi="Calibri" w:cs="Calibri"/>
                  <w:color w:val="00558C"/>
                  <w:spacing w:val="5"/>
                  <w:lang w:eastAsia="zh-CN"/>
                </w:rPr>
              </w:rPrChange>
            </w:rPr>
            <w:delText>and MASS</w:delText>
          </w:r>
        </w:del>
      </w:ins>
    </w:p>
    <w:p w14:paraId="3914BE5E" w14:textId="788E2009" w:rsidR="00F27F90" w:rsidRPr="00385B22" w:rsidDel="0009254C" w:rsidRDefault="00F27F90">
      <w:pPr>
        <w:pStyle w:val="BodyText"/>
        <w:spacing w:before="192" w:line="187" w:lineRule="auto"/>
        <w:ind w:left="606"/>
        <w:rPr>
          <w:del w:id="2097" w:author="Alan Grant" w:date="2025-04-01T09:17:00Z"/>
          <w:spacing w:val="-1"/>
        </w:rPr>
      </w:pPr>
    </w:p>
    <w:p w14:paraId="6BD7FE14" w14:textId="7BDCD974" w:rsidR="00F27F90" w:rsidRPr="00385B22" w:rsidDel="0009254C" w:rsidRDefault="00DE6361">
      <w:pPr>
        <w:pStyle w:val="BodyText"/>
        <w:spacing w:before="176" w:line="221" w:lineRule="auto"/>
        <w:ind w:left="37" w:right="794" w:firstLine="9"/>
        <w:rPr>
          <w:del w:id="2098" w:author="Alan Grant" w:date="2025-04-01T09:17:00Z"/>
        </w:rPr>
      </w:pPr>
      <w:del w:id="2099" w:author="Alan Grant" w:date="2025-04-01T09:17:00Z">
        <w:r w:rsidRPr="00385B22" w:rsidDel="0009254C">
          <w:rPr>
            <w:spacing w:val="-2"/>
          </w:rPr>
          <w:delText>In</w:delText>
        </w:r>
        <w:r w:rsidRPr="00385B22" w:rsidDel="0009254C">
          <w:rPr>
            <w:spacing w:val="13"/>
            <w:w w:val="101"/>
          </w:rPr>
          <w:delText xml:space="preserve"> </w:delText>
        </w:r>
        <w:r w:rsidRPr="00385B22" w:rsidDel="0009254C">
          <w:rPr>
            <w:spacing w:val="-2"/>
          </w:rPr>
          <w:delText>the</w:delText>
        </w:r>
        <w:r w:rsidRPr="00385B22" w:rsidDel="0009254C">
          <w:rPr>
            <w:spacing w:val="20"/>
            <w:w w:val="101"/>
          </w:rPr>
          <w:delText xml:space="preserve"> </w:delText>
        </w:r>
        <w:r w:rsidRPr="00385B22" w:rsidDel="0009254C">
          <w:rPr>
            <w:spacing w:val="-2"/>
          </w:rPr>
          <w:delText>absence</w:delText>
        </w:r>
        <w:r w:rsidRPr="00385B22" w:rsidDel="0009254C">
          <w:rPr>
            <w:spacing w:val="16"/>
          </w:rPr>
          <w:delText xml:space="preserve"> </w:delText>
        </w:r>
        <w:r w:rsidRPr="00385B22" w:rsidDel="0009254C">
          <w:rPr>
            <w:spacing w:val="-2"/>
          </w:rPr>
          <w:delText>of</w:delText>
        </w:r>
        <w:r w:rsidRPr="00385B22" w:rsidDel="0009254C">
          <w:rPr>
            <w:spacing w:val="17"/>
            <w:w w:val="101"/>
          </w:rPr>
          <w:delText xml:space="preserve"> </w:delText>
        </w:r>
        <w:r w:rsidRPr="00385B22" w:rsidDel="0009254C">
          <w:rPr>
            <w:spacing w:val="-2"/>
          </w:rPr>
          <w:delText>any</w:delText>
        </w:r>
        <w:r w:rsidRPr="00385B22" w:rsidDel="0009254C">
          <w:rPr>
            <w:spacing w:val="20"/>
          </w:rPr>
          <w:delText xml:space="preserve"> </w:delText>
        </w:r>
        <w:r w:rsidRPr="00385B22" w:rsidDel="0009254C">
          <w:rPr>
            <w:spacing w:val="-2"/>
          </w:rPr>
          <w:delText>specific</w:delText>
        </w:r>
        <w:r w:rsidRPr="00385B22" w:rsidDel="0009254C">
          <w:rPr>
            <w:spacing w:val="20"/>
            <w:w w:val="101"/>
          </w:rPr>
          <w:delText xml:space="preserve"> </w:delText>
        </w:r>
        <w:r w:rsidRPr="00385B22" w:rsidDel="0009254C">
          <w:rPr>
            <w:spacing w:val="-2"/>
          </w:rPr>
          <w:delText>considerations</w:delText>
        </w:r>
        <w:r w:rsidRPr="00385B22" w:rsidDel="0009254C">
          <w:rPr>
            <w:spacing w:val="29"/>
          </w:rPr>
          <w:delText xml:space="preserve"> </w:delText>
        </w:r>
        <w:r w:rsidRPr="00385B22" w:rsidDel="0009254C">
          <w:rPr>
            <w:spacing w:val="-2"/>
          </w:rPr>
          <w:delText>IALA</w:delText>
        </w:r>
        <w:r w:rsidRPr="00385B22" w:rsidDel="0009254C">
          <w:rPr>
            <w:spacing w:val="26"/>
          </w:rPr>
          <w:delText xml:space="preserve"> </w:delText>
        </w:r>
        <w:r w:rsidRPr="00385B22" w:rsidDel="0009254C">
          <w:rPr>
            <w:spacing w:val="-2"/>
          </w:rPr>
          <w:delText>recommends</w:delText>
        </w:r>
        <w:r w:rsidRPr="00385B22" w:rsidDel="0009254C">
          <w:rPr>
            <w:spacing w:val="14"/>
          </w:rPr>
          <w:delText xml:space="preserve"> </w:delText>
        </w:r>
        <w:r w:rsidRPr="00385B22" w:rsidDel="0009254C">
          <w:rPr>
            <w:spacing w:val="-2"/>
          </w:rPr>
          <w:delText>that</w:delText>
        </w:r>
        <w:r w:rsidRPr="00385B22" w:rsidDel="0009254C">
          <w:rPr>
            <w:spacing w:val="12"/>
          </w:rPr>
          <w:delText xml:space="preserve"> </w:delText>
        </w:r>
        <w:r w:rsidRPr="00385B22" w:rsidDel="0009254C">
          <w:rPr>
            <w:spacing w:val="-2"/>
          </w:rPr>
          <w:delText>the</w:delText>
        </w:r>
        <w:r w:rsidRPr="00385B22" w:rsidDel="0009254C">
          <w:rPr>
            <w:spacing w:val="20"/>
            <w:w w:val="101"/>
          </w:rPr>
          <w:delText xml:space="preserve"> </w:delText>
        </w:r>
        <w:r w:rsidRPr="00385B22" w:rsidDel="0009254C">
          <w:rPr>
            <w:spacing w:val="-2"/>
          </w:rPr>
          <w:delText>availab</w:delText>
        </w:r>
        <w:r w:rsidRPr="00385B22" w:rsidDel="0009254C">
          <w:rPr>
            <w:spacing w:val="-3"/>
          </w:rPr>
          <w:delText>ility</w:delText>
        </w:r>
        <w:r w:rsidRPr="00385B22" w:rsidDel="0009254C">
          <w:rPr>
            <w:spacing w:val="18"/>
            <w:w w:val="101"/>
          </w:rPr>
          <w:delText xml:space="preserve"> </w:delText>
        </w:r>
        <w:r w:rsidRPr="00385B22" w:rsidDel="0009254C">
          <w:rPr>
            <w:spacing w:val="-3"/>
          </w:rPr>
          <w:delText>of</w:delText>
        </w:r>
        <w:r w:rsidRPr="00385B22" w:rsidDel="0009254C">
          <w:rPr>
            <w:spacing w:val="15"/>
            <w:w w:val="101"/>
          </w:rPr>
          <w:delText xml:space="preserve"> </w:delText>
        </w:r>
        <w:r w:rsidRPr="00385B22" w:rsidDel="0009254C">
          <w:rPr>
            <w:spacing w:val="-3"/>
          </w:rPr>
          <w:delText>a</w:delText>
        </w:r>
        <w:r w:rsidRPr="00385B22" w:rsidDel="0009254C">
          <w:rPr>
            <w:spacing w:val="28"/>
            <w:w w:val="101"/>
          </w:rPr>
          <w:delText xml:space="preserve"> </w:delText>
        </w:r>
      </w:del>
      <w:ins w:id="2100" w:author="Paul Mueller" w:date="2024-10-22T09:23:00Z">
        <w:del w:id="2101" w:author="Alan Grant" w:date="2025-04-01T09:17:00Z">
          <w:r w:rsidR="003548CF" w:rsidRPr="00385B22" w:rsidDel="0009254C">
            <w:rPr>
              <w:spacing w:val="-3"/>
            </w:rPr>
            <w:delText>r</w:delText>
          </w:r>
        </w:del>
      </w:ins>
      <w:del w:id="2102" w:author="Alan Grant" w:date="2025-04-01T09:17:00Z">
        <w:r w:rsidRPr="00385B22" w:rsidDel="0009254C">
          <w:rPr>
            <w:spacing w:val="-3"/>
          </w:rPr>
          <w:delText>Racon</w:delText>
        </w:r>
        <w:r w:rsidRPr="00385B22" w:rsidDel="0009254C">
          <w:rPr>
            <w:spacing w:val="16"/>
            <w:w w:val="101"/>
          </w:rPr>
          <w:delText xml:space="preserve"> </w:delText>
        </w:r>
        <w:r w:rsidRPr="00385B22" w:rsidDel="0009254C">
          <w:rPr>
            <w:spacing w:val="-3"/>
          </w:rPr>
          <w:delText>should</w:delText>
        </w:r>
        <w:r w:rsidRPr="00385B22" w:rsidDel="0009254C">
          <w:rPr>
            <w:spacing w:val="23"/>
            <w:w w:val="101"/>
          </w:rPr>
          <w:delText xml:space="preserve"> </w:delText>
        </w:r>
        <w:r w:rsidRPr="00385B22" w:rsidDel="0009254C">
          <w:rPr>
            <w:spacing w:val="-3"/>
          </w:rPr>
          <w:delText>be</w:delText>
        </w:r>
        <w:r w:rsidRPr="00385B22" w:rsidDel="0009254C">
          <w:rPr>
            <w:spacing w:val="18"/>
            <w:w w:val="101"/>
          </w:rPr>
          <w:delText xml:space="preserve"> </w:delText>
        </w:r>
        <w:r w:rsidRPr="00385B22" w:rsidDel="0009254C">
          <w:rPr>
            <w:spacing w:val="-3"/>
          </w:rPr>
          <w:delText>at</w:delText>
        </w:r>
        <w:r w:rsidRPr="00385B22" w:rsidDel="0009254C">
          <w:rPr>
            <w:spacing w:val="27"/>
          </w:rPr>
          <w:delText xml:space="preserve"> </w:delText>
        </w:r>
        <w:r w:rsidRPr="00385B22" w:rsidDel="0009254C">
          <w:rPr>
            <w:spacing w:val="-3"/>
          </w:rPr>
          <w:delText>least</w:delText>
        </w:r>
        <w:r w:rsidRPr="00385B22" w:rsidDel="0009254C">
          <w:delText xml:space="preserve"> </w:delText>
        </w:r>
        <w:r w:rsidRPr="00385B22" w:rsidDel="0009254C">
          <w:rPr>
            <w:spacing w:val="-1"/>
          </w:rPr>
          <w:delText>99.6%,</w:delText>
        </w:r>
        <w:r w:rsidRPr="00385B22" w:rsidDel="0009254C">
          <w:rPr>
            <w:spacing w:val="17"/>
            <w:w w:val="101"/>
          </w:rPr>
          <w:delText xml:space="preserve"> </w:delText>
        </w:r>
        <w:r w:rsidRPr="00385B22" w:rsidDel="0009254C">
          <w:rPr>
            <w:spacing w:val="-1"/>
          </w:rPr>
          <w:delText>however</w:delText>
        </w:r>
        <w:r w:rsidRPr="00385B22" w:rsidDel="0009254C">
          <w:rPr>
            <w:spacing w:val="14"/>
            <w:w w:val="101"/>
          </w:rPr>
          <w:delText xml:space="preserve"> </w:delText>
        </w:r>
        <w:r w:rsidRPr="00385B22" w:rsidDel="0009254C">
          <w:rPr>
            <w:spacing w:val="-1"/>
          </w:rPr>
          <w:delText>many authorities treat all</w:delText>
        </w:r>
        <w:r w:rsidRPr="00385B22" w:rsidDel="0009254C">
          <w:rPr>
            <w:spacing w:val="16"/>
            <w:w w:val="101"/>
          </w:rPr>
          <w:delText xml:space="preserve"> </w:delText>
        </w:r>
      </w:del>
      <w:ins w:id="2103" w:author="Paul Mueller" w:date="2024-10-22T09:23:00Z">
        <w:del w:id="2104" w:author="Alan Grant" w:date="2025-04-01T09:17:00Z">
          <w:r w:rsidR="003548CF" w:rsidRPr="00385B22" w:rsidDel="0009254C">
            <w:rPr>
              <w:spacing w:val="-1"/>
            </w:rPr>
            <w:delText>r</w:delText>
          </w:r>
        </w:del>
      </w:ins>
      <w:del w:id="2105" w:author="Alan Grant" w:date="2025-04-01T09:17:00Z">
        <w:r w:rsidRPr="00385B22" w:rsidDel="0009254C">
          <w:rPr>
            <w:spacing w:val="-1"/>
          </w:rPr>
          <w:delText>Racons as Category</w:delText>
        </w:r>
        <w:r w:rsidRPr="00385B22" w:rsidDel="0009254C">
          <w:rPr>
            <w:spacing w:val="18"/>
          </w:rPr>
          <w:delText xml:space="preserve"> </w:delText>
        </w:r>
        <w:r w:rsidRPr="00385B22" w:rsidDel="0009254C">
          <w:rPr>
            <w:spacing w:val="-1"/>
          </w:rPr>
          <w:delText>1</w:delText>
        </w:r>
        <w:r w:rsidRPr="00385B22" w:rsidDel="0009254C">
          <w:rPr>
            <w:spacing w:val="5"/>
          </w:rPr>
          <w:delText xml:space="preserve"> </w:delText>
        </w:r>
        <w:r w:rsidRPr="00385B22" w:rsidDel="0009254C">
          <w:rPr>
            <w:spacing w:val="-1"/>
          </w:rPr>
          <w:delText>AtoN</w:delText>
        </w:r>
        <w:r w:rsidRPr="00385B22" w:rsidDel="0009254C">
          <w:rPr>
            <w:spacing w:val="5"/>
          </w:rPr>
          <w:delText xml:space="preserve"> </w:delText>
        </w:r>
        <w:r w:rsidRPr="00385B22" w:rsidDel="0009254C">
          <w:rPr>
            <w:spacing w:val="-1"/>
          </w:rPr>
          <w:delText>with</w:delText>
        </w:r>
        <w:r w:rsidRPr="00385B22" w:rsidDel="0009254C">
          <w:rPr>
            <w:spacing w:val="10"/>
          </w:rPr>
          <w:delText xml:space="preserve"> </w:delText>
        </w:r>
        <w:r w:rsidRPr="00385B22" w:rsidDel="0009254C">
          <w:rPr>
            <w:spacing w:val="-1"/>
          </w:rPr>
          <w:delText>an</w:delText>
        </w:r>
        <w:r w:rsidRPr="00385B22" w:rsidDel="0009254C">
          <w:rPr>
            <w:spacing w:val="10"/>
          </w:rPr>
          <w:delText xml:space="preserve"> </w:delText>
        </w:r>
        <w:r w:rsidRPr="00385B22" w:rsidDel="0009254C">
          <w:rPr>
            <w:spacing w:val="-1"/>
          </w:rPr>
          <w:delText>availability</w:delText>
        </w:r>
        <w:r w:rsidRPr="00385B22" w:rsidDel="0009254C">
          <w:rPr>
            <w:spacing w:val="5"/>
          </w:rPr>
          <w:delText xml:space="preserve"> </w:delText>
        </w:r>
        <w:r w:rsidRPr="00385B22" w:rsidDel="0009254C">
          <w:rPr>
            <w:spacing w:val="-1"/>
          </w:rPr>
          <w:delText>t</w:delText>
        </w:r>
        <w:r w:rsidRPr="00385B22" w:rsidDel="0009254C">
          <w:rPr>
            <w:spacing w:val="-2"/>
          </w:rPr>
          <w:delText>arget</w:delText>
        </w:r>
        <w:r w:rsidRPr="00385B22" w:rsidDel="0009254C">
          <w:rPr>
            <w:spacing w:val="8"/>
          </w:rPr>
          <w:delText xml:space="preserve"> </w:delText>
        </w:r>
        <w:r w:rsidRPr="00385B22" w:rsidDel="0009254C">
          <w:rPr>
            <w:spacing w:val="-2"/>
          </w:rPr>
          <w:delText>of</w:delText>
        </w:r>
        <w:r w:rsidRPr="00385B22" w:rsidDel="0009254C">
          <w:rPr>
            <w:spacing w:val="5"/>
          </w:rPr>
          <w:delText xml:space="preserve"> </w:delText>
        </w:r>
        <w:r w:rsidRPr="00385B22" w:rsidDel="0009254C">
          <w:rPr>
            <w:spacing w:val="-2"/>
          </w:rPr>
          <w:delText>99.8%.</w:delText>
        </w:r>
      </w:del>
    </w:p>
    <w:p w14:paraId="583B2E9D" w14:textId="6FF245E5" w:rsidR="00F27F90" w:rsidRPr="00385B22" w:rsidDel="0009254C" w:rsidRDefault="00DE6361">
      <w:pPr>
        <w:pStyle w:val="BodyText"/>
        <w:spacing w:before="313" w:line="179" w:lineRule="auto"/>
        <w:ind w:left="40"/>
        <w:rPr>
          <w:del w:id="2106" w:author="Alan Grant" w:date="2025-04-01T09:17:00Z"/>
          <w:sz w:val="28"/>
          <w:szCs w:val="28"/>
        </w:rPr>
      </w:pPr>
      <w:del w:id="2107" w:author="Alan Grant" w:date="2025-04-01T09:17:00Z">
        <w:r w:rsidRPr="00385B22" w:rsidDel="0009254C">
          <w:rPr>
            <w:b/>
            <w:bCs/>
            <w:color w:val="00558C"/>
            <w:spacing w:val="-2"/>
            <w:sz w:val="28"/>
            <w:szCs w:val="28"/>
          </w:rPr>
          <w:delText>2.        REQUIRED</w:delText>
        </w:r>
        <w:r w:rsidRPr="00385B22" w:rsidDel="0009254C">
          <w:rPr>
            <w:b/>
            <w:bCs/>
            <w:color w:val="00558C"/>
            <w:spacing w:val="19"/>
            <w:w w:val="101"/>
            <w:sz w:val="28"/>
            <w:szCs w:val="28"/>
          </w:rPr>
          <w:delText xml:space="preserve"> </w:delText>
        </w:r>
        <w:r w:rsidRPr="00385B22" w:rsidDel="0009254C">
          <w:rPr>
            <w:b/>
            <w:bCs/>
            <w:color w:val="00558C"/>
            <w:spacing w:val="-2"/>
            <w:sz w:val="28"/>
            <w:szCs w:val="28"/>
          </w:rPr>
          <w:delText>RA</w:delText>
        </w:r>
        <w:r w:rsidRPr="00385B22" w:rsidDel="0009254C">
          <w:rPr>
            <w:b/>
            <w:bCs/>
            <w:color w:val="00558C"/>
            <w:spacing w:val="-3"/>
            <w:sz w:val="28"/>
            <w:szCs w:val="28"/>
          </w:rPr>
          <w:delText>CON</w:delText>
        </w:r>
        <w:r w:rsidRPr="00385B22" w:rsidDel="0009254C">
          <w:rPr>
            <w:b/>
            <w:bCs/>
            <w:color w:val="00558C"/>
            <w:spacing w:val="18"/>
            <w:sz w:val="28"/>
            <w:szCs w:val="28"/>
          </w:rPr>
          <w:delText xml:space="preserve"> </w:delText>
        </w:r>
        <w:r w:rsidRPr="00385B22" w:rsidDel="0009254C">
          <w:rPr>
            <w:b/>
            <w:bCs/>
            <w:color w:val="00558C"/>
            <w:spacing w:val="-3"/>
            <w:sz w:val="28"/>
            <w:szCs w:val="28"/>
          </w:rPr>
          <w:delText>RANGE</w:delText>
        </w:r>
      </w:del>
    </w:p>
    <w:p w14:paraId="717825DB" w14:textId="1CD5E79F" w:rsidR="00F27F90" w:rsidRPr="00385B22" w:rsidDel="0009254C" w:rsidRDefault="00DE6361">
      <w:pPr>
        <w:spacing w:line="358" w:lineRule="auto"/>
        <w:rPr>
          <w:del w:id="2108" w:author="Alan Grant" w:date="2025-04-01T09:17:00Z"/>
        </w:rPr>
      </w:pPr>
      <w:del w:id="2109" w:author="Alan Grant" w:date="2025-04-01T09:17:00Z">
        <w:r w:rsidRPr="00385B22" w:rsidDel="0009254C">
          <w:rPr>
            <w:noProof/>
          </w:rPr>
          <w:drawing>
            <wp:anchor distT="0" distB="0" distL="0" distR="0" simplePos="0" relativeHeight="251674624" behindDoc="0" locked="0" layoutInCell="1" allowOverlap="1" wp14:anchorId="21590769" wp14:editId="6F7E1B49">
              <wp:simplePos x="0" y="0"/>
              <wp:positionH relativeFrom="column">
                <wp:posOffset>0</wp:posOffset>
              </wp:positionH>
              <wp:positionV relativeFrom="paragraph">
                <wp:posOffset>144780</wp:posOffset>
              </wp:positionV>
              <wp:extent cx="937260" cy="12065"/>
              <wp:effectExtent l="0" t="0" r="0" b="0"/>
              <wp:wrapNone/>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29"/>
                      <a:stretch>
                        <a:fillRect/>
                      </a:stretch>
                    </pic:blipFill>
                    <pic:spPr>
                      <a:xfrm>
                        <a:off x="0" y="0"/>
                        <a:ext cx="937260" cy="12179"/>
                      </a:xfrm>
                      <a:prstGeom prst="rect">
                        <a:avLst/>
                      </a:prstGeom>
                    </pic:spPr>
                  </pic:pic>
                </a:graphicData>
              </a:graphic>
            </wp:anchor>
          </w:drawing>
        </w:r>
      </w:del>
    </w:p>
    <w:p w14:paraId="2951472F" w14:textId="1EDEB90C" w:rsidR="00F27F90" w:rsidRPr="00385B22" w:rsidDel="0009254C" w:rsidRDefault="00DE6361">
      <w:pPr>
        <w:pStyle w:val="BodyText"/>
        <w:spacing w:before="68" w:line="230" w:lineRule="auto"/>
        <w:ind w:left="38" w:right="789" w:firstLine="8"/>
        <w:rPr>
          <w:del w:id="2110" w:author="Alan Grant" w:date="2025-04-01T09:17:00Z"/>
        </w:rPr>
      </w:pPr>
      <w:del w:id="2111" w:author="Alan Grant" w:date="2025-04-01T09:17:00Z">
        <w:r w:rsidRPr="00385B22" w:rsidDel="0009254C">
          <w:rPr>
            <w:spacing w:val="-2"/>
          </w:rPr>
          <w:delText>Racon</w:delText>
        </w:r>
        <w:r w:rsidRPr="00385B22" w:rsidDel="0009254C">
          <w:rPr>
            <w:spacing w:val="31"/>
            <w:w w:val="101"/>
          </w:rPr>
          <w:delText xml:space="preserve"> </w:delText>
        </w:r>
        <w:r w:rsidRPr="00385B22" w:rsidDel="0009254C">
          <w:rPr>
            <w:spacing w:val="-2"/>
          </w:rPr>
          <w:delText>range</w:delText>
        </w:r>
        <w:r w:rsidRPr="00385B22" w:rsidDel="0009254C">
          <w:rPr>
            <w:spacing w:val="19"/>
          </w:rPr>
          <w:delText xml:space="preserve"> </w:delText>
        </w:r>
        <w:r w:rsidRPr="00385B22" w:rsidDel="0009254C">
          <w:rPr>
            <w:spacing w:val="-2"/>
          </w:rPr>
          <w:delText>will</w:delText>
        </w:r>
        <w:r w:rsidRPr="00385B22" w:rsidDel="0009254C">
          <w:rPr>
            <w:spacing w:val="25"/>
          </w:rPr>
          <w:delText xml:space="preserve"> </w:delText>
        </w:r>
        <w:r w:rsidRPr="00385B22" w:rsidDel="0009254C">
          <w:rPr>
            <w:spacing w:val="-2"/>
          </w:rPr>
          <w:delText>depend</w:delText>
        </w:r>
        <w:r w:rsidRPr="00385B22" w:rsidDel="0009254C">
          <w:rPr>
            <w:spacing w:val="21"/>
            <w:w w:val="101"/>
          </w:rPr>
          <w:delText xml:space="preserve"> </w:delText>
        </w:r>
        <w:r w:rsidRPr="00385B22" w:rsidDel="0009254C">
          <w:rPr>
            <w:spacing w:val="-2"/>
          </w:rPr>
          <w:delText>on</w:delText>
        </w:r>
        <w:r w:rsidRPr="00385B22" w:rsidDel="0009254C">
          <w:rPr>
            <w:spacing w:val="24"/>
            <w:w w:val="101"/>
          </w:rPr>
          <w:delText xml:space="preserve"> </w:delText>
        </w:r>
        <w:r w:rsidRPr="00385B22" w:rsidDel="0009254C">
          <w:rPr>
            <w:spacing w:val="-2"/>
          </w:rPr>
          <w:delText>a</w:delText>
        </w:r>
        <w:r w:rsidRPr="00385B22" w:rsidDel="0009254C">
          <w:rPr>
            <w:spacing w:val="31"/>
          </w:rPr>
          <w:delText xml:space="preserve"> </w:delText>
        </w:r>
        <w:r w:rsidRPr="00385B22" w:rsidDel="0009254C">
          <w:rPr>
            <w:spacing w:val="-2"/>
          </w:rPr>
          <w:delText>number</w:delText>
        </w:r>
        <w:r w:rsidRPr="00385B22" w:rsidDel="0009254C">
          <w:rPr>
            <w:spacing w:val="22"/>
            <w:w w:val="101"/>
          </w:rPr>
          <w:delText xml:space="preserve"> </w:delText>
        </w:r>
        <w:r w:rsidRPr="00385B22" w:rsidDel="0009254C">
          <w:rPr>
            <w:spacing w:val="-2"/>
          </w:rPr>
          <w:delText>of</w:delText>
        </w:r>
        <w:r w:rsidRPr="00385B22" w:rsidDel="0009254C">
          <w:rPr>
            <w:spacing w:val="16"/>
            <w:w w:val="101"/>
          </w:rPr>
          <w:delText xml:space="preserve"> </w:delText>
        </w:r>
        <w:r w:rsidRPr="00385B22" w:rsidDel="0009254C">
          <w:rPr>
            <w:spacing w:val="-2"/>
          </w:rPr>
          <w:delText>factors</w:delText>
        </w:r>
        <w:r w:rsidRPr="00385B22" w:rsidDel="0009254C">
          <w:rPr>
            <w:spacing w:val="29"/>
          </w:rPr>
          <w:delText xml:space="preserve"> </w:delText>
        </w:r>
        <w:r w:rsidRPr="00385B22" w:rsidDel="0009254C">
          <w:rPr>
            <w:spacing w:val="-2"/>
          </w:rPr>
          <w:delText>including</w:delText>
        </w:r>
        <w:r w:rsidRPr="00385B22" w:rsidDel="0009254C">
          <w:rPr>
            <w:spacing w:val="18"/>
          </w:rPr>
          <w:delText xml:space="preserve"> </w:delText>
        </w:r>
        <w:r w:rsidRPr="00385B22" w:rsidDel="0009254C">
          <w:rPr>
            <w:spacing w:val="-2"/>
          </w:rPr>
          <w:delText>transmitter</w:delText>
        </w:r>
        <w:r w:rsidRPr="00385B22" w:rsidDel="0009254C">
          <w:rPr>
            <w:spacing w:val="31"/>
          </w:rPr>
          <w:delText xml:space="preserve"> </w:delText>
        </w:r>
        <w:r w:rsidRPr="00385B22" w:rsidDel="0009254C">
          <w:rPr>
            <w:spacing w:val="-2"/>
          </w:rPr>
          <w:delText>power,</w:delText>
        </w:r>
        <w:r w:rsidRPr="00385B22" w:rsidDel="0009254C">
          <w:rPr>
            <w:spacing w:val="29"/>
            <w:w w:val="101"/>
          </w:rPr>
          <w:delText xml:space="preserve"> </w:delText>
        </w:r>
        <w:r w:rsidRPr="00385B22" w:rsidDel="0009254C">
          <w:rPr>
            <w:spacing w:val="-2"/>
          </w:rPr>
          <w:delText>heigh</w:delText>
        </w:r>
        <w:r w:rsidRPr="00385B22" w:rsidDel="0009254C">
          <w:rPr>
            <w:spacing w:val="-3"/>
          </w:rPr>
          <w:delText>t</w:delText>
        </w:r>
        <w:r w:rsidRPr="00385B22" w:rsidDel="0009254C">
          <w:rPr>
            <w:spacing w:val="25"/>
          </w:rPr>
          <w:delText xml:space="preserve"> </w:delText>
        </w:r>
        <w:r w:rsidRPr="00385B22" w:rsidDel="0009254C">
          <w:rPr>
            <w:spacing w:val="-3"/>
          </w:rPr>
          <w:delText>of</w:delText>
        </w:r>
        <w:r w:rsidRPr="00385B22" w:rsidDel="0009254C">
          <w:rPr>
            <w:spacing w:val="16"/>
          </w:rPr>
          <w:delText xml:space="preserve"> </w:delText>
        </w:r>
        <w:r w:rsidRPr="00385B22" w:rsidDel="0009254C">
          <w:rPr>
            <w:spacing w:val="-3"/>
          </w:rPr>
          <w:delText>the</w:delText>
        </w:r>
        <w:r w:rsidRPr="00385B22" w:rsidDel="0009254C">
          <w:rPr>
            <w:spacing w:val="34"/>
          </w:rPr>
          <w:delText xml:space="preserve"> </w:delText>
        </w:r>
      </w:del>
      <w:ins w:id="2112" w:author="Paul Mueller" w:date="2024-10-22T09:23:00Z">
        <w:del w:id="2113" w:author="Alan Grant" w:date="2025-04-01T09:17:00Z">
          <w:r w:rsidR="003548CF" w:rsidRPr="00385B22" w:rsidDel="0009254C">
            <w:rPr>
              <w:spacing w:val="-3"/>
            </w:rPr>
            <w:delText>r</w:delText>
          </w:r>
        </w:del>
      </w:ins>
      <w:del w:id="2114" w:author="Alan Grant" w:date="2025-04-01T09:17:00Z">
        <w:r w:rsidRPr="00385B22" w:rsidDel="0009254C">
          <w:rPr>
            <w:spacing w:val="-3"/>
          </w:rPr>
          <w:delText>Racon</w:delText>
        </w:r>
        <w:r w:rsidRPr="00385B22" w:rsidDel="0009254C">
          <w:rPr>
            <w:spacing w:val="26"/>
          </w:rPr>
          <w:delText xml:space="preserve"> </w:delText>
        </w:r>
        <w:r w:rsidRPr="00385B22" w:rsidDel="0009254C">
          <w:rPr>
            <w:spacing w:val="-3"/>
          </w:rPr>
          <w:delText>and</w:delText>
        </w:r>
        <w:r w:rsidRPr="00385B22" w:rsidDel="0009254C">
          <w:rPr>
            <w:spacing w:val="31"/>
          </w:rPr>
          <w:delText xml:space="preserve"> </w:delText>
        </w:r>
        <w:r w:rsidRPr="00385B22" w:rsidDel="0009254C">
          <w:rPr>
            <w:spacing w:val="-3"/>
          </w:rPr>
          <w:delText>height</w:delText>
        </w:r>
        <w:r w:rsidRPr="00385B22" w:rsidDel="0009254C">
          <w:rPr>
            <w:spacing w:val="25"/>
          </w:rPr>
          <w:delText xml:space="preserve"> </w:delText>
        </w:r>
        <w:r w:rsidRPr="00385B22" w:rsidDel="0009254C">
          <w:rPr>
            <w:spacing w:val="-3"/>
          </w:rPr>
          <w:delText>of</w:delText>
        </w:r>
        <w:r w:rsidRPr="00385B22" w:rsidDel="0009254C">
          <w:delText xml:space="preserve"> </w:delText>
        </w:r>
        <w:r w:rsidRPr="00385B22" w:rsidDel="0009254C">
          <w:rPr>
            <w:spacing w:val="-1"/>
          </w:rPr>
          <w:delText>radar.  The Admiralty</w:delText>
        </w:r>
        <w:r w:rsidRPr="00385B22" w:rsidDel="0009254C">
          <w:rPr>
            <w:spacing w:val="18"/>
          </w:rPr>
          <w:delText xml:space="preserve"> </w:delText>
        </w:r>
        <w:r w:rsidRPr="00385B22" w:rsidDel="0009254C">
          <w:rPr>
            <w:spacing w:val="-1"/>
          </w:rPr>
          <w:delText>List of</w:delText>
        </w:r>
        <w:r w:rsidRPr="00385B22" w:rsidDel="0009254C">
          <w:rPr>
            <w:spacing w:val="16"/>
            <w:w w:val="101"/>
          </w:rPr>
          <w:delText xml:space="preserve"> </w:delText>
        </w:r>
        <w:r w:rsidRPr="00385B22" w:rsidDel="0009254C">
          <w:rPr>
            <w:spacing w:val="-1"/>
          </w:rPr>
          <w:delText>Radio Signals Volume 2</w:delText>
        </w:r>
        <w:r w:rsidRPr="00385B22" w:rsidDel="0009254C">
          <w:rPr>
            <w:spacing w:val="10"/>
          </w:rPr>
          <w:delText xml:space="preserve"> </w:delText>
        </w:r>
        <w:r w:rsidRPr="00385B22" w:rsidDel="0009254C">
          <w:rPr>
            <w:spacing w:val="-1"/>
          </w:rPr>
          <w:delText>sets</w:delText>
        </w:r>
        <w:r w:rsidRPr="00385B22" w:rsidDel="0009254C">
          <w:rPr>
            <w:spacing w:val="11"/>
          </w:rPr>
          <w:delText xml:space="preserve"> </w:delText>
        </w:r>
        <w:r w:rsidRPr="00385B22" w:rsidDel="0009254C">
          <w:rPr>
            <w:spacing w:val="-1"/>
          </w:rPr>
          <w:delText>ou</w:delText>
        </w:r>
        <w:r w:rsidRPr="00385B22" w:rsidDel="0009254C">
          <w:rPr>
            <w:spacing w:val="-2"/>
          </w:rPr>
          <w:delText>t</w:delText>
        </w:r>
        <w:r w:rsidRPr="00385B22" w:rsidDel="0009254C">
          <w:rPr>
            <w:spacing w:val="2"/>
          </w:rPr>
          <w:delText xml:space="preserve"> </w:delText>
        </w:r>
        <w:r w:rsidRPr="00385B22" w:rsidDel="0009254C">
          <w:rPr>
            <w:spacing w:val="-2"/>
          </w:rPr>
          <w:delText>the</w:delText>
        </w:r>
        <w:r w:rsidRPr="00385B22" w:rsidDel="0009254C">
          <w:rPr>
            <w:spacing w:val="11"/>
          </w:rPr>
          <w:delText xml:space="preserve"> </w:delText>
        </w:r>
        <w:r w:rsidRPr="00385B22" w:rsidDel="0009254C">
          <w:rPr>
            <w:spacing w:val="-2"/>
          </w:rPr>
          <w:delText>approximate</w:delText>
        </w:r>
        <w:r w:rsidRPr="00385B22" w:rsidDel="0009254C">
          <w:rPr>
            <w:spacing w:val="17"/>
            <w:w w:val="101"/>
          </w:rPr>
          <w:delText xml:space="preserve"> </w:delText>
        </w:r>
        <w:r w:rsidRPr="00385B22" w:rsidDel="0009254C">
          <w:rPr>
            <w:spacing w:val="-2"/>
          </w:rPr>
          <w:delText>ranges</w:delText>
        </w:r>
        <w:r w:rsidRPr="00385B22" w:rsidDel="0009254C">
          <w:rPr>
            <w:spacing w:val="10"/>
          </w:rPr>
          <w:delText xml:space="preserve"> </w:delText>
        </w:r>
        <w:r w:rsidRPr="00385B22" w:rsidDel="0009254C">
          <w:rPr>
            <w:spacing w:val="-2"/>
          </w:rPr>
          <w:delText>of</w:delText>
        </w:r>
        <w:r w:rsidRPr="00385B22" w:rsidDel="0009254C">
          <w:rPr>
            <w:spacing w:val="17"/>
          </w:rPr>
          <w:delText xml:space="preserve"> </w:delText>
        </w:r>
        <w:r w:rsidRPr="00385B22" w:rsidDel="0009254C">
          <w:rPr>
            <w:spacing w:val="-2"/>
          </w:rPr>
          <w:delText>Racons</w:delText>
        </w:r>
        <w:r w:rsidRPr="00385B22" w:rsidDel="0009254C">
          <w:rPr>
            <w:spacing w:val="17"/>
            <w:w w:val="101"/>
          </w:rPr>
          <w:delText xml:space="preserve"> </w:delText>
        </w:r>
        <w:r w:rsidRPr="00385B22" w:rsidDel="0009254C">
          <w:rPr>
            <w:spacing w:val="-2"/>
          </w:rPr>
          <w:delText>presently</w:delText>
        </w:r>
        <w:r w:rsidRPr="00385B22" w:rsidDel="0009254C">
          <w:rPr>
            <w:spacing w:val="18"/>
          </w:rPr>
          <w:delText xml:space="preserve"> </w:delText>
        </w:r>
        <w:r w:rsidRPr="00385B22" w:rsidDel="0009254C">
          <w:rPr>
            <w:spacing w:val="-2"/>
          </w:rPr>
          <w:delText>provided</w:delText>
        </w:r>
        <w:r w:rsidRPr="00385B22" w:rsidDel="0009254C">
          <w:delText xml:space="preserve"> </w:delText>
        </w:r>
        <w:r w:rsidRPr="00385B22" w:rsidDel="0009254C">
          <w:rPr>
            <w:spacing w:val="-2"/>
          </w:rPr>
          <w:delText>as</w:delText>
        </w:r>
        <w:r w:rsidRPr="00385B22" w:rsidDel="0009254C">
          <w:rPr>
            <w:spacing w:val="27"/>
          </w:rPr>
          <w:delText xml:space="preserve"> </w:delText>
        </w:r>
        <w:r w:rsidRPr="00385B22" w:rsidDel="0009254C">
          <w:rPr>
            <w:spacing w:val="-2"/>
          </w:rPr>
          <w:delText>well</w:delText>
        </w:r>
        <w:r w:rsidRPr="00385B22" w:rsidDel="0009254C">
          <w:rPr>
            <w:spacing w:val="17"/>
            <w:w w:val="101"/>
          </w:rPr>
          <w:delText xml:space="preserve"> </w:delText>
        </w:r>
        <w:r w:rsidRPr="00385B22" w:rsidDel="0009254C">
          <w:rPr>
            <w:spacing w:val="-2"/>
          </w:rPr>
          <w:delText>as</w:delText>
        </w:r>
        <w:r w:rsidRPr="00385B22" w:rsidDel="0009254C">
          <w:rPr>
            <w:spacing w:val="14"/>
            <w:w w:val="101"/>
          </w:rPr>
          <w:delText xml:space="preserve"> </w:delText>
        </w:r>
        <w:r w:rsidRPr="00385B22" w:rsidDel="0009254C">
          <w:rPr>
            <w:spacing w:val="-2"/>
          </w:rPr>
          <w:delText>some</w:delText>
        </w:r>
        <w:r w:rsidRPr="00385B22" w:rsidDel="0009254C">
          <w:rPr>
            <w:spacing w:val="11"/>
          </w:rPr>
          <w:delText xml:space="preserve"> </w:delText>
        </w:r>
        <w:r w:rsidRPr="00385B22" w:rsidDel="0009254C">
          <w:rPr>
            <w:spacing w:val="-2"/>
          </w:rPr>
          <w:delText>general</w:delText>
        </w:r>
        <w:r w:rsidRPr="00385B22" w:rsidDel="0009254C">
          <w:rPr>
            <w:spacing w:val="20"/>
            <w:w w:val="101"/>
          </w:rPr>
          <w:delText xml:space="preserve"> </w:delText>
        </w:r>
        <w:r w:rsidRPr="00385B22" w:rsidDel="0009254C">
          <w:rPr>
            <w:spacing w:val="-2"/>
          </w:rPr>
          <w:delText>information</w:delText>
        </w:r>
        <w:r w:rsidRPr="00385B22" w:rsidDel="0009254C">
          <w:rPr>
            <w:spacing w:val="12"/>
          </w:rPr>
          <w:delText xml:space="preserve"> </w:delText>
        </w:r>
        <w:r w:rsidRPr="00385B22" w:rsidDel="0009254C">
          <w:rPr>
            <w:spacing w:val="-2"/>
          </w:rPr>
          <w:delText>on</w:delText>
        </w:r>
        <w:r w:rsidRPr="00385B22" w:rsidDel="0009254C">
          <w:rPr>
            <w:spacing w:val="25"/>
            <w:w w:val="101"/>
          </w:rPr>
          <w:delText xml:space="preserve"> </w:delText>
        </w:r>
        <w:r w:rsidRPr="00385B22" w:rsidDel="0009254C">
          <w:rPr>
            <w:spacing w:val="-2"/>
          </w:rPr>
          <w:delText>Racon</w:delText>
        </w:r>
        <w:r w:rsidRPr="00385B22" w:rsidDel="0009254C">
          <w:rPr>
            <w:spacing w:val="22"/>
          </w:rPr>
          <w:delText xml:space="preserve"> </w:delText>
        </w:r>
        <w:r w:rsidRPr="00385B22" w:rsidDel="0009254C">
          <w:rPr>
            <w:spacing w:val="-2"/>
          </w:rPr>
          <w:delText>performance.  At</w:delText>
        </w:r>
        <w:r w:rsidRPr="00385B22" w:rsidDel="0009254C">
          <w:rPr>
            <w:spacing w:val="24"/>
            <w:w w:val="101"/>
          </w:rPr>
          <w:delText xml:space="preserve"> </w:delText>
        </w:r>
        <w:r w:rsidRPr="00385B22" w:rsidDel="0009254C">
          <w:rPr>
            <w:spacing w:val="-2"/>
          </w:rPr>
          <w:delText>present</w:delText>
        </w:r>
        <w:r w:rsidRPr="00385B22" w:rsidDel="0009254C">
          <w:rPr>
            <w:spacing w:val="24"/>
            <w:w w:val="101"/>
          </w:rPr>
          <w:delText xml:space="preserve"> </w:delText>
        </w:r>
      </w:del>
      <w:ins w:id="2115" w:author="Paul Mueller" w:date="2024-10-22T09:24:00Z">
        <w:del w:id="2116" w:author="Alan Grant" w:date="2025-04-01T09:17:00Z">
          <w:r w:rsidR="003548CF" w:rsidRPr="00385B22" w:rsidDel="0009254C">
            <w:rPr>
              <w:spacing w:val="-2"/>
            </w:rPr>
            <w:delText>r</w:delText>
          </w:r>
        </w:del>
      </w:ins>
      <w:del w:id="2117" w:author="Alan Grant" w:date="2025-04-01T09:17:00Z">
        <w:r w:rsidRPr="00385B22" w:rsidDel="0009254C">
          <w:rPr>
            <w:spacing w:val="-2"/>
          </w:rPr>
          <w:delText>Racon</w:delText>
        </w:r>
        <w:r w:rsidRPr="00385B22" w:rsidDel="0009254C">
          <w:rPr>
            <w:spacing w:val="24"/>
          </w:rPr>
          <w:delText xml:space="preserve"> </w:delText>
        </w:r>
        <w:r w:rsidRPr="00385B22" w:rsidDel="0009254C">
          <w:rPr>
            <w:spacing w:val="-2"/>
          </w:rPr>
          <w:delText>ranges</w:delText>
        </w:r>
        <w:r w:rsidRPr="00385B22" w:rsidDel="0009254C">
          <w:rPr>
            <w:spacing w:val="18"/>
          </w:rPr>
          <w:delText xml:space="preserve"> </w:delText>
        </w:r>
        <w:r w:rsidRPr="00385B22" w:rsidDel="0009254C">
          <w:rPr>
            <w:spacing w:val="-2"/>
          </w:rPr>
          <w:delText>are</w:delText>
        </w:r>
        <w:r w:rsidRPr="00385B22" w:rsidDel="0009254C">
          <w:rPr>
            <w:spacing w:val="14"/>
            <w:w w:val="101"/>
          </w:rPr>
          <w:delText xml:space="preserve"> </w:delText>
        </w:r>
        <w:r w:rsidRPr="00385B22" w:rsidDel="0009254C">
          <w:rPr>
            <w:spacing w:val="-2"/>
          </w:rPr>
          <w:delText>set</w:delText>
        </w:r>
        <w:r w:rsidRPr="00385B22" w:rsidDel="0009254C">
          <w:rPr>
            <w:spacing w:val="15"/>
            <w:w w:val="101"/>
          </w:rPr>
          <w:delText xml:space="preserve"> </w:delText>
        </w:r>
        <w:r w:rsidRPr="00385B22" w:rsidDel="0009254C">
          <w:rPr>
            <w:spacing w:val="-2"/>
          </w:rPr>
          <w:delText>out</w:delText>
        </w:r>
        <w:r w:rsidRPr="00385B22" w:rsidDel="0009254C">
          <w:rPr>
            <w:spacing w:val="20"/>
            <w:w w:val="101"/>
          </w:rPr>
          <w:delText xml:space="preserve"> </w:delText>
        </w:r>
        <w:r w:rsidRPr="00385B22" w:rsidDel="0009254C">
          <w:rPr>
            <w:spacing w:val="-2"/>
          </w:rPr>
          <w:delText>in two</w:delText>
        </w:r>
        <w:r w:rsidRPr="00385B22" w:rsidDel="0009254C">
          <w:rPr>
            <w:spacing w:val="13"/>
          </w:rPr>
          <w:delText xml:space="preserve"> </w:delText>
        </w:r>
        <w:r w:rsidRPr="00385B22" w:rsidDel="0009254C">
          <w:rPr>
            <w:spacing w:val="-2"/>
          </w:rPr>
          <w:delText>formats,</w:delText>
        </w:r>
        <w:r w:rsidRPr="00385B22" w:rsidDel="0009254C">
          <w:delText xml:space="preserve"> </w:delText>
        </w:r>
        <w:r w:rsidRPr="00385B22" w:rsidDel="0009254C">
          <w:rPr>
            <w:spacing w:val="-2"/>
          </w:rPr>
          <w:delText>in some cases a single</w:delText>
        </w:r>
        <w:r w:rsidRPr="00385B22" w:rsidDel="0009254C">
          <w:rPr>
            <w:spacing w:val="20"/>
          </w:rPr>
          <w:delText xml:space="preserve"> </w:delText>
        </w:r>
        <w:r w:rsidRPr="00385B22" w:rsidDel="0009254C">
          <w:rPr>
            <w:spacing w:val="-2"/>
          </w:rPr>
          <w:delText>range</w:delText>
        </w:r>
        <w:r w:rsidRPr="00385B22" w:rsidDel="0009254C">
          <w:rPr>
            <w:spacing w:val="15"/>
            <w:w w:val="101"/>
          </w:rPr>
          <w:delText xml:space="preserve"> </w:delText>
        </w:r>
        <w:r w:rsidRPr="00385B22" w:rsidDel="0009254C">
          <w:rPr>
            <w:spacing w:val="-2"/>
          </w:rPr>
          <w:delText>is given</w:delText>
        </w:r>
        <w:r w:rsidRPr="00385B22" w:rsidDel="0009254C">
          <w:rPr>
            <w:spacing w:val="10"/>
          </w:rPr>
          <w:delText xml:space="preserve"> </w:delText>
        </w:r>
        <w:r w:rsidRPr="00385B22" w:rsidDel="0009254C">
          <w:rPr>
            <w:spacing w:val="-2"/>
          </w:rPr>
          <w:delText>and</w:delText>
        </w:r>
        <w:r w:rsidRPr="00385B22" w:rsidDel="0009254C">
          <w:rPr>
            <w:spacing w:val="14"/>
          </w:rPr>
          <w:delText xml:space="preserve"> </w:delText>
        </w:r>
        <w:r w:rsidRPr="00385B22" w:rsidDel="0009254C">
          <w:rPr>
            <w:spacing w:val="-2"/>
          </w:rPr>
          <w:delText>in</w:delText>
        </w:r>
        <w:r w:rsidRPr="00385B22" w:rsidDel="0009254C">
          <w:rPr>
            <w:spacing w:val="7"/>
          </w:rPr>
          <w:delText xml:space="preserve"> </w:delText>
        </w:r>
        <w:r w:rsidRPr="00385B22" w:rsidDel="0009254C">
          <w:rPr>
            <w:spacing w:val="-2"/>
          </w:rPr>
          <w:delText>others</w:delText>
        </w:r>
        <w:r w:rsidRPr="00385B22" w:rsidDel="0009254C">
          <w:rPr>
            <w:spacing w:val="8"/>
          </w:rPr>
          <w:delText xml:space="preserve"> </w:delText>
        </w:r>
        <w:r w:rsidRPr="00385B22" w:rsidDel="0009254C">
          <w:rPr>
            <w:spacing w:val="-2"/>
          </w:rPr>
          <w:delText>a</w:delText>
        </w:r>
        <w:r w:rsidRPr="00385B22" w:rsidDel="0009254C">
          <w:rPr>
            <w:spacing w:val="10"/>
          </w:rPr>
          <w:delText xml:space="preserve"> </w:delText>
        </w:r>
        <w:r w:rsidRPr="00385B22" w:rsidDel="0009254C">
          <w:rPr>
            <w:spacing w:val="-2"/>
          </w:rPr>
          <w:delText>spread</w:delText>
        </w:r>
        <w:r w:rsidRPr="00385B22" w:rsidDel="0009254C">
          <w:rPr>
            <w:spacing w:val="9"/>
          </w:rPr>
          <w:delText xml:space="preserve"> </w:delText>
        </w:r>
        <w:r w:rsidRPr="00385B22" w:rsidDel="0009254C">
          <w:rPr>
            <w:spacing w:val="-2"/>
          </w:rPr>
          <w:delText>of</w:delText>
        </w:r>
        <w:r w:rsidRPr="00385B22" w:rsidDel="0009254C">
          <w:rPr>
            <w:spacing w:val="15"/>
          </w:rPr>
          <w:delText xml:space="preserve"> </w:delText>
        </w:r>
        <w:r w:rsidRPr="00385B22" w:rsidDel="0009254C">
          <w:rPr>
            <w:spacing w:val="-2"/>
          </w:rPr>
          <w:delText>ranges</w:delText>
        </w:r>
        <w:r w:rsidRPr="00385B22" w:rsidDel="0009254C">
          <w:rPr>
            <w:spacing w:val="15"/>
          </w:rPr>
          <w:delText xml:space="preserve"> </w:delText>
        </w:r>
        <w:r w:rsidRPr="00385B22" w:rsidDel="0009254C">
          <w:rPr>
            <w:spacing w:val="-2"/>
          </w:rPr>
          <w:delText>is</w:delText>
        </w:r>
        <w:r w:rsidRPr="00385B22" w:rsidDel="0009254C">
          <w:rPr>
            <w:spacing w:val="6"/>
          </w:rPr>
          <w:delText xml:space="preserve"> </w:delText>
        </w:r>
        <w:r w:rsidRPr="00385B22" w:rsidDel="0009254C">
          <w:rPr>
            <w:spacing w:val="-2"/>
          </w:rPr>
          <w:delText>given.</w:delText>
        </w:r>
      </w:del>
    </w:p>
    <w:p w14:paraId="2E249D08" w14:textId="24112656" w:rsidR="00F27F90" w:rsidRPr="00385B22" w:rsidDel="0009254C" w:rsidRDefault="00DE6361">
      <w:pPr>
        <w:pStyle w:val="BodyText"/>
        <w:spacing w:before="161" w:line="228" w:lineRule="auto"/>
        <w:ind w:left="38" w:right="791" w:firstLine="8"/>
        <w:rPr>
          <w:del w:id="2118" w:author="Alan Grant" w:date="2025-04-01T09:17:00Z"/>
        </w:rPr>
      </w:pPr>
      <w:del w:id="2119" w:author="Alan Grant" w:date="2025-04-01T09:17:00Z">
        <w:r w:rsidRPr="00385B22" w:rsidDel="0009254C">
          <w:rPr>
            <w:spacing w:val="-1"/>
          </w:rPr>
          <w:delText>It</w:delText>
        </w:r>
        <w:r w:rsidRPr="00385B22" w:rsidDel="0009254C">
          <w:rPr>
            <w:spacing w:val="18"/>
          </w:rPr>
          <w:delText xml:space="preserve"> </w:delText>
        </w:r>
        <w:r w:rsidRPr="00385B22" w:rsidDel="0009254C">
          <w:rPr>
            <w:spacing w:val="-1"/>
          </w:rPr>
          <w:delText>is</w:delText>
        </w:r>
        <w:r w:rsidRPr="00385B22" w:rsidDel="0009254C">
          <w:rPr>
            <w:spacing w:val="20"/>
          </w:rPr>
          <w:delText xml:space="preserve"> </w:delText>
        </w:r>
        <w:r w:rsidRPr="00385B22" w:rsidDel="0009254C">
          <w:rPr>
            <w:spacing w:val="-1"/>
          </w:rPr>
          <w:delText>proposed that the</w:delText>
        </w:r>
        <w:r w:rsidRPr="00385B22" w:rsidDel="0009254C">
          <w:rPr>
            <w:spacing w:val="20"/>
          </w:rPr>
          <w:delText xml:space="preserve"> </w:delText>
        </w:r>
        <w:r w:rsidRPr="00385B22" w:rsidDel="0009254C">
          <w:rPr>
            <w:spacing w:val="-1"/>
          </w:rPr>
          <w:delText>n</w:delText>
        </w:r>
        <w:r w:rsidRPr="00385B22" w:rsidDel="0009254C">
          <w:rPr>
            <w:spacing w:val="-2"/>
          </w:rPr>
          <w:delText>avigational</w:delText>
        </w:r>
        <w:r w:rsidRPr="00385B22" w:rsidDel="0009254C">
          <w:rPr>
            <w:spacing w:val="19"/>
          </w:rPr>
          <w:delText xml:space="preserve"> </w:delText>
        </w:r>
        <w:r w:rsidRPr="00385B22" w:rsidDel="0009254C">
          <w:rPr>
            <w:spacing w:val="-2"/>
          </w:rPr>
          <w:delText>requirements for</w:delText>
        </w:r>
        <w:r w:rsidRPr="00385B22" w:rsidDel="0009254C">
          <w:rPr>
            <w:spacing w:val="19"/>
            <w:w w:val="101"/>
          </w:rPr>
          <w:delText xml:space="preserve"> </w:delText>
        </w:r>
      </w:del>
      <w:ins w:id="2120" w:author="Paul Mueller" w:date="2024-10-22T09:24:00Z">
        <w:del w:id="2121" w:author="Alan Grant" w:date="2025-04-01T09:17:00Z">
          <w:r w:rsidR="003548CF" w:rsidRPr="00385B22" w:rsidDel="0009254C">
            <w:rPr>
              <w:spacing w:val="-2"/>
            </w:rPr>
            <w:delText>r</w:delText>
          </w:r>
        </w:del>
      </w:ins>
      <w:del w:id="2122" w:author="Alan Grant" w:date="2025-04-01T09:17:00Z">
        <w:r w:rsidRPr="00385B22" w:rsidDel="0009254C">
          <w:rPr>
            <w:spacing w:val="-2"/>
          </w:rPr>
          <w:delText>Racon</w:delText>
        </w:r>
        <w:r w:rsidRPr="00385B22" w:rsidDel="0009254C">
          <w:rPr>
            <w:spacing w:val="19"/>
          </w:rPr>
          <w:delText xml:space="preserve"> </w:delText>
        </w:r>
        <w:r w:rsidRPr="00385B22" w:rsidDel="0009254C">
          <w:rPr>
            <w:spacing w:val="-2"/>
          </w:rPr>
          <w:delText>range</w:delText>
        </w:r>
        <w:r w:rsidRPr="00385B22" w:rsidDel="0009254C">
          <w:rPr>
            <w:spacing w:val="15"/>
            <w:w w:val="101"/>
          </w:rPr>
          <w:delText xml:space="preserve"> </w:delText>
        </w:r>
        <w:r w:rsidRPr="00385B22" w:rsidDel="0009254C">
          <w:rPr>
            <w:spacing w:val="-2"/>
          </w:rPr>
          <w:delText>(regardless</w:delText>
        </w:r>
        <w:r w:rsidRPr="00385B22" w:rsidDel="0009254C">
          <w:rPr>
            <w:spacing w:val="12"/>
            <w:w w:val="101"/>
          </w:rPr>
          <w:delText xml:space="preserve"> </w:delText>
        </w:r>
        <w:r w:rsidRPr="00385B22" w:rsidDel="0009254C">
          <w:rPr>
            <w:spacing w:val="-2"/>
          </w:rPr>
          <w:delText>of</w:delText>
        </w:r>
        <w:r w:rsidRPr="00385B22" w:rsidDel="0009254C">
          <w:rPr>
            <w:spacing w:val="12"/>
            <w:w w:val="101"/>
          </w:rPr>
          <w:delText xml:space="preserve"> </w:delText>
        </w:r>
        <w:r w:rsidRPr="00385B22" w:rsidDel="0009254C">
          <w:rPr>
            <w:spacing w:val="-2"/>
          </w:rPr>
          <w:delText>radar type) should</w:delText>
        </w:r>
        <w:r w:rsidRPr="00385B22" w:rsidDel="0009254C">
          <w:rPr>
            <w:spacing w:val="19"/>
          </w:rPr>
          <w:delText xml:space="preserve"> </w:delText>
        </w:r>
        <w:r w:rsidRPr="00385B22" w:rsidDel="0009254C">
          <w:rPr>
            <w:spacing w:val="-2"/>
          </w:rPr>
          <w:delText>be</w:delText>
        </w:r>
        <w:r w:rsidRPr="00385B22" w:rsidDel="0009254C">
          <w:rPr>
            <w:spacing w:val="13"/>
            <w:w w:val="101"/>
          </w:rPr>
          <w:delText xml:space="preserve"> </w:delText>
        </w:r>
        <w:r w:rsidRPr="00385B22" w:rsidDel="0009254C">
          <w:rPr>
            <w:spacing w:val="-2"/>
          </w:rPr>
          <w:delText>a</w:delText>
        </w:r>
        <w:r w:rsidRPr="00385B22" w:rsidDel="0009254C">
          <w:rPr>
            <w:spacing w:val="17"/>
          </w:rPr>
          <w:delText xml:space="preserve"> </w:delText>
        </w:r>
        <w:r w:rsidRPr="00385B22" w:rsidDel="0009254C">
          <w:rPr>
            <w:spacing w:val="-2"/>
          </w:rPr>
          <w:delText>minimum</w:delText>
        </w:r>
        <w:r w:rsidRPr="00385B22" w:rsidDel="0009254C">
          <w:delText xml:space="preserve"> </w:delText>
        </w:r>
        <w:r w:rsidRPr="00385B22" w:rsidDel="0009254C">
          <w:rPr>
            <w:spacing w:val="-1"/>
          </w:rPr>
          <w:delText xml:space="preserve">of 5 nautical miles from </w:delText>
        </w:r>
        <w:r w:rsidRPr="00385B22" w:rsidDel="0009254C">
          <w:rPr>
            <w:spacing w:val="-2"/>
          </w:rPr>
          <w:delText>a floating AtoN and 10 nautical miles from a fixed AtoN.</w:delText>
        </w:r>
        <w:r w:rsidRPr="00385B22" w:rsidDel="0009254C">
          <w:rPr>
            <w:spacing w:val="31"/>
            <w:w w:val="101"/>
          </w:rPr>
          <w:delText xml:space="preserve"> </w:delText>
        </w:r>
        <w:r w:rsidRPr="00385B22" w:rsidDel="0009254C">
          <w:rPr>
            <w:spacing w:val="-2"/>
          </w:rPr>
          <w:delText>These figures are based on a typical</w:delText>
        </w:r>
        <w:r w:rsidRPr="00385B22" w:rsidDel="0009254C">
          <w:delText xml:space="preserve"> </w:delText>
        </w:r>
        <w:r w:rsidRPr="00385B22" w:rsidDel="0009254C">
          <w:rPr>
            <w:spacing w:val="-2"/>
          </w:rPr>
          <w:delText>height of</w:delText>
        </w:r>
        <w:r w:rsidRPr="00385B22" w:rsidDel="0009254C">
          <w:rPr>
            <w:spacing w:val="14"/>
            <w:w w:val="101"/>
          </w:rPr>
          <w:delText xml:space="preserve"> </w:delText>
        </w:r>
      </w:del>
      <w:ins w:id="2123" w:author="Paul Mueller" w:date="2024-10-22T09:29:00Z">
        <w:del w:id="2124" w:author="Alan Grant" w:date="2025-04-01T09:17:00Z">
          <w:r w:rsidR="003548CF" w:rsidRPr="00385B22" w:rsidDel="0009254C">
            <w:rPr>
              <w:spacing w:val="-2"/>
            </w:rPr>
            <w:delText>r</w:delText>
          </w:r>
        </w:del>
      </w:ins>
      <w:del w:id="2125" w:author="Alan Grant" w:date="2025-04-01T09:17:00Z">
        <w:r w:rsidRPr="00385B22" w:rsidDel="0009254C">
          <w:rPr>
            <w:spacing w:val="-2"/>
          </w:rPr>
          <w:delText>Racon of 5</w:delText>
        </w:r>
        <w:r w:rsidRPr="00385B22" w:rsidDel="0009254C">
          <w:rPr>
            <w:spacing w:val="15"/>
            <w:w w:val="101"/>
          </w:rPr>
          <w:delText xml:space="preserve"> </w:delText>
        </w:r>
        <w:r w:rsidRPr="00385B22" w:rsidDel="0009254C">
          <w:rPr>
            <w:spacing w:val="-2"/>
          </w:rPr>
          <w:delText>metres for floating</w:delText>
        </w:r>
        <w:r w:rsidRPr="00385B22" w:rsidDel="0009254C">
          <w:rPr>
            <w:spacing w:val="9"/>
          </w:rPr>
          <w:delText xml:space="preserve"> </w:delText>
        </w:r>
        <w:r w:rsidRPr="00385B22" w:rsidDel="0009254C">
          <w:rPr>
            <w:spacing w:val="-2"/>
          </w:rPr>
          <w:delText>and</w:delText>
        </w:r>
        <w:r w:rsidRPr="00385B22" w:rsidDel="0009254C">
          <w:rPr>
            <w:spacing w:val="10"/>
          </w:rPr>
          <w:delText xml:space="preserve"> </w:delText>
        </w:r>
        <w:r w:rsidRPr="00385B22" w:rsidDel="0009254C">
          <w:rPr>
            <w:spacing w:val="-2"/>
          </w:rPr>
          <w:delText>20</w:delText>
        </w:r>
        <w:r w:rsidRPr="00385B22" w:rsidDel="0009254C">
          <w:rPr>
            <w:spacing w:val="13"/>
            <w:w w:val="101"/>
          </w:rPr>
          <w:delText xml:space="preserve"> </w:delText>
        </w:r>
        <w:r w:rsidRPr="00385B22" w:rsidDel="0009254C">
          <w:rPr>
            <w:spacing w:val="-2"/>
          </w:rPr>
          <w:delText>metres</w:delText>
        </w:r>
        <w:r w:rsidRPr="00385B22" w:rsidDel="0009254C">
          <w:rPr>
            <w:spacing w:val="5"/>
          </w:rPr>
          <w:delText xml:space="preserve"> </w:delText>
        </w:r>
        <w:r w:rsidRPr="00385B22" w:rsidDel="0009254C">
          <w:rPr>
            <w:spacing w:val="-2"/>
          </w:rPr>
          <w:delText>for fixed</w:delText>
        </w:r>
        <w:r w:rsidRPr="00385B22" w:rsidDel="0009254C">
          <w:rPr>
            <w:spacing w:val="18"/>
          </w:rPr>
          <w:delText xml:space="preserve"> </w:delText>
        </w:r>
      </w:del>
      <w:ins w:id="2126" w:author="Paul Mueller" w:date="2024-10-22T09:29:00Z">
        <w:del w:id="2127" w:author="Alan Grant" w:date="2025-04-01T09:17:00Z">
          <w:r w:rsidR="003548CF" w:rsidRPr="00385B22" w:rsidDel="0009254C">
            <w:rPr>
              <w:spacing w:val="-2"/>
            </w:rPr>
            <w:delText>r</w:delText>
          </w:r>
        </w:del>
      </w:ins>
      <w:del w:id="2128" w:author="Alan Grant" w:date="2025-04-01T09:17:00Z">
        <w:r w:rsidRPr="00385B22" w:rsidDel="0009254C">
          <w:rPr>
            <w:spacing w:val="-2"/>
          </w:rPr>
          <w:delText>Racons</w:delText>
        </w:r>
        <w:r w:rsidRPr="00385B22" w:rsidDel="0009254C">
          <w:rPr>
            <w:spacing w:val="8"/>
          </w:rPr>
          <w:delText xml:space="preserve"> </w:delText>
        </w:r>
        <w:r w:rsidRPr="00385B22" w:rsidDel="0009254C">
          <w:rPr>
            <w:spacing w:val="-2"/>
          </w:rPr>
          <w:delText>and</w:delText>
        </w:r>
        <w:r w:rsidRPr="00385B22" w:rsidDel="0009254C">
          <w:rPr>
            <w:spacing w:val="10"/>
          </w:rPr>
          <w:delText xml:space="preserve"> </w:delText>
        </w:r>
        <w:r w:rsidRPr="00385B22" w:rsidDel="0009254C">
          <w:rPr>
            <w:spacing w:val="-2"/>
          </w:rPr>
          <w:delText>a</w:delText>
        </w:r>
        <w:r w:rsidRPr="00385B22" w:rsidDel="0009254C">
          <w:rPr>
            <w:spacing w:val="17"/>
          </w:rPr>
          <w:delText xml:space="preserve"> </w:delText>
        </w:r>
        <w:r w:rsidRPr="00385B22" w:rsidDel="0009254C">
          <w:rPr>
            <w:spacing w:val="-2"/>
          </w:rPr>
          <w:delText>radar</w:delText>
        </w:r>
        <w:r w:rsidRPr="00385B22" w:rsidDel="0009254C">
          <w:rPr>
            <w:spacing w:val="17"/>
          </w:rPr>
          <w:delText xml:space="preserve"> </w:delText>
        </w:r>
        <w:r w:rsidRPr="00385B22" w:rsidDel="0009254C">
          <w:rPr>
            <w:spacing w:val="-2"/>
          </w:rPr>
          <w:delText>height</w:delText>
        </w:r>
        <w:r w:rsidRPr="00385B22" w:rsidDel="0009254C">
          <w:rPr>
            <w:spacing w:val="11"/>
          </w:rPr>
          <w:delText xml:space="preserve"> </w:delText>
        </w:r>
        <w:r w:rsidRPr="00385B22" w:rsidDel="0009254C">
          <w:rPr>
            <w:spacing w:val="-2"/>
          </w:rPr>
          <w:delText>of</w:delText>
        </w:r>
        <w:r w:rsidRPr="00385B22" w:rsidDel="0009254C">
          <w:rPr>
            <w:spacing w:val="8"/>
          </w:rPr>
          <w:delText xml:space="preserve"> </w:delText>
        </w:r>
        <w:r w:rsidRPr="00385B22" w:rsidDel="0009254C">
          <w:rPr>
            <w:spacing w:val="-2"/>
          </w:rPr>
          <w:delText>20</w:delText>
        </w:r>
        <w:r w:rsidRPr="00385B22" w:rsidDel="0009254C">
          <w:rPr>
            <w:spacing w:val="16"/>
          </w:rPr>
          <w:delText xml:space="preserve"> </w:delText>
        </w:r>
        <w:r w:rsidRPr="00385B22" w:rsidDel="0009254C">
          <w:rPr>
            <w:spacing w:val="-2"/>
          </w:rPr>
          <w:delText>metres.</w:delText>
        </w:r>
      </w:del>
    </w:p>
    <w:p w14:paraId="4DA91645" w14:textId="37DFEC20" w:rsidR="00F27F90" w:rsidRPr="00385B22" w:rsidDel="0009254C" w:rsidRDefault="00DE6361">
      <w:pPr>
        <w:pStyle w:val="BodyText"/>
        <w:spacing w:before="163" w:line="221" w:lineRule="auto"/>
        <w:ind w:left="34" w:right="793" w:hanging="4"/>
        <w:rPr>
          <w:del w:id="2129" w:author="Alan Grant" w:date="2025-04-01T09:17:00Z"/>
        </w:rPr>
      </w:pPr>
      <w:del w:id="2130" w:author="Alan Grant" w:date="2025-04-01T09:17:00Z">
        <w:r w:rsidRPr="00385B22" w:rsidDel="0009254C">
          <w:rPr>
            <w:spacing w:val="-1"/>
          </w:rPr>
          <w:delText>This</w:delText>
        </w:r>
        <w:r w:rsidRPr="00385B22" w:rsidDel="0009254C">
          <w:rPr>
            <w:spacing w:val="31"/>
            <w:w w:val="101"/>
          </w:rPr>
          <w:delText xml:space="preserve"> </w:delText>
        </w:r>
        <w:r w:rsidRPr="00385B22" w:rsidDel="0009254C">
          <w:rPr>
            <w:spacing w:val="-1"/>
          </w:rPr>
          <w:delText>performance</w:delText>
        </w:r>
        <w:r w:rsidRPr="00385B22" w:rsidDel="0009254C">
          <w:rPr>
            <w:spacing w:val="32"/>
          </w:rPr>
          <w:delText xml:space="preserve"> </w:delText>
        </w:r>
        <w:r w:rsidRPr="00385B22" w:rsidDel="0009254C">
          <w:rPr>
            <w:spacing w:val="-1"/>
          </w:rPr>
          <w:delText>level</w:delText>
        </w:r>
        <w:r w:rsidRPr="00385B22" w:rsidDel="0009254C">
          <w:rPr>
            <w:spacing w:val="29"/>
          </w:rPr>
          <w:delText xml:space="preserve"> </w:delText>
        </w:r>
        <w:r w:rsidRPr="00385B22" w:rsidDel="0009254C">
          <w:rPr>
            <w:spacing w:val="-1"/>
          </w:rPr>
          <w:delText>ignores</w:delText>
        </w:r>
        <w:r w:rsidRPr="00385B22" w:rsidDel="0009254C">
          <w:rPr>
            <w:spacing w:val="16"/>
            <w:w w:val="101"/>
          </w:rPr>
          <w:delText xml:space="preserve"> </w:delText>
        </w:r>
        <w:r w:rsidRPr="00385B22" w:rsidDel="0009254C">
          <w:rPr>
            <w:spacing w:val="-1"/>
          </w:rPr>
          <w:delText>the</w:delText>
        </w:r>
        <w:r w:rsidRPr="00385B22" w:rsidDel="0009254C">
          <w:rPr>
            <w:spacing w:val="25"/>
            <w:w w:val="101"/>
          </w:rPr>
          <w:delText xml:space="preserve"> </w:delText>
        </w:r>
        <w:r w:rsidRPr="00385B22" w:rsidDel="0009254C">
          <w:rPr>
            <w:spacing w:val="-1"/>
          </w:rPr>
          <w:delText>effect</w:delText>
        </w:r>
        <w:r w:rsidRPr="00385B22" w:rsidDel="0009254C">
          <w:rPr>
            <w:spacing w:val="22"/>
            <w:w w:val="101"/>
          </w:rPr>
          <w:delText xml:space="preserve"> </w:delText>
        </w:r>
        <w:r w:rsidRPr="00385B22" w:rsidDel="0009254C">
          <w:rPr>
            <w:spacing w:val="-1"/>
          </w:rPr>
          <w:delText>of</w:delText>
        </w:r>
        <w:r w:rsidRPr="00385B22" w:rsidDel="0009254C">
          <w:rPr>
            <w:spacing w:val="16"/>
            <w:w w:val="101"/>
          </w:rPr>
          <w:delText xml:space="preserve"> </w:delText>
        </w:r>
        <w:r w:rsidRPr="00385B22" w:rsidDel="0009254C">
          <w:rPr>
            <w:spacing w:val="-1"/>
          </w:rPr>
          <w:delText>fa</w:delText>
        </w:r>
        <w:r w:rsidRPr="00385B22" w:rsidDel="0009254C">
          <w:rPr>
            <w:spacing w:val="-2"/>
          </w:rPr>
          <w:delText>ding</w:delText>
        </w:r>
        <w:r w:rsidRPr="00385B22" w:rsidDel="0009254C">
          <w:rPr>
            <w:spacing w:val="24"/>
            <w:w w:val="101"/>
          </w:rPr>
          <w:delText xml:space="preserve"> </w:delText>
        </w:r>
        <w:r w:rsidRPr="00385B22" w:rsidDel="0009254C">
          <w:rPr>
            <w:spacing w:val="-2"/>
          </w:rPr>
          <w:delText>due</w:delText>
        </w:r>
        <w:r w:rsidRPr="00385B22" w:rsidDel="0009254C">
          <w:rPr>
            <w:spacing w:val="19"/>
          </w:rPr>
          <w:delText xml:space="preserve"> </w:delText>
        </w:r>
        <w:r w:rsidRPr="00385B22" w:rsidDel="0009254C">
          <w:rPr>
            <w:spacing w:val="-2"/>
          </w:rPr>
          <w:delText>to</w:delText>
        </w:r>
        <w:r w:rsidRPr="00385B22" w:rsidDel="0009254C">
          <w:rPr>
            <w:spacing w:val="30"/>
            <w:w w:val="101"/>
          </w:rPr>
          <w:delText xml:space="preserve"> </w:delText>
        </w:r>
        <w:r w:rsidRPr="00385B22" w:rsidDel="0009254C">
          <w:rPr>
            <w:spacing w:val="-2"/>
          </w:rPr>
          <w:delText>multi-path</w:delText>
        </w:r>
        <w:r w:rsidRPr="00385B22" w:rsidDel="0009254C">
          <w:rPr>
            <w:spacing w:val="28"/>
            <w:w w:val="101"/>
          </w:rPr>
          <w:delText xml:space="preserve"> </w:delText>
        </w:r>
        <w:r w:rsidRPr="00385B22" w:rsidDel="0009254C">
          <w:rPr>
            <w:spacing w:val="-2"/>
          </w:rPr>
          <w:delText>interference,</w:delText>
        </w:r>
        <w:r w:rsidRPr="00385B22" w:rsidDel="0009254C">
          <w:rPr>
            <w:spacing w:val="18"/>
            <w:w w:val="101"/>
          </w:rPr>
          <w:delText xml:space="preserve"> </w:delText>
        </w:r>
        <w:r w:rsidRPr="00385B22" w:rsidDel="0009254C">
          <w:rPr>
            <w:spacing w:val="-2"/>
          </w:rPr>
          <w:delText>the</w:delText>
        </w:r>
        <w:r w:rsidRPr="00385B22" w:rsidDel="0009254C">
          <w:rPr>
            <w:spacing w:val="27"/>
            <w:w w:val="101"/>
          </w:rPr>
          <w:delText xml:space="preserve"> </w:delText>
        </w:r>
        <w:r w:rsidRPr="00385B22" w:rsidDel="0009254C">
          <w:rPr>
            <w:spacing w:val="-2"/>
          </w:rPr>
          <w:delText>impact</w:delText>
        </w:r>
        <w:r w:rsidRPr="00385B22" w:rsidDel="0009254C">
          <w:rPr>
            <w:spacing w:val="22"/>
            <w:w w:val="101"/>
          </w:rPr>
          <w:delText xml:space="preserve"> </w:delText>
        </w:r>
        <w:r w:rsidRPr="00385B22" w:rsidDel="0009254C">
          <w:rPr>
            <w:spacing w:val="-2"/>
          </w:rPr>
          <w:delText>of</w:delText>
        </w:r>
        <w:r w:rsidRPr="00385B22" w:rsidDel="0009254C">
          <w:rPr>
            <w:spacing w:val="18"/>
            <w:w w:val="101"/>
          </w:rPr>
          <w:delText xml:space="preserve"> </w:delText>
        </w:r>
        <w:r w:rsidRPr="00385B22" w:rsidDel="0009254C">
          <w:rPr>
            <w:spacing w:val="-2"/>
          </w:rPr>
          <w:delText>which</w:delText>
        </w:r>
        <w:r w:rsidRPr="00385B22" w:rsidDel="0009254C">
          <w:rPr>
            <w:spacing w:val="17"/>
            <w:w w:val="101"/>
          </w:rPr>
          <w:delText xml:space="preserve"> </w:delText>
        </w:r>
        <w:r w:rsidRPr="00385B22" w:rsidDel="0009254C">
          <w:rPr>
            <w:spacing w:val="-2"/>
          </w:rPr>
          <w:delText>will</w:delText>
        </w:r>
        <w:r w:rsidRPr="00385B22" w:rsidDel="0009254C">
          <w:rPr>
            <w:spacing w:val="18"/>
            <w:w w:val="101"/>
          </w:rPr>
          <w:delText xml:space="preserve"> </w:delText>
        </w:r>
        <w:r w:rsidRPr="00385B22" w:rsidDel="0009254C">
          <w:rPr>
            <w:spacing w:val="-2"/>
          </w:rPr>
          <w:delText>vary</w:delText>
        </w:r>
        <w:r w:rsidRPr="00385B22" w:rsidDel="0009254C">
          <w:delText xml:space="preserve"> </w:delText>
        </w:r>
        <w:r w:rsidRPr="00385B22" w:rsidDel="0009254C">
          <w:rPr>
            <w:spacing w:val="-1"/>
          </w:rPr>
          <w:delText>with the</w:delText>
        </w:r>
        <w:r w:rsidRPr="00385B22" w:rsidDel="0009254C">
          <w:rPr>
            <w:spacing w:val="15"/>
          </w:rPr>
          <w:delText xml:space="preserve"> </w:delText>
        </w:r>
        <w:r w:rsidRPr="00385B22" w:rsidDel="0009254C">
          <w:rPr>
            <w:spacing w:val="-1"/>
          </w:rPr>
          <w:delText>heights of antennas above sea</w:delText>
        </w:r>
        <w:r w:rsidRPr="00385B22" w:rsidDel="0009254C">
          <w:rPr>
            <w:spacing w:val="17"/>
          </w:rPr>
          <w:delText xml:space="preserve"> </w:delText>
        </w:r>
        <w:r w:rsidRPr="00385B22" w:rsidDel="0009254C">
          <w:rPr>
            <w:spacing w:val="-1"/>
          </w:rPr>
          <w:delText>level</w:delText>
        </w:r>
        <w:r w:rsidRPr="00385B22" w:rsidDel="0009254C">
          <w:rPr>
            <w:spacing w:val="10"/>
          </w:rPr>
          <w:delText xml:space="preserve"> </w:delText>
        </w:r>
        <w:r w:rsidRPr="00385B22" w:rsidDel="0009254C">
          <w:rPr>
            <w:spacing w:val="-1"/>
          </w:rPr>
          <w:delText>and</w:delText>
        </w:r>
        <w:r w:rsidRPr="00385B22" w:rsidDel="0009254C">
          <w:rPr>
            <w:spacing w:val="6"/>
          </w:rPr>
          <w:delText xml:space="preserve"> </w:delText>
        </w:r>
        <w:r w:rsidRPr="00385B22" w:rsidDel="0009254C">
          <w:rPr>
            <w:spacing w:val="-1"/>
          </w:rPr>
          <w:delText>wit</w:delText>
        </w:r>
        <w:r w:rsidRPr="00385B22" w:rsidDel="0009254C">
          <w:rPr>
            <w:spacing w:val="-2"/>
          </w:rPr>
          <w:delText>h</w:delText>
        </w:r>
        <w:r w:rsidRPr="00385B22" w:rsidDel="0009254C">
          <w:rPr>
            <w:spacing w:val="9"/>
          </w:rPr>
          <w:delText xml:space="preserve"> </w:delText>
        </w:r>
        <w:r w:rsidRPr="00385B22" w:rsidDel="0009254C">
          <w:rPr>
            <w:spacing w:val="-2"/>
          </w:rPr>
          <w:delText>sea</w:delText>
        </w:r>
        <w:r w:rsidRPr="00385B22" w:rsidDel="0009254C">
          <w:rPr>
            <w:spacing w:val="9"/>
          </w:rPr>
          <w:delText xml:space="preserve"> </w:delText>
        </w:r>
        <w:r w:rsidRPr="00385B22" w:rsidDel="0009254C">
          <w:rPr>
            <w:spacing w:val="-2"/>
          </w:rPr>
          <w:delText>state.</w:delText>
        </w:r>
      </w:del>
    </w:p>
    <w:p w14:paraId="6AC83127" w14:textId="76B1F0AB" w:rsidR="00F27F90" w:rsidRPr="00385B22" w:rsidDel="0009254C" w:rsidRDefault="00F27F90">
      <w:pPr>
        <w:spacing w:line="221" w:lineRule="auto"/>
        <w:rPr>
          <w:del w:id="2131" w:author="Alan Grant" w:date="2025-04-01T09:17:00Z"/>
          <w:sz w:val="22"/>
        </w:rPr>
        <w:sectPr w:rsidR="00F27F90" w:rsidRPr="00385B22" w:rsidDel="0009254C">
          <w:footerReference w:type="default" r:id="rId34"/>
          <w:pgSz w:w="11907" w:h="16839"/>
          <w:pgMar w:top="1139" w:right="0" w:bottom="1495" w:left="878" w:header="6" w:footer="850" w:gutter="0"/>
          <w:cols w:space="720"/>
        </w:sectPr>
      </w:pPr>
    </w:p>
    <w:p w14:paraId="1D128813" w14:textId="77777777" w:rsidR="00F27F90" w:rsidRPr="00385B22" w:rsidRDefault="00DE6361">
      <w:pPr>
        <w:pStyle w:val="BodyText"/>
        <w:spacing w:before="39" w:line="180" w:lineRule="auto"/>
        <w:ind w:left="43"/>
        <w:rPr>
          <w:sz w:val="28"/>
          <w:szCs w:val="28"/>
        </w:rPr>
        <w:pPrChange w:id="2132" w:author="Paul Mueller" w:date="2025-04-08T16:07:00Z">
          <w:pPr>
            <w:pStyle w:val="BodyText"/>
            <w:spacing w:before="39" w:line="179" w:lineRule="auto"/>
            <w:ind w:left="40"/>
          </w:pPr>
        </w:pPrChange>
      </w:pPr>
      <w:r w:rsidRPr="00385B22">
        <w:rPr>
          <w:b/>
          <w:bCs/>
          <w:color w:val="00558C"/>
          <w:spacing w:val="-2"/>
          <w:sz w:val="28"/>
          <w:szCs w:val="28"/>
        </w:rPr>
        <w:t>3.        RELATED</w:t>
      </w:r>
      <w:r w:rsidRPr="00385B22">
        <w:rPr>
          <w:b/>
          <w:bCs/>
          <w:color w:val="00558C"/>
          <w:spacing w:val="33"/>
          <w:w w:val="101"/>
          <w:sz w:val="28"/>
          <w:szCs w:val="28"/>
        </w:rPr>
        <w:t xml:space="preserve"> </w:t>
      </w:r>
      <w:r w:rsidRPr="00385B22">
        <w:rPr>
          <w:b/>
          <w:bCs/>
          <w:color w:val="00558C"/>
          <w:spacing w:val="-2"/>
          <w:sz w:val="28"/>
          <w:szCs w:val="28"/>
        </w:rPr>
        <w:t>DOCUMENTATION</w:t>
      </w:r>
    </w:p>
    <w:p w14:paraId="6AFB11BF" w14:textId="77777777" w:rsidR="00F27F90" w:rsidRPr="00385B22" w:rsidDel="004A2932" w:rsidRDefault="00DE6361">
      <w:pPr>
        <w:spacing w:line="357" w:lineRule="auto"/>
        <w:rPr>
          <w:del w:id="2133" w:author="Paul Mueller" w:date="2025-10-16T10:47:00Z" w16du:dateUtc="2025-10-16T15:47:00Z"/>
        </w:rPr>
      </w:pPr>
      <w:r w:rsidRPr="00385B22">
        <w:rPr>
          <w:noProof/>
        </w:rPr>
        <w:drawing>
          <wp:anchor distT="0" distB="0" distL="0" distR="0" simplePos="0" relativeHeight="251676672" behindDoc="0" locked="0" layoutInCell="1" allowOverlap="1" wp14:anchorId="53E9BF0C" wp14:editId="49530F31">
            <wp:simplePos x="0" y="0"/>
            <wp:positionH relativeFrom="column">
              <wp:posOffset>0</wp:posOffset>
            </wp:positionH>
            <wp:positionV relativeFrom="paragraph">
              <wp:posOffset>144145</wp:posOffset>
            </wp:positionV>
            <wp:extent cx="937260" cy="12065"/>
            <wp:effectExtent l="0" t="0" r="0" b="0"/>
            <wp:wrapNone/>
            <wp:docPr id="60" name="IM 60"/>
            <wp:cNvGraphicFramePr/>
            <a:graphic xmlns:a="http://schemas.openxmlformats.org/drawingml/2006/main">
              <a:graphicData uri="http://schemas.openxmlformats.org/drawingml/2006/picture">
                <pic:pic xmlns:pic="http://schemas.openxmlformats.org/drawingml/2006/picture">
                  <pic:nvPicPr>
                    <pic:cNvPr id="60" name="IM 60"/>
                    <pic:cNvPicPr/>
                  </pic:nvPicPr>
                  <pic:blipFill>
                    <a:blip r:embed="rId29"/>
                    <a:stretch>
                      <a:fillRect/>
                    </a:stretch>
                  </pic:blipFill>
                  <pic:spPr>
                    <a:xfrm>
                      <a:off x="0" y="0"/>
                      <a:ext cx="937260" cy="12192"/>
                    </a:xfrm>
                    <a:prstGeom prst="rect">
                      <a:avLst/>
                    </a:prstGeom>
                  </pic:spPr>
                </pic:pic>
              </a:graphicData>
            </a:graphic>
          </wp:anchor>
        </w:drawing>
      </w:r>
    </w:p>
    <w:p w14:paraId="6747746D" w14:textId="0935D8C9" w:rsidR="00220A7A" w:rsidRDefault="00220A7A" w:rsidP="004A2932">
      <w:pPr>
        <w:spacing w:line="357" w:lineRule="auto"/>
        <w:rPr>
          <w:ins w:id="2134" w:author="Alan Grant" w:date="2025-04-01T09:22:00Z"/>
        </w:rPr>
        <w:pPrChange w:id="2135" w:author="Paul Mueller" w:date="2025-10-16T10:47:00Z" w16du:dateUtc="2025-10-16T15:47:00Z">
          <w:pPr>
            <w:pStyle w:val="BodyText"/>
            <w:spacing w:before="67" w:after="240" w:line="188" w:lineRule="auto"/>
            <w:ind w:left="47"/>
          </w:pPr>
        </w:pPrChange>
      </w:pPr>
      <w:ins w:id="2136" w:author="Alan Grant" w:date="2025-04-01T09:22:00Z">
        <w:del w:id="2137" w:author="Paul Mueller" w:date="2025-10-16T10:47:00Z" w16du:dateUtc="2025-10-16T15:47:00Z">
          <w:r w:rsidDel="004A2932">
            <w:delText>I</w:delText>
          </w:r>
        </w:del>
        <w:del w:id="2138" w:author="Paul Mueller" w:date="2025-10-16T02:53:00Z" w16du:dateUtc="2025-10-16T07:53:00Z">
          <w:r w:rsidDel="00A44E0C">
            <w:delText>ALA Standard 10</w:delText>
          </w:r>
        </w:del>
      </w:ins>
      <w:ins w:id="2139" w:author="Alan Grant" w:date="2025-04-01T09:23:00Z">
        <w:del w:id="2140" w:author="Paul Mueller" w:date="2025-10-16T02:53:00Z" w16du:dateUtc="2025-10-16T07:53:00Z">
          <w:r w:rsidDel="00A44E0C">
            <w:delText>3</w:delText>
          </w:r>
        </w:del>
      </w:ins>
      <w:ins w:id="2141" w:author="Alan Grant" w:date="2025-04-01T09:22:00Z">
        <w:del w:id="2142" w:author="Paul Mueller" w:date="2025-10-16T02:53:00Z" w16du:dateUtc="2025-10-16T07:53:00Z">
          <w:r w:rsidDel="00A44E0C">
            <w:delText xml:space="preserve">0 </w:delText>
          </w:r>
        </w:del>
      </w:ins>
      <w:ins w:id="2143" w:author="Alan Grant" w:date="2025-04-01T09:23:00Z">
        <w:del w:id="2144" w:author="Paul Mueller" w:date="2025-10-16T02:53:00Z" w16du:dateUtc="2025-10-16T07:53:00Z">
          <w:r w:rsidDel="00A44E0C">
            <w:delText>– Radionavigation Services</w:delText>
          </w:r>
        </w:del>
      </w:ins>
      <w:ins w:id="2145" w:author="Alan Grant" w:date="2025-04-01T09:22:00Z">
        <w:del w:id="2146" w:author="Paul Mueller" w:date="2025-10-16T10:46:00Z" w16du:dateUtc="2025-10-16T15:46:00Z">
          <w:r w:rsidDel="00FC1D47">
            <w:delText xml:space="preserve"> </w:delText>
          </w:r>
        </w:del>
      </w:ins>
    </w:p>
    <w:p w14:paraId="32CD8044" w14:textId="39875873" w:rsidR="00220A7A" w:rsidDel="00A44E0C" w:rsidRDefault="00220A7A">
      <w:pPr>
        <w:pStyle w:val="BodyText"/>
        <w:spacing w:line="240" w:lineRule="auto"/>
        <w:rPr>
          <w:ins w:id="2147" w:author="Alan Grant" w:date="2025-04-01T09:22:00Z"/>
          <w:del w:id="2148" w:author="Paul Mueller" w:date="2025-10-16T02:54:00Z" w16du:dateUtc="2025-10-16T07:54:00Z"/>
          <w:spacing w:val="-2"/>
        </w:rPr>
        <w:pPrChange w:id="2149" w:author="Paul Mueller" w:date="2025-04-09T04:16:00Z">
          <w:pPr>
            <w:pStyle w:val="BodyText"/>
            <w:spacing w:before="67" w:after="240" w:line="188" w:lineRule="auto"/>
            <w:ind w:left="47"/>
          </w:pPr>
        </w:pPrChange>
      </w:pPr>
      <w:moveToRangeStart w:id="2150" w:author="Alan Grant" w:date="2025-04-01T09:23:00Z" w:name="move194391836"/>
      <w:moveTo w:id="2151" w:author="Alan Grant" w:date="2025-04-01T09:23:00Z">
        <w:del w:id="2152" w:author="Paul Mueller" w:date="2025-10-16T02:54:00Z" w16du:dateUtc="2025-10-16T07:54:00Z">
          <w:r w:rsidRPr="00385B22" w:rsidDel="00A44E0C">
            <w:rPr>
              <w:spacing w:val="-2"/>
            </w:rPr>
            <w:delText>IALA</w:delText>
          </w:r>
          <w:r w:rsidRPr="00385B22" w:rsidDel="00A44E0C">
            <w:rPr>
              <w:spacing w:val="18"/>
              <w:w w:val="101"/>
            </w:rPr>
            <w:delText xml:space="preserve"> </w:delText>
          </w:r>
          <w:r w:rsidRPr="00385B22" w:rsidDel="00A44E0C">
            <w:rPr>
              <w:spacing w:val="-2"/>
            </w:rPr>
            <w:delText>Recommendation</w:delText>
          </w:r>
          <w:r w:rsidRPr="00385B22" w:rsidDel="00A44E0C">
            <w:rPr>
              <w:spacing w:val="18"/>
              <w:w w:val="101"/>
            </w:rPr>
            <w:delText xml:space="preserve"> </w:delText>
          </w:r>
          <w:r w:rsidRPr="00385B22" w:rsidDel="00A44E0C">
            <w:rPr>
              <w:spacing w:val="-2"/>
            </w:rPr>
            <w:delText>R0101</w:delText>
          </w:r>
          <w:r w:rsidRPr="00385B22" w:rsidDel="00A44E0C">
            <w:rPr>
              <w:spacing w:val="13"/>
              <w:w w:val="101"/>
            </w:rPr>
            <w:delText xml:space="preserve"> </w:delText>
          </w:r>
          <w:r w:rsidRPr="00385B22" w:rsidDel="00A44E0C">
            <w:rPr>
              <w:spacing w:val="-2"/>
            </w:rPr>
            <w:delText>(R-101)</w:delText>
          </w:r>
          <w:r w:rsidRPr="00385B22" w:rsidDel="00A44E0C">
            <w:rPr>
              <w:spacing w:val="19"/>
              <w:w w:val="101"/>
            </w:rPr>
            <w:delText xml:space="preserve"> </w:delText>
          </w:r>
          <w:r w:rsidRPr="00385B22" w:rsidDel="00A44E0C">
            <w:rPr>
              <w:spacing w:val="-2"/>
            </w:rPr>
            <w:delText>Maritime</w:delText>
          </w:r>
          <w:r w:rsidRPr="00385B22" w:rsidDel="00A44E0C">
            <w:rPr>
              <w:spacing w:val="19"/>
              <w:w w:val="101"/>
            </w:rPr>
            <w:delText xml:space="preserve"> </w:delText>
          </w:r>
          <w:r w:rsidRPr="00385B22" w:rsidDel="00A44E0C">
            <w:rPr>
              <w:spacing w:val="-2"/>
            </w:rPr>
            <w:delText>R</w:delText>
          </w:r>
          <w:r w:rsidRPr="00385B22" w:rsidDel="00A44E0C">
            <w:rPr>
              <w:spacing w:val="-3"/>
            </w:rPr>
            <w:delText>adar</w:delText>
          </w:r>
          <w:r w:rsidRPr="00385B22" w:rsidDel="00A44E0C">
            <w:rPr>
              <w:spacing w:val="16"/>
              <w:w w:val="101"/>
            </w:rPr>
            <w:delText xml:space="preserve"> </w:delText>
          </w:r>
          <w:r w:rsidRPr="00385B22" w:rsidDel="00A44E0C">
            <w:rPr>
              <w:spacing w:val="-3"/>
            </w:rPr>
            <w:delText>Beacons</w:delText>
          </w:r>
          <w:r w:rsidRPr="00385B22" w:rsidDel="00A44E0C">
            <w:rPr>
              <w:spacing w:val="15"/>
            </w:rPr>
            <w:delText xml:space="preserve"> </w:delText>
          </w:r>
          <w:r w:rsidRPr="00385B22" w:rsidDel="00A44E0C">
            <w:rPr>
              <w:spacing w:val="-3"/>
            </w:rPr>
            <w:delText>(Racons).</w:delText>
          </w:r>
        </w:del>
      </w:moveTo>
      <w:moveToRangeEnd w:id="2150"/>
    </w:p>
    <w:p w14:paraId="12251125" w14:textId="286DF07C" w:rsidR="005A54B4" w:rsidDel="00E766E7" w:rsidRDefault="005A54B4">
      <w:pPr>
        <w:pStyle w:val="BodyText"/>
        <w:spacing w:line="240" w:lineRule="auto"/>
        <w:ind w:right="2240"/>
        <w:rPr>
          <w:ins w:id="2153" w:author="Alan Grant" w:date="2025-04-01T09:25:00Z"/>
          <w:del w:id="2154" w:author="Trevor Harris" w:date="2025-04-01T10:14:00Z"/>
          <w:spacing w:val="-2"/>
        </w:rPr>
        <w:pPrChange w:id="2155" w:author="Paul Mueller" w:date="2025-04-09T04:16:00Z">
          <w:pPr>
            <w:pStyle w:val="BodyText"/>
            <w:spacing w:line="330" w:lineRule="auto"/>
            <w:ind w:left="47" w:right="4512"/>
          </w:pPr>
        </w:pPrChange>
      </w:pPr>
      <w:commentRangeStart w:id="2156"/>
      <w:ins w:id="2157" w:author="Alan Grant" w:date="2025-04-01T09:24:00Z">
        <w:del w:id="2158" w:author="Trevor Harris" w:date="2025-04-01T10:14:00Z">
          <w:r w:rsidRPr="00385B22" w:rsidDel="00E766E7">
            <w:rPr>
              <w:spacing w:val="-1"/>
            </w:rPr>
            <w:delText>IALA</w:delText>
          </w:r>
          <w:r w:rsidRPr="00385B22" w:rsidDel="00E766E7">
            <w:rPr>
              <w:spacing w:val="18"/>
              <w:w w:val="101"/>
            </w:rPr>
            <w:delText xml:space="preserve"> </w:delText>
          </w:r>
          <w:r w:rsidRPr="00385B22" w:rsidDel="00E766E7">
            <w:rPr>
              <w:spacing w:val="-1"/>
            </w:rPr>
            <w:delText>Recommendation</w:delText>
          </w:r>
          <w:r w:rsidRPr="00385B22" w:rsidDel="00E766E7">
            <w:rPr>
              <w:spacing w:val="18"/>
              <w:w w:val="101"/>
            </w:rPr>
            <w:delText xml:space="preserve"> </w:delText>
          </w:r>
          <w:r w:rsidRPr="00385B22" w:rsidDel="00E766E7">
            <w:rPr>
              <w:spacing w:val="-1"/>
            </w:rPr>
            <w:delText>R0113</w:delText>
          </w:r>
          <w:r w:rsidRPr="00385B22" w:rsidDel="00E766E7">
            <w:rPr>
              <w:spacing w:val="13"/>
              <w:w w:val="101"/>
            </w:rPr>
            <w:delText xml:space="preserve"> </w:delText>
          </w:r>
          <w:r w:rsidRPr="00385B22" w:rsidDel="00E766E7">
            <w:rPr>
              <w:spacing w:val="-2"/>
            </w:rPr>
            <w:delText>for the</w:delText>
          </w:r>
          <w:r w:rsidRPr="00385B22" w:rsidDel="00E766E7">
            <w:rPr>
              <w:spacing w:val="15"/>
            </w:rPr>
            <w:delText xml:space="preserve"> </w:delText>
          </w:r>
          <w:r w:rsidRPr="00385B22" w:rsidDel="00E766E7">
            <w:rPr>
              <w:spacing w:val="-2"/>
            </w:rPr>
            <w:delText>marking of fixed</w:delText>
          </w:r>
          <w:r w:rsidRPr="00385B22" w:rsidDel="00E766E7">
            <w:rPr>
              <w:spacing w:val="16"/>
              <w:w w:val="101"/>
            </w:rPr>
            <w:delText xml:space="preserve"> </w:delText>
          </w:r>
          <w:r w:rsidRPr="00385B22" w:rsidDel="00E766E7">
            <w:rPr>
              <w:spacing w:val="-2"/>
            </w:rPr>
            <w:delText>bridges.</w:delText>
          </w:r>
        </w:del>
      </w:ins>
      <w:commentRangeEnd w:id="2156"/>
      <w:del w:id="2159" w:author="Trevor Harris" w:date="2025-04-01T10:14:00Z">
        <w:r w:rsidR="00E766E7" w:rsidDel="00E766E7">
          <w:rPr>
            <w:rStyle w:val="CommentReference"/>
            <w:rFonts w:ascii="Arial" w:eastAsia="Arial" w:hAnsi="Arial" w:cs="Arial"/>
          </w:rPr>
          <w:commentReference w:id="2156"/>
        </w:r>
      </w:del>
    </w:p>
    <w:p w14:paraId="6E17AEAC" w14:textId="61DF729A" w:rsidR="005A54B4" w:rsidRPr="00385B22" w:rsidRDefault="005A54B4">
      <w:pPr>
        <w:pStyle w:val="BodyText"/>
        <w:spacing w:line="240" w:lineRule="auto"/>
        <w:ind w:right="114"/>
        <w:rPr>
          <w:ins w:id="2160" w:author="Alan Grant" w:date="2025-04-01T09:24:00Z"/>
          <w:spacing w:val="-2"/>
        </w:rPr>
        <w:pPrChange w:id="2161" w:author="Paul Mueller" w:date="2025-04-09T04:16:00Z">
          <w:pPr>
            <w:pStyle w:val="BodyText"/>
            <w:spacing w:line="330" w:lineRule="auto"/>
            <w:ind w:left="47" w:right="4512"/>
          </w:pPr>
        </w:pPrChange>
      </w:pPr>
      <w:ins w:id="2162" w:author="Alan Grant" w:date="2025-04-01T09:25:00Z">
        <w:del w:id="2163" w:author="Paul Mueller" w:date="2025-10-16T02:54:00Z" w16du:dateUtc="2025-10-16T07:54:00Z">
          <w:r w:rsidDel="00A44E0C">
            <w:rPr>
              <w:spacing w:val="-2"/>
            </w:rPr>
            <w:delText xml:space="preserve">IALA Recommendation R0130 </w:delText>
          </w:r>
        </w:del>
      </w:ins>
      <w:ins w:id="2164" w:author="Alan Grant" w:date="2025-04-01T09:26:00Z">
        <w:del w:id="2165" w:author="Paul Mueller" w:date="2025-10-16T02:54:00Z" w16du:dateUtc="2025-10-16T07:54:00Z">
          <w:r w:rsidRPr="005A54B4" w:rsidDel="00A44E0C">
            <w:rPr>
              <w:spacing w:val="-2"/>
            </w:rPr>
            <w:delText xml:space="preserve">Categorisation </w:delText>
          </w:r>
          <w:r w:rsidDel="00A44E0C">
            <w:rPr>
              <w:spacing w:val="-2"/>
            </w:rPr>
            <w:delText>a</w:delText>
          </w:r>
          <w:r w:rsidRPr="005A54B4" w:rsidDel="00A44E0C">
            <w:rPr>
              <w:spacing w:val="-2"/>
            </w:rPr>
            <w:delText>nd Availability</w:delText>
          </w:r>
          <w:r w:rsidDel="00A44E0C">
            <w:rPr>
              <w:spacing w:val="-2"/>
            </w:rPr>
            <w:delText xml:space="preserve"> </w:delText>
          </w:r>
          <w:r w:rsidRPr="005A54B4" w:rsidDel="00A44E0C">
            <w:rPr>
              <w:spacing w:val="-2"/>
            </w:rPr>
            <w:delText>Objectives</w:delText>
          </w:r>
          <w:r w:rsidDel="00A44E0C">
            <w:rPr>
              <w:spacing w:val="-2"/>
            </w:rPr>
            <w:delText xml:space="preserve"> f</w:delText>
          </w:r>
          <w:r w:rsidRPr="005A54B4" w:rsidDel="00A44E0C">
            <w:rPr>
              <w:spacing w:val="-2"/>
            </w:rPr>
            <w:delText xml:space="preserve">or Short Range Aids </w:delText>
          </w:r>
        </w:del>
      </w:ins>
      <w:ins w:id="2166" w:author="Alan Grant" w:date="2025-04-01T09:27:00Z">
        <w:del w:id="2167" w:author="Paul Mueller" w:date="2025-10-16T02:54:00Z" w16du:dateUtc="2025-10-16T07:54:00Z">
          <w:r w:rsidRPr="005A54B4" w:rsidDel="00A44E0C">
            <w:rPr>
              <w:spacing w:val="-2"/>
            </w:rPr>
            <w:delText>to</w:delText>
          </w:r>
          <w:r w:rsidDel="00A44E0C">
            <w:rPr>
              <w:spacing w:val="-2"/>
            </w:rPr>
            <w:delText xml:space="preserve"> </w:delText>
          </w:r>
        </w:del>
      </w:ins>
      <w:ins w:id="2168" w:author="Alan Grant" w:date="2025-04-01T09:26:00Z">
        <w:del w:id="2169" w:author="Paul Mueller" w:date="2025-10-16T02:54:00Z" w16du:dateUtc="2025-10-16T07:54:00Z">
          <w:r w:rsidRPr="005A54B4" w:rsidDel="00A44E0C">
            <w:rPr>
              <w:spacing w:val="-2"/>
            </w:rPr>
            <w:delText>Navigation</w:delText>
          </w:r>
        </w:del>
      </w:ins>
    </w:p>
    <w:p w14:paraId="3CE4CC37" w14:textId="7ABB4F75" w:rsidR="00F27F90" w:rsidRPr="00385B22" w:rsidDel="00A44E0C" w:rsidRDefault="00DE6361">
      <w:pPr>
        <w:pStyle w:val="BodyText"/>
        <w:spacing w:line="240" w:lineRule="auto"/>
        <w:rPr>
          <w:del w:id="2170" w:author="Paul Mueller" w:date="2025-10-16T02:53:00Z" w16du:dateUtc="2025-10-16T07:53:00Z"/>
        </w:rPr>
        <w:pPrChange w:id="2171" w:author="Paul Mueller" w:date="2025-04-09T04:16:00Z">
          <w:pPr>
            <w:pStyle w:val="BodyText"/>
            <w:spacing w:before="67" w:line="188" w:lineRule="auto"/>
            <w:ind w:left="47"/>
          </w:pPr>
        </w:pPrChange>
      </w:pPr>
      <w:del w:id="2172" w:author="Paul Mueller" w:date="2025-10-16T02:53:00Z" w16du:dateUtc="2025-10-16T07:53:00Z">
        <w:r w:rsidRPr="00385B22" w:rsidDel="00A44E0C">
          <w:rPr>
            <w:spacing w:val="-2"/>
          </w:rPr>
          <w:delText>IALA Guideline G1010</w:delText>
        </w:r>
        <w:r w:rsidRPr="00385B22" w:rsidDel="00A44E0C">
          <w:rPr>
            <w:spacing w:val="32"/>
            <w:w w:val="101"/>
          </w:rPr>
          <w:delText xml:space="preserve"> </w:delText>
        </w:r>
        <w:r w:rsidRPr="00385B22" w:rsidDel="00A44E0C">
          <w:rPr>
            <w:spacing w:val="-2"/>
          </w:rPr>
          <w:delText>Racon</w:delText>
        </w:r>
        <w:r w:rsidRPr="00385B22" w:rsidDel="00A44E0C">
          <w:rPr>
            <w:spacing w:val="16"/>
            <w:w w:val="101"/>
          </w:rPr>
          <w:delText xml:space="preserve"> </w:delText>
        </w:r>
        <w:r w:rsidRPr="00385B22" w:rsidDel="00A44E0C">
          <w:rPr>
            <w:spacing w:val="-2"/>
          </w:rPr>
          <w:delText>range</w:delText>
        </w:r>
        <w:r w:rsidRPr="00385B22" w:rsidDel="00A44E0C">
          <w:rPr>
            <w:spacing w:val="17"/>
            <w:w w:val="102"/>
          </w:rPr>
          <w:delText xml:space="preserve"> </w:delText>
        </w:r>
        <w:r w:rsidRPr="00385B22" w:rsidDel="00A44E0C">
          <w:rPr>
            <w:spacing w:val="-2"/>
          </w:rPr>
          <w:delText>performance.</w:delText>
        </w:r>
      </w:del>
    </w:p>
    <w:p w14:paraId="307B2F53" w14:textId="17C1AC10" w:rsidR="00F27F90" w:rsidRPr="00385B22" w:rsidDel="005A54B4" w:rsidRDefault="00DE6361">
      <w:pPr>
        <w:pStyle w:val="BodyText"/>
        <w:spacing w:line="240" w:lineRule="auto"/>
        <w:ind w:right="4512"/>
        <w:rPr>
          <w:ins w:id="2173" w:author="Paul Mueller" w:date="2024-10-22T09:24:00Z"/>
          <w:del w:id="2174" w:author="Alan Grant" w:date="2025-04-01T09:24:00Z"/>
          <w:spacing w:val="-2"/>
        </w:rPr>
        <w:pPrChange w:id="2175" w:author="Paul Mueller" w:date="2025-04-09T04:16:00Z">
          <w:pPr>
            <w:pStyle w:val="BodyText"/>
            <w:spacing w:before="175" w:line="330" w:lineRule="auto"/>
            <w:ind w:left="47" w:right="4512"/>
          </w:pPr>
        </w:pPrChange>
      </w:pPr>
      <w:moveFromRangeStart w:id="2176" w:author="Alan Grant" w:date="2025-04-01T09:23:00Z" w:name="move194391836"/>
      <w:moveFrom w:id="2177" w:author="Alan Grant" w:date="2025-04-01T09:23:00Z">
        <w:del w:id="2178" w:author="Alan Grant" w:date="2025-04-01T09:24:00Z">
          <w:r w:rsidRPr="00385B22" w:rsidDel="005A54B4">
            <w:rPr>
              <w:spacing w:val="-2"/>
            </w:rPr>
            <w:delText>IALA</w:delText>
          </w:r>
          <w:r w:rsidRPr="00385B22" w:rsidDel="005A54B4">
            <w:rPr>
              <w:spacing w:val="18"/>
              <w:w w:val="101"/>
            </w:rPr>
            <w:delText xml:space="preserve"> </w:delText>
          </w:r>
          <w:r w:rsidRPr="00385B22" w:rsidDel="005A54B4">
            <w:rPr>
              <w:spacing w:val="-2"/>
            </w:rPr>
            <w:delText>Recommendation</w:delText>
          </w:r>
          <w:r w:rsidRPr="00385B22" w:rsidDel="005A54B4">
            <w:rPr>
              <w:spacing w:val="18"/>
              <w:w w:val="101"/>
            </w:rPr>
            <w:delText xml:space="preserve"> </w:delText>
          </w:r>
          <w:r w:rsidRPr="00385B22" w:rsidDel="005A54B4">
            <w:rPr>
              <w:spacing w:val="-2"/>
            </w:rPr>
            <w:delText>R0101</w:delText>
          </w:r>
          <w:r w:rsidRPr="00385B22" w:rsidDel="005A54B4">
            <w:rPr>
              <w:spacing w:val="13"/>
              <w:w w:val="101"/>
            </w:rPr>
            <w:delText xml:space="preserve"> </w:delText>
          </w:r>
          <w:r w:rsidRPr="00385B22" w:rsidDel="005A54B4">
            <w:rPr>
              <w:spacing w:val="-2"/>
            </w:rPr>
            <w:delText>(R-101)</w:delText>
          </w:r>
          <w:r w:rsidRPr="00385B22" w:rsidDel="005A54B4">
            <w:rPr>
              <w:spacing w:val="19"/>
              <w:w w:val="101"/>
            </w:rPr>
            <w:delText xml:space="preserve"> </w:delText>
          </w:r>
          <w:r w:rsidRPr="00385B22" w:rsidDel="005A54B4">
            <w:rPr>
              <w:spacing w:val="-2"/>
            </w:rPr>
            <w:delText>Maritime</w:delText>
          </w:r>
          <w:r w:rsidRPr="00385B22" w:rsidDel="005A54B4">
            <w:rPr>
              <w:spacing w:val="19"/>
              <w:w w:val="101"/>
            </w:rPr>
            <w:delText xml:space="preserve"> </w:delText>
          </w:r>
          <w:r w:rsidRPr="00385B22" w:rsidDel="005A54B4">
            <w:rPr>
              <w:spacing w:val="-2"/>
            </w:rPr>
            <w:delText>R</w:delText>
          </w:r>
          <w:r w:rsidRPr="00385B22" w:rsidDel="005A54B4">
            <w:rPr>
              <w:spacing w:val="-3"/>
            </w:rPr>
            <w:delText>adar</w:delText>
          </w:r>
          <w:r w:rsidRPr="00385B22" w:rsidDel="005A54B4">
            <w:rPr>
              <w:spacing w:val="16"/>
              <w:w w:val="101"/>
            </w:rPr>
            <w:delText xml:space="preserve"> </w:delText>
          </w:r>
          <w:r w:rsidRPr="00385B22" w:rsidDel="005A54B4">
            <w:rPr>
              <w:spacing w:val="-3"/>
            </w:rPr>
            <w:delText>Beacons</w:delText>
          </w:r>
          <w:r w:rsidRPr="00385B22" w:rsidDel="005A54B4">
            <w:rPr>
              <w:spacing w:val="15"/>
            </w:rPr>
            <w:delText xml:space="preserve"> </w:delText>
          </w:r>
          <w:r w:rsidRPr="00385B22" w:rsidDel="005A54B4">
            <w:rPr>
              <w:spacing w:val="-3"/>
            </w:rPr>
            <w:delText>(Racons).</w:delText>
          </w:r>
          <w:r w:rsidRPr="00385B22" w:rsidDel="005A54B4">
            <w:delText xml:space="preserve"> </w:delText>
          </w:r>
        </w:del>
      </w:moveFrom>
      <w:moveFromRangeEnd w:id="2176"/>
      <w:del w:id="2179" w:author="Alan Grant" w:date="2025-04-01T09:24:00Z">
        <w:r w:rsidRPr="00385B22" w:rsidDel="005A54B4">
          <w:rPr>
            <w:spacing w:val="-1"/>
          </w:rPr>
          <w:delText>IALA</w:delText>
        </w:r>
        <w:r w:rsidRPr="00385B22" w:rsidDel="005A54B4">
          <w:rPr>
            <w:spacing w:val="18"/>
            <w:w w:val="101"/>
          </w:rPr>
          <w:delText xml:space="preserve"> </w:delText>
        </w:r>
        <w:r w:rsidRPr="00385B22" w:rsidDel="005A54B4">
          <w:rPr>
            <w:spacing w:val="-1"/>
          </w:rPr>
          <w:delText>Recommendation</w:delText>
        </w:r>
        <w:r w:rsidRPr="00385B22" w:rsidDel="005A54B4">
          <w:rPr>
            <w:spacing w:val="18"/>
            <w:w w:val="101"/>
          </w:rPr>
          <w:delText xml:space="preserve"> </w:delText>
        </w:r>
        <w:r w:rsidRPr="00385B22" w:rsidDel="005A54B4">
          <w:rPr>
            <w:spacing w:val="-1"/>
          </w:rPr>
          <w:delText>R0113</w:delText>
        </w:r>
        <w:r w:rsidRPr="00385B22" w:rsidDel="005A54B4">
          <w:rPr>
            <w:spacing w:val="13"/>
            <w:w w:val="101"/>
          </w:rPr>
          <w:delText xml:space="preserve"> </w:delText>
        </w:r>
        <w:r w:rsidRPr="00385B22" w:rsidDel="005A54B4">
          <w:rPr>
            <w:spacing w:val="-1"/>
          </w:rPr>
          <w:delText>(</w:delText>
        </w:r>
        <w:r w:rsidRPr="00385B22" w:rsidDel="005A54B4">
          <w:rPr>
            <w:spacing w:val="-2"/>
          </w:rPr>
          <w:delText>O-113) for the</w:delText>
        </w:r>
        <w:r w:rsidRPr="00385B22" w:rsidDel="005A54B4">
          <w:rPr>
            <w:spacing w:val="15"/>
          </w:rPr>
          <w:delText xml:space="preserve"> </w:delText>
        </w:r>
        <w:r w:rsidRPr="00385B22" w:rsidDel="005A54B4">
          <w:rPr>
            <w:spacing w:val="-2"/>
          </w:rPr>
          <w:delText>marking of fixed</w:delText>
        </w:r>
        <w:r w:rsidRPr="00385B22" w:rsidDel="005A54B4">
          <w:rPr>
            <w:spacing w:val="16"/>
            <w:w w:val="101"/>
          </w:rPr>
          <w:delText xml:space="preserve"> </w:delText>
        </w:r>
        <w:r w:rsidRPr="00385B22" w:rsidDel="005A54B4">
          <w:rPr>
            <w:spacing w:val="-2"/>
          </w:rPr>
          <w:delText>bridges.</w:delText>
        </w:r>
      </w:del>
    </w:p>
    <w:p w14:paraId="6FEB3B85" w14:textId="72FBD560" w:rsidR="00B277BC" w:rsidRPr="00B277BC" w:rsidDel="00A44E0C" w:rsidRDefault="00B277BC">
      <w:pPr>
        <w:pStyle w:val="BodyText"/>
        <w:rPr>
          <w:del w:id="2180" w:author="Paul Mueller" w:date="2025-10-16T02:53:00Z" w16du:dateUtc="2025-10-16T07:53:00Z"/>
        </w:rPr>
        <w:pPrChange w:id="2181" w:author="Paul Mueller" w:date="2025-04-07T09:00:00Z">
          <w:pPr>
            <w:pStyle w:val="BodyText"/>
            <w:spacing w:before="175" w:line="330" w:lineRule="auto"/>
            <w:ind w:left="47" w:right="4512"/>
          </w:pPr>
        </w:pPrChange>
      </w:pPr>
    </w:p>
    <w:p w14:paraId="00D358BA" w14:textId="77777777" w:rsidR="00F27F90" w:rsidRPr="00385B22" w:rsidRDefault="00DE6361">
      <w:pPr>
        <w:pStyle w:val="BodyText"/>
        <w:spacing w:line="240" w:lineRule="auto"/>
        <w:pPrChange w:id="2182" w:author="Paul Mueller" w:date="2025-04-09T04:16:00Z">
          <w:pPr>
            <w:pStyle w:val="BodyText"/>
            <w:spacing w:before="49" w:line="179" w:lineRule="auto"/>
            <w:ind w:left="46"/>
          </w:pPr>
        </w:pPrChange>
      </w:pPr>
      <w:r w:rsidRPr="00385B22">
        <w:rPr>
          <w:spacing w:val="-3"/>
        </w:rPr>
        <w:t>IALA</w:t>
      </w:r>
      <w:r w:rsidRPr="00385B22">
        <w:rPr>
          <w:spacing w:val="22"/>
          <w:w w:val="101"/>
        </w:rPr>
        <w:t xml:space="preserve"> </w:t>
      </w:r>
      <w:r w:rsidRPr="00385B22">
        <w:rPr>
          <w:spacing w:val="-3"/>
        </w:rPr>
        <w:t>NAVGUIDE.</w:t>
      </w:r>
    </w:p>
    <w:p w14:paraId="60A42AF8" w14:textId="275AAC00" w:rsidR="00C76B4C" w:rsidRPr="00385B22" w:rsidRDefault="00DE6361">
      <w:pPr>
        <w:pStyle w:val="BodyText"/>
        <w:spacing w:line="240" w:lineRule="auto"/>
        <w:ind w:left="46"/>
        <w:pPrChange w:id="2183" w:author="Alan Grant" w:date="2025-04-01T09:27:00Z">
          <w:pPr>
            <w:pStyle w:val="BodyText"/>
            <w:spacing w:before="177" w:line="189" w:lineRule="auto"/>
            <w:ind w:left="46"/>
          </w:pPr>
        </w:pPrChange>
      </w:pPr>
      <w:del w:id="2184" w:author="Paul Mueller" w:date="2025-10-16T02:54:00Z" w16du:dateUtc="2025-10-16T07:54:00Z">
        <w:r w:rsidRPr="00385B22" w:rsidDel="00A44E0C">
          <w:rPr>
            <w:spacing w:val="-1"/>
          </w:rPr>
          <w:delText>IMO</w:delText>
        </w:r>
        <w:r w:rsidRPr="00385B22" w:rsidDel="00A44E0C">
          <w:rPr>
            <w:spacing w:val="20"/>
          </w:rPr>
          <w:delText xml:space="preserve"> </w:delText>
        </w:r>
        <w:r w:rsidRPr="00385B22" w:rsidDel="00A44E0C">
          <w:rPr>
            <w:spacing w:val="-1"/>
          </w:rPr>
          <w:delText>Resolution</w:delText>
        </w:r>
        <w:r w:rsidRPr="00385B22" w:rsidDel="00A44E0C">
          <w:rPr>
            <w:spacing w:val="16"/>
          </w:rPr>
          <w:delText xml:space="preserve"> </w:delText>
        </w:r>
        <w:r w:rsidRPr="00385B22" w:rsidDel="00A44E0C">
          <w:rPr>
            <w:spacing w:val="-1"/>
          </w:rPr>
          <w:delText>MSC.192(79) –  Radar</w:delText>
        </w:r>
        <w:r w:rsidRPr="00385B22" w:rsidDel="00A44E0C">
          <w:rPr>
            <w:spacing w:val="16"/>
            <w:w w:val="101"/>
          </w:rPr>
          <w:delText xml:space="preserve"> </w:delText>
        </w:r>
        <w:r w:rsidRPr="00385B22" w:rsidDel="00A44E0C">
          <w:rPr>
            <w:spacing w:val="-1"/>
          </w:rPr>
          <w:delText>Perfo</w:delText>
        </w:r>
        <w:r w:rsidRPr="00385B22" w:rsidDel="00A44E0C">
          <w:rPr>
            <w:spacing w:val="-2"/>
          </w:rPr>
          <w:delText>rmance Standards.</w:delText>
        </w:r>
      </w:del>
    </w:p>
    <w:p w14:paraId="51448289" w14:textId="6CB4CCB3" w:rsidR="00F27F90" w:rsidRPr="00385B22" w:rsidDel="005A54B4" w:rsidRDefault="00DE6361">
      <w:pPr>
        <w:pStyle w:val="BodyText"/>
        <w:spacing w:line="240" w:lineRule="auto"/>
        <w:ind w:left="31"/>
        <w:rPr>
          <w:ins w:id="2185" w:author="Paul Mueller" w:date="2024-10-22T09:24:00Z"/>
          <w:del w:id="2186" w:author="Alan Grant" w:date="2025-04-01T09:29:00Z"/>
          <w:spacing w:val="-2"/>
        </w:rPr>
        <w:pPrChange w:id="2187" w:author="Alan Grant" w:date="2025-04-01T09:27:00Z">
          <w:pPr>
            <w:pStyle w:val="BodyText"/>
            <w:spacing w:before="178" w:line="188" w:lineRule="auto"/>
            <w:ind w:left="31"/>
          </w:pPr>
        </w:pPrChange>
      </w:pPr>
      <w:del w:id="2188" w:author="Alan Grant" w:date="2025-04-01T09:29:00Z">
        <w:r w:rsidRPr="00385B22" w:rsidDel="005A54B4">
          <w:rPr>
            <w:spacing w:val="-1"/>
          </w:rPr>
          <w:delText>Admiralty</w:delText>
        </w:r>
        <w:r w:rsidRPr="00385B22" w:rsidDel="005A54B4">
          <w:rPr>
            <w:spacing w:val="18"/>
          </w:rPr>
          <w:delText xml:space="preserve"> </w:delText>
        </w:r>
        <w:r w:rsidRPr="00385B22" w:rsidDel="005A54B4">
          <w:rPr>
            <w:spacing w:val="-1"/>
          </w:rPr>
          <w:delText>List of</w:delText>
        </w:r>
        <w:r w:rsidRPr="00385B22" w:rsidDel="005A54B4">
          <w:rPr>
            <w:spacing w:val="14"/>
          </w:rPr>
          <w:delText xml:space="preserve"> </w:delText>
        </w:r>
        <w:r w:rsidRPr="00385B22" w:rsidDel="005A54B4">
          <w:rPr>
            <w:spacing w:val="-1"/>
          </w:rPr>
          <w:delText xml:space="preserve">Radio Signals Volume </w:delText>
        </w:r>
        <w:r w:rsidRPr="00385B22" w:rsidDel="005A54B4">
          <w:rPr>
            <w:spacing w:val="-2"/>
          </w:rPr>
          <w:delText>2,</w:delText>
        </w:r>
        <w:r w:rsidRPr="00385B22" w:rsidDel="005A54B4">
          <w:rPr>
            <w:spacing w:val="19"/>
          </w:rPr>
          <w:delText xml:space="preserve"> </w:delText>
        </w:r>
        <w:r w:rsidRPr="00385B22" w:rsidDel="005A54B4">
          <w:rPr>
            <w:spacing w:val="-2"/>
          </w:rPr>
          <w:delText>UK</w:delText>
        </w:r>
        <w:r w:rsidRPr="00385B22" w:rsidDel="005A54B4">
          <w:rPr>
            <w:spacing w:val="19"/>
            <w:w w:val="101"/>
          </w:rPr>
          <w:delText xml:space="preserve"> </w:delText>
        </w:r>
        <w:r w:rsidRPr="00385B22" w:rsidDel="005A54B4">
          <w:rPr>
            <w:spacing w:val="-2"/>
          </w:rPr>
          <w:delText>Hydrographic</w:delText>
        </w:r>
        <w:r w:rsidRPr="00385B22" w:rsidDel="005A54B4">
          <w:rPr>
            <w:spacing w:val="11"/>
          </w:rPr>
          <w:delText xml:space="preserve"> </w:delText>
        </w:r>
        <w:r w:rsidRPr="00385B22" w:rsidDel="005A54B4">
          <w:rPr>
            <w:spacing w:val="-2"/>
          </w:rPr>
          <w:delText>Office.</w:delText>
        </w:r>
      </w:del>
    </w:p>
    <w:p w14:paraId="127F75D1" w14:textId="77777777" w:rsidR="003548CF" w:rsidRPr="00385B22" w:rsidRDefault="003548CF">
      <w:pPr>
        <w:pStyle w:val="BodyText"/>
        <w:spacing w:before="178" w:line="188" w:lineRule="auto"/>
        <w:ind w:left="31"/>
      </w:pPr>
    </w:p>
    <w:sectPr w:rsidR="003548CF" w:rsidRPr="00385B22">
      <w:footerReference w:type="default" r:id="rId35"/>
      <w:pgSz w:w="11907" w:h="16839"/>
      <w:pgMar w:top="1139" w:right="0" w:bottom="1495" w:left="878" w:header="6" w:footer="85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6" w:author="Trevor Harris" w:date="2025-04-01T10:53:00Z" w:initials="TH">
    <w:p w14:paraId="0F2A7DD4" w14:textId="77777777" w:rsidR="009113CA" w:rsidRDefault="009113CA" w:rsidP="009113CA">
      <w:pPr>
        <w:pStyle w:val="CommentText"/>
      </w:pPr>
      <w:r>
        <w:rPr>
          <w:rStyle w:val="CommentReference"/>
        </w:rPr>
        <w:annotationRef/>
      </w:r>
      <w:r>
        <w:t>Is this a correct statement. I am struggling to find a reference to racon in IMO documentation. Racon are not mentioned in  IMO Resolution MSC.192(79) mentioned in related documents</w:t>
      </w:r>
    </w:p>
  </w:comment>
  <w:comment w:id="125" w:author="Alan Grant" w:date="2025-04-01T09:20:00Z" w:initials="AG">
    <w:p w14:paraId="015DA5AB" w14:textId="245D06D2" w:rsidR="0009254C" w:rsidRDefault="0009254C" w:rsidP="0009254C">
      <w:pPr>
        <w:pStyle w:val="CommentText"/>
      </w:pPr>
      <w:r>
        <w:rPr>
          <w:rStyle w:val="CommentReference"/>
        </w:rPr>
        <w:annotationRef/>
      </w:r>
      <w:r>
        <w:t>We have a GL on it - is that enough to say supporting or should it be monitoring?</w:t>
      </w:r>
    </w:p>
  </w:comment>
  <w:comment w:id="137" w:author="Alan Grant" w:date="2025-04-01T09:04:00Z" w:initials="AG">
    <w:p w14:paraId="45F18CB8" w14:textId="7F08FED9" w:rsidR="00385B22" w:rsidRPr="00385B22" w:rsidRDefault="00385B22" w:rsidP="00385B22">
      <w:pPr>
        <w:pStyle w:val="CommentText"/>
      </w:pPr>
      <w:r w:rsidRPr="00385B22">
        <w:rPr>
          <w:rStyle w:val="CommentReference"/>
        </w:rPr>
        <w:annotationRef/>
      </w:r>
      <w:r w:rsidRPr="00385B22">
        <w:t xml:space="preserve">I think we could make this stronger to be that IALA members continue to consider racon as a component of their AtoN mix for the foreseeable future. </w:t>
      </w:r>
    </w:p>
  </w:comment>
  <w:comment w:id="343" w:author="Trevor Harris" w:date="2025-04-01T10:09:00Z" w:initials="TH">
    <w:p w14:paraId="51393C28" w14:textId="77777777" w:rsidR="00E766E7" w:rsidRDefault="00E766E7" w:rsidP="00E766E7">
      <w:pPr>
        <w:pStyle w:val="CommentText"/>
      </w:pPr>
      <w:r>
        <w:rPr>
          <w:rStyle w:val="CommentReference"/>
        </w:rPr>
        <w:annotationRef/>
      </w:r>
      <w:r>
        <w:t>I don’t understand this comment. What is it trying to say as it appears to say the same as previous bullet.</w:t>
      </w:r>
    </w:p>
  </w:comment>
  <w:comment w:id="2038" w:author="Alan Grant" w:date="2025-04-01T08:12:00Z" w:initials="AG">
    <w:p w14:paraId="571AEBF8" w14:textId="45966049" w:rsidR="00CF74FA" w:rsidRDefault="00CF74FA" w:rsidP="00CF74FA">
      <w:pPr>
        <w:pStyle w:val="CommentText"/>
      </w:pPr>
      <w:r w:rsidRPr="00385B22">
        <w:rPr>
          <w:rStyle w:val="CommentReference"/>
        </w:rPr>
        <w:annotationRef/>
      </w:r>
      <w:r w:rsidRPr="00385B22">
        <w:t xml:space="preserve">We could make reference here to improving performance more than just range - recognising concerns with false responses or masking. </w:t>
      </w:r>
    </w:p>
  </w:comment>
  <w:comment w:id="2156" w:author="Trevor Harris" w:date="2025-04-01T10:12:00Z" w:initials="TH">
    <w:p w14:paraId="38A827E5" w14:textId="77777777" w:rsidR="00E766E7" w:rsidRDefault="00E766E7" w:rsidP="00E766E7">
      <w:pPr>
        <w:pStyle w:val="CommentText"/>
      </w:pPr>
      <w:r>
        <w:rPr>
          <w:rStyle w:val="CommentReference"/>
        </w:rPr>
        <w:annotationRef/>
      </w:r>
      <w:r>
        <w:t>Document superseded in 2022 and no longer available. Now G1172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F2A7DD4" w15:done="0"/>
  <w15:commentEx w15:paraId="015DA5AB" w15:done="0"/>
  <w15:commentEx w15:paraId="45F18CB8" w15:done="0"/>
  <w15:commentEx w15:paraId="51393C28" w15:done="0"/>
  <w15:commentEx w15:paraId="571AEBF8" w15:done="0"/>
  <w15:commentEx w15:paraId="38A827E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E9A9080" w16cex:dateUtc="2025-04-01T09:53:00Z"/>
  <w16cex:commentExtensible w16cex:durableId="39AB1665" w16cex:dateUtc="2025-04-01T08:20:00Z"/>
  <w16cex:commentExtensible w16cex:durableId="30F7CDE4" w16cex:dateUtc="2025-04-01T08:04:00Z"/>
  <w16cex:commentExtensible w16cex:durableId="0F3AC9CD" w16cex:dateUtc="2025-04-01T09:09:00Z"/>
  <w16cex:commentExtensible w16cex:durableId="700D8A8D" w16cex:dateUtc="2025-04-01T07:12:00Z"/>
  <w16cex:commentExtensible w16cex:durableId="7C5172A9" w16cex:dateUtc="2025-04-01T09: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F2A7DD4" w16cid:durableId="3E9A9080"/>
  <w16cid:commentId w16cid:paraId="015DA5AB" w16cid:durableId="39AB1665"/>
  <w16cid:commentId w16cid:paraId="45F18CB8" w16cid:durableId="30F7CDE4"/>
  <w16cid:commentId w16cid:paraId="51393C28" w16cid:durableId="0F3AC9CD"/>
  <w16cid:commentId w16cid:paraId="571AEBF8" w16cid:durableId="700D8A8D"/>
  <w16cid:commentId w16cid:paraId="38A827E5" w16cid:durableId="7C5172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4F29A" w14:textId="77777777" w:rsidR="008E549F" w:rsidRPr="00385B22" w:rsidRDefault="008E549F">
      <w:r w:rsidRPr="00385B22">
        <w:separator/>
      </w:r>
    </w:p>
  </w:endnote>
  <w:endnote w:type="continuationSeparator" w:id="0">
    <w:p w14:paraId="629F8104" w14:textId="77777777" w:rsidR="008E549F" w:rsidRPr="00385B22" w:rsidRDefault="008E549F">
      <w:r w:rsidRPr="00385B2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52523" w14:textId="6051E78C" w:rsidR="00F27F90" w:rsidRPr="00385B22" w:rsidRDefault="0078019C">
    <w:pPr>
      <w:spacing w:line="20" w:lineRule="exact"/>
      <w:ind w:firstLine="312"/>
    </w:pPr>
    <w:r w:rsidRPr="00385B22">
      <w:rPr>
        <w:noProof/>
      </w:rPr>
      <mc:AlternateContent>
        <mc:Choice Requires="wps">
          <w:drawing>
            <wp:inline distT="0" distB="0" distL="0" distR="0" wp14:anchorId="4849C994" wp14:editId="475699AA">
              <wp:extent cx="7127875" cy="635"/>
              <wp:effectExtent l="9525" t="9525" r="15875" b="9525"/>
              <wp:docPr id="1300627499"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7875" cy="0"/>
                      </a:xfrm>
                      <a:custGeom>
                        <a:avLst/>
                        <a:gdLst>
                          <a:gd name="T0" fmla="*/ 0 w 11225"/>
                          <a:gd name="T1" fmla="*/ 0 h 20"/>
                          <a:gd name="T2" fmla="*/ 11225 w 11225"/>
                          <a:gd name="T3" fmla="*/ 0 h 20"/>
                        </a:gdLst>
                        <a:ahLst/>
                        <a:cxnLst>
                          <a:cxn ang="0">
                            <a:pos x="T0" y="T1"/>
                          </a:cxn>
                          <a:cxn ang="0">
                            <a:pos x="T2" y="T3"/>
                          </a:cxn>
                        </a:cxnLst>
                        <a:rect l="0" t="0" r="r" b="b"/>
                        <a:pathLst>
                          <a:path w="11225" h="20">
                            <a:moveTo>
                              <a:pt x="0" y="0"/>
                            </a:moveTo>
                            <a:lnTo>
                              <a:pt x="11225" y="0"/>
                            </a:lnTo>
                          </a:path>
                        </a:pathLst>
                      </a:custGeom>
                      <a:noFill/>
                      <a:ln w="12700">
                        <a:solidFill>
                          <a:srgbClr val="00558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shape w14:anchorId="1F437A64" id="Freeform 1" o:spid="_x0000_s1026" style="width:561.25pt;height:.05pt;visibility:visible;mso-wrap-style:square;mso-left-percent:-10001;mso-top-percent:-10001;mso-position-horizontal:absolute;mso-position-horizontal-relative:char;mso-position-vertical:absolute;mso-position-vertical-relative:line;mso-left-percent:-10001;mso-top-percent:-10001;v-text-anchor:top" coordsize="112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" path="m,l11225,e" filled="f" strokecolor="#00558c" strokeweight="1pt">
              <v:path o:connecttype="custom" o:connectlocs="0,0;7127875,0" o:connectangles="0,0"/>
              <w10:anchorlock/>
            </v:shape>
          </w:pict>
        </mc:Fallback>
      </mc:AlternateContent>
    </w:r>
  </w:p>
  <w:p w14:paraId="138E79E6" w14:textId="77777777" w:rsidR="00F27F90" w:rsidRPr="00385B22" w:rsidRDefault="00F27F90">
    <w:pPr>
      <w:spacing w:line="270" w:lineRule="auto"/>
    </w:pPr>
  </w:p>
  <w:p w14:paraId="5BE71949" w14:textId="77777777" w:rsidR="00F27F90" w:rsidRPr="00385B22" w:rsidRDefault="00F27F90">
    <w:pPr>
      <w:spacing w:line="270" w:lineRule="auto"/>
    </w:pPr>
  </w:p>
  <w:p w14:paraId="4BC1F038" w14:textId="77777777" w:rsidR="00F27F90" w:rsidRPr="00385B22" w:rsidRDefault="00F27F90">
    <w:pPr>
      <w:spacing w:line="270" w:lineRule="auto"/>
    </w:pPr>
  </w:p>
  <w:p w14:paraId="6A2960FE" w14:textId="77777777" w:rsidR="00F27F90" w:rsidRPr="00385B22" w:rsidRDefault="00DE6361">
    <w:pPr>
      <w:pStyle w:val="BodyText"/>
      <w:spacing w:after="39" w:line="186" w:lineRule="auto"/>
      <w:ind w:left="1210"/>
    </w:pPr>
    <w:r w:rsidRPr="00385B22">
      <w:rPr>
        <w:color w:val="808080"/>
        <w:spacing w:val="-1"/>
      </w:rPr>
      <w:t>10,</w:t>
    </w:r>
    <w:r w:rsidRPr="00385B22">
      <w:rPr>
        <w:color w:val="808080"/>
        <w:spacing w:val="12"/>
        <w:w w:val="101"/>
      </w:rPr>
      <w:t xml:space="preserve"> </w:t>
    </w:r>
    <w:r w:rsidRPr="00385B22">
      <w:rPr>
        <w:color w:val="808080"/>
        <w:spacing w:val="-1"/>
      </w:rPr>
      <w:t>rue des Gaudines – 78100 Saint</w:t>
    </w:r>
    <w:r w:rsidRPr="00385B22">
      <w:rPr>
        <w:color w:val="808080"/>
        <w:spacing w:val="6"/>
      </w:rPr>
      <w:t xml:space="preserve"> </w:t>
    </w:r>
    <w:r w:rsidRPr="00385B22">
      <w:rPr>
        <w:color w:val="808080"/>
        <w:spacing w:val="-1"/>
      </w:rPr>
      <w:t>Germain</w:t>
    </w:r>
    <w:r w:rsidRPr="00385B22">
      <w:rPr>
        <w:color w:val="808080"/>
        <w:spacing w:val="6"/>
      </w:rPr>
      <w:t xml:space="preserve"> </w:t>
    </w:r>
    <w:r w:rsidRPr="00385B22">
      <w:rPr>
        <w:color w:val="808080"/>
        <w:spacing w:val="-1"/>
      </w:rPr>
      <w:t>e</w:t>
    </w:r>
    <w:r w:rsidRPr="00385B22">
      <w:rPr>
        <w:color w:val="808080"/>
        <w:spacing w:val="-2"/>
      </w:rPr>
      <w:t>n</w:t>
    </w:r>
    <w:r w:rsidRPr="00385B22">
      <w:rPr>
        <w:color w:val="808080"/>
        <w:spacing w:val="13"/>
        <w:w w:val="101"/>
      </w:rPr>
      <w:t xml:space="preserve"> </w:t>
    </w:r>
    <w:r w:rsidRPr="00385B22">
      <w:rPr>
        <w:color w:val="808080"/>
        <w:spacing w:val="-2"/>
      </w:rPr>
      <w:t>Laye,</w:t>
    </w:r>
    <w:r w:rsidRPr="00385B22">
      <w:rPr>
        <w:color w:val="808080"/>
        <w:spacing w:val="14"/>
      </w:rPr>
      <w:t xml:space="preserve"> </w:t>
    </w:r>
    <w:r w:rsidRPr="00385B22">
      <w:rPr>
        <w:color w:val="808080"/>
        <w:spacing w:val="-2"/>
      </w:rPr>
      <w:t>France</w:t>
    </w:r>
  </w:p>
  <w:p w14:paraId="507AE982" w14:textId="77777777" w:rsidR="00F27F90" w:rsidRPr="00385B22" w:rsidRDefault="00DE6361">
    <w:pPr>
      <w:pStyle w:val="BodyText"/>
      <w:spacing w:after="91" w:line="189" w:lineRule="auto"/>
      <w:ind w:left="1197"/>
    </w:pPr>
    <w:r w:rsidRPr="00385B22">
      <w:rPr>
        <w:color w:val="808080"/>
        <w:spacing w:val="-1"/>
      </w:rPr>
      <w:t>Tél. +33</w:t>
    </w:r>
    <w:r w:rsidRPr="00385B22">
      <w:rPr>
        <w:color w:val="808080"/>
        <w:spacing w:val="10"/>
        <w:w w:val="101"/>
      </w:rPr>
      <w:t xml:space="preserve"> </w:t>
    </w:r>
    <w:r w:rsidRPr="00385B22">
      <w:rPr>
        <w:color w:val="808080"/>
        <w:spacing w:val="-1"/>
      </w:rPr>
      <w:t>(0)1 34 51 70</w:t>
    </w:r>
    <w:r w:rsidRPr="00385B22">
      <w:rPr>
        <w:color w:val="808080"/>
        <w:spacing w:val="5"/>
      </w:rPr>
      <w:t xml:space="preserve"> </w:t>
    </w:r>
    <w:r w:rsidRPr="00385B22">
      <w:rPr>
        <w:color w:val="808080"/>
        <w:spacing w:val="-1"/>
      </w:rPr>
      <w:t>01 –</w:t>
    </w:r>
    <w:r w:rsidRPr="00385B22">
      <w:rPr>
        <w:color w:val="808080"/>
        <w:spacing w:val="12"/>
        <w:w w:val="101"/>
      </w:rPr>
      <w:t xml:space="preserve"> </w:t>
    </w:r>
    <w:r w:rsidRPr="00385B22">
      <w:rPr>
        <w:color w:val="808080"/>
        <w:spacing w:val="-1"/>
      </w:rPr>
      <w:t>Fax</w:t>
    </w:r>
    <w:r w:rsidRPr="00385B22">
      <w:rPr>
        <w:color w:val="808080"/>
        <w:spacing w:val="5"/>
      </w:rPr>
      <w:t xml:space="preserve"> </w:t>
    </w:r>
    <w:r w:rsidRPr="00385B22">
      <w:rPr>
        <w:color w:val="808080"/>
        <w:spacing w:val="-1"/>
      </w:rPr>
      <w:t>+33</w:t>
    </w:r>
    <w:r w:rsidRPr="00385B22">
      <w:rPr>
        <w:color w:val="808080"/>
        <w:spacing w:val="11"/>
      </w:rPr>
      <w:t xml:space="preserve"> </w:t>
    </w:r>
    <w:r w:rsidRPr="00385B22">
      <w:rPr>
        <w:color w:val="808080"/>
        <w:spacing w:val="-1"/>
      </w:rPr>
      <w:t>(0)1</w:t>
    </w:r>
    <w:r w:rsidRPr="00385B22">
      <w:rPr>
        <w:color w:val="808080"/>
        <w:spacing w:val="7"/>
      </w:rPr>
      <w:t xml:space="preserve"> </w:t>
    </w:r>
    <w:r w:rsidRPr="00385B22">
      <w:rPr>
        <w:color w:val="808080"/>
        <w:spacing w:val="-1"/>
      </w:rPr>
      <w:t>34</w:t>
    </w:r>
    <w:r w:rsidRPr="00385B22">
      <w:rPr>
        <w:color w:val="808080"/>
        <w:spacing w:val="8"/>
      </w:rPr>
      <w:t xml:space="preserve"> </w:t>
    </w:r>
    <w:r w:rsidRPr="00385B22">
      <w:rPr>
        <w:color w:val="808080"/>
        <w:spacing w:val="-1"/>
      </w:rPr>
      <w:t>51</w:t>
    </w:r>
    <w:r w:rsidRPr="00385B22">
      <w:rPr>
        <w:color w:val="808080"/>
        <w:spacing w:val="7"/>
      </w:rPr>
      <w:t xml:space="preserve"> </w:t>
    </w:r>
    <w:r w:rsidRPr="00385B22">
      <w:rPr>
        <w:color w:val="808080"/>
        <w:spacing w:val="-1"/>
      </w:rPr>
      <w:t>82</w:t>
    </w:r>
    <w:r w:rsidRPr="00385B22">
      <w:rPr>
        <w:color w:val="808080"/>
        <w:spacing w:val="5"/>
      </w:rPr>
      <w:t xml:space="preserve"> </w:t>
    </w:r>
    <w:r w:rsidRPr="00385B22">
      <w:rPr>
        <w:color w:val="808080"/>
        <w:spacing w:val="-1"/>
      </w:rPr>
      <w:t>05 –</w:t>
    </w:r>
    <w:r w:rsidRPr="00385B22">
      <w:rPr>
        <w:color w:val="808080"/>
        <w:spacing w:val="6"/>
      </w:rPr>
      <w:t xml:space="preserve"> </w:t>
    </w:r>
    <w:r w:rsidRPr="00385B22">
      <w:rPr>
        <w:color w:val="808080"/>
        <w:spacing w:val="-1"/>
      </w:rPr>
      <w:t>contact@</w:t>
    </w:r>
    <w:r w:rsidRPr="00385B22">
      <w:rPr>
        <w:color w:val="808080"/>
        <w:spacing w:val="-2"/>
      </w:rPr>
      <w:t>iala-aism.org</w:t>
    </w:r>
  </w:p>
  <w:p w14:paraId="165CF606" w14:textId="77777777" w:rsidR="00F27F90" w:rsidRPr="00385B22" w:rsidRDefault="00DE6361">
    <w:pPr>
      <w:pStyle w:val="BodyText"/>
      <w:spacing w:after="106" w:line="186" w:lineRule="auto"/>
      <w:ind w:left="1199"/>
      <w:rPr>
        <w:sz w:val="18"/>
        <w:szCs w:val="18"/>
      </w:rPr>
    </w:pPr>
    <w:r w:rsidRPr="00385B22">
      <w:rPr>
        <w:b/>
        <w:bCs/>
        <w:color w:val="00558C"/>
        <w:spacing w:val="-1"/>
        <w:sz w:val="18"/>
        <w:szCs w:val="18"/>
      </w:rPr>
      <w:t>www.iala-aism.org</w:t>
    </w:r>
  </w:p>
  <w:p w14:paraId="0756F6D6" w14:textId="77777777" w:rsidR="00F27F90" w:rsidRPr="00385B22" w:rsidRDefault="00DE6361">
    <w:pPr>
      <w:spacing w:line="239" w:lineRule="auto"/>
      <w:ind w:left="1196" w:right="5905" w:firstLine="12"/>
      <w:rPr>
        <w:rFonts w:ascii="Arial Narrow" w:eastAsia="Arial Narrow" w:hAnsi="Arial Narrow" w:cs="Arial Narrow"/>
        <w:sz w:val="16"/>
        <w:szCs w:val="16"/>
      </w:rPr>
    </w:pPr>
    <w:r w:rsidRPr="00385B22">
      <w:rPr>
        <w:rFonts w:ascii="Arial Narrow" w:eastAsia="Arial Narrow" w:hAnsi="Arial Narrow" w:cs="Arial Narrow"/>
        <w:color w:val="00558C"/>
        <w:sz w:val="16"/>
        <w:szCs w:val="16"/>
      </w:rPr>
      <w:t>International Association of Marine Aids to Navigation and</w:t>
    </w:r>
    <w:r w:rsidRPr="00385B22">
      <w:rPr>
        <w:rFonts w:ascii="Arial Narrow" w:eastAsia="Arial Narrow" w:hAnsi="Arial Narrow" w:cs="Arial Narrow"/>
        <w:color w:val="00558C"/>
        <w:spacing w:val="10"/>
        <w:sz w:val="16"/>
        <w:szCs w:val="16"/>
      </w:rPr>
      <w:t xml:space="preserve"> </w:t>
    </w:r>
    <w:r w:rsidRPr="00385B22">
      <w:rPr>
        <w:rFonts w:ascii="Arial Narrow" w:eastAsia="Arial Narrow" w:hAnsi="Arial Narrow" w:cs="Arial Narrow"/>
        <w:color w:val="00558C"/>
        <w:spacing w:val="-1"/>
        <w:sz w:val="16"/>
        <w:szCs w:val="16"/>
      </w:rPr>
      <w:t>Lighthouse Authorities</w:t>
    </w:r>
    <w:r w:rsidRPr="00385B22">
      <w:rPr>
        <w:rFonts w:ascii="Arial Narrow" w:eastAsia="Arial Narrow" w:hAnsi="Arial Narrow" w:cs="Arial Narrow"/>
        <w:color w:val="00558C"/>
        <w:sz w:val="16"/>
        <w:szCs w:val="16"/>
      </w:rPr>
      <w:t xml:space="preserve"> Association</w:t>
    </w:r>
    <w:r w:rsidRPr="00385B22">
      <w:rPr>
        <w:rFonts w:ascii="Arial Narrow" w:eastAsia="Arial Narrow" w:hAnsi="Arial Narrow" w:cs="Arial Narrow"/>
        <w:color w:val="00558C"/>
        <w:spacing w:val="13"/>
        <w:w w:val="102"/>
        <w:sz w:val="16"/>
        <w:szCs w:val="16"/>
      </w:rPr>
      <w:t xml:space="preserve"> </w:t>
    </w:r>
    <w:r w:rsidRPr="00385B22">
      <w:rPr>
        <w:rFonts w:ascii="Arial Narrow" w:eastAsia="Arial Narrow" w:hAnsi="Arial Narrow" w:cs="Arial Narrow"/>
        <w:color w:val="00558C"/>
        <w:sz w:val="16"/>
        <w:szCs w:val="16"/>
      </w:rPr>
      <w:t>Internationale de</w:t>
    </w:r>
    <w:r w:rsidRPr="00385B22">
      <w:rPr>
        <w:rFonts w:ascii="Arial Narrow" w:eastAsia="Arial Narrow" w:hAnsi="Arial Narrow" w:cs="Arial Narrow"/>
        <w:color w:val="00558C"/>
        <w:spacing w:val="-1"/>
        <w:sz w:val="16"/>
        <w:szCs w:val="16"/>
      </w:rPr>
      <w:t xml:space="preserve"> Signalisation</w:t>
    </w:r>
    <w:r w:rsidRPr="00385B22">
      <w:rPr>
        <w:rFonts w:ascii="Arial Narrow" w:eastAsia="Arial Narrow" w:hAnsi="Arial Narrow" w:cs="Arial Narrow"/>
        <w:color w:val="00558C"/>
        <w:spacing w:val="10"/>
        <w:w w:val="102"/>
        <w:sz w:val="16"/>
        <w:szCs w:val="16"/>
      </w:rPr>
      <w:t xml:space="preserve"> </w:t>
    </w:r>
    <w:r w:rsidRPr="00385B22">
      <w:rPr>
        <w:rFonts w:ascii="Arial Narrow" w:eastAsia="Arial Narrow" w:hAnsi="Arial Narrow" w:cs="Arial Narrow"/>
        <w:color w:val="00558C"/>
        <w:spacing w:val="-1"/>
        <w:sz w:val="16"/>
        <w:szCs w:val="16"/>
      </w:rPr>
      <w:t>Maritime</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31E96" w14:textId="77777777" w:rsidR="00F27F90" w:rsidRPr="00385B22" w:rsidRDefault="00DE6361">
    <w:pPr>
      <w:pStyle w:val="BodyText"/>
      <w:spacing w:before="283" w:after="72" w:line="191" w:lineRule="auto"/>
      <w:ind w:left="39"/>
      <w:rPr>
        <w:sz w:val="15"/>
        <w:szCs w:val="15"/>
      </w:rPr>
    </w:pPr>
    <w:r w:rsidRPr="00385B22">
      <w:rPr>
        <w:noProof/>
      </w:rPr>
      <w:drawing>
        <wp:anchor distT="0" distB="0" distL="0" distR="0" simplePos="0" relativeHeight="251673600" behindDoc="0" locked="0" layoutInCell="0" allowOverlap="1" wp14:anchorId="69487926" wp14:editId="1C5C933B">
          <wp:simplePos x="0" y="0"/>
          <wp:positionH relativeFrom="page">
            <wp:posOffset>557530</wp:posOffset>
          </wp:positionH>
          <wp:positionV relativeFrom="page">
            <wp:posOffset>9742170</wp:posOffset>
          </wp:positionV>
          <wp:extent cx="6516370" cy="6350"/>
          <wp:effectExtent l="0" t="0" r="0" b="0"/>
          <wp:wrapNone/>
          <wp:docPr id="58" name="IM 58"/>
          <wp:cNvGraphicFramePr/>
          <a:graphic xmlns:a="http://schemas.openxmlformats.org/drawingml/2006/main">
            <a:graphicData uri="http://schemas.openxmlformats.org/drawingml/2006/picture">
              <pic:pic xmlns:pic="http://schemas.openxmlformats.org/drawingml/2006/picture">
                <pic:nvPicPr>
                  <pic:cNvPr id="58" name="IM 58"/>
                  <pic:cNvPicPr/>
                </pic:nvPicPr>
                <pic:blipFill>
                  <a:blip r:embed="rId1"/>
                  <a:stretch>
                    <a:fillRect/>
                  </a:stretch>
                </pic:blipFill>
                <pic:spPr>
                  <a:xfrm>
                    <a:off x="0" y="0"/>
                    <a:ext cx="6516623" cy="6350"/>
                  </a:xfrm>
                  <a:prstGeom prst="rect">
                    <a:avLst/>
                  </a:prstGeom>
                </pic:spPr>
              </pic:pic>
            </a:graphicData>
          </a:graphic>
        </wp:anchor>
      </w:drawing>
    </w:r>
    <w:r w:rsidRPr="00385B22">
      <w:rPr>
        <w:b/>
        <w:bCs/>
        <w:color w:val="00558C"/>
        <w:sz w:val="15"/>
        <w:szCs w:val="15"/>
      </w:rPr>
      <w:t>IALA Recommendation</w:t>
    </w:r>
    <w:r w:rsidRPr="00385B22">
      <w:rPr>
        <w:b/>
        <w:bCs/>
        <w:color w:val="00558C"/>
        <w:spacing w:val="8"/>
        <w:w w:val="102"/>
        <w:sz w:val="15"/>
        <w:szCs w:val="15"/>
      </w:rPr>
      <w:t xml:space="preserve"> </w:t>
    </w:r>
    <w:r w:rsidRPr="00385B22">
      <w:rPr>
        <w:b/>
        <w:bCs/>
        <w:color w:val="00558C"/>
        <w:sz w:val="15"/>
        <w:szCs w:val="15"/>
      </w:rPr>
      <w:t>R0146 (e-NAV-146) Strategy f</w:t>
    </w:r>
    <w:r w:rsidRPr="00385B22">
      <w:rPr>
        <w:b/>
        <w:bCs/>
        <w:color w:val="00558C"/>
        <w:spacing w:val="-1"/>
        <w:sz w:val="15"/>
        <w:szCs w:val="15"/>
      </w:rPr>
      <w:t>or</w:t>
    </w:r>
    <w:r w:rsidRPr="00385B22">
      <w:rPr>
        <w:b/>
        <w:bCs/>
        <w:color w:val="00558C"/>
        <w:spacing w:val="9"/>
        <w:sz w:val="15"/>
        <w:szCs w:val="15"/>
      </w:rPr>
      <w:t xml:space="preserve"> </w:t>
    </w:r>
    <w:r w:rsidRPr="00385B22">
      <w:rPr>
        <w:b/>
        <w:bCs/>
        <w:color w:val="00558C"/>
        <w:spacing w:val="-1"/>
        <w:sz w:val="15"/>
        <w:szCs w:val="15"/>
      </w:rPr>
      <w:t>Maintaining Racon</w:t>
    </w:r>
    <w:r w:rsidRPr="00385B22">
      <w:rPr>
        <w:b/>
        <w:bCs/>
        <w:color w:val="00558C"/>
        <w:spacing w:val="5"/>
        <w:sz w:val="15"/>
        <w:szCs w:val="15"/>
      </w:rPr>
      <w:t xml:space="preserve"> </w:t>
    </w:r>
    <w:r w:rsidRPr="00385B22">
      <w:rPr>
        <w:b/>
        <w:bCs/>
        <w:color w:val="00558C"/>
        <w:spacing w:val="-1"/>
        <w:sz w:val="15"/>
        <w:szCs w:val="15"/>
      </w:rPr>
      <w:t>Service</w:t>
    </w:r>
    <w:r w:rsidRPr="00385B22">
      <w:rPr>
        <w:b/>
        <w:bCs/>
        <w:color w:val="00558C"/>
        <w:spacing w:val="6"/>
        <w:sz w:val="15"/>
        <w:szCs w:val="15"/>
      </w:rPr>
      <w:t xml:space="preserve"> </w:t>
    </w:r>
    <w:r w:rsidRPr="00385B22">
      <w:rPr>
        <w:b/>
        <w:bCs/>
        <w:color w:val="00558C"/>
        <w:spacing w:val="-1"/>
        <w:sz w:val="15"/>
        <w:szCs w:val="15"/>
      </w:rPr>
      <w:t>Capability</w:t>
    </w:r>
  </w:p>
  <w:p w14:paraId="46A95E5F" w14:textId="77777777" w:rsidR="00F27F90" w:rsidRPr="00385B22" w:rsidRDefault="00DE6361">
    <w:pPr>
      <w:pStyle w:val="BodyText"/>
      <w:spacing w:line="174" w:lineRule="auto"/>
      <w:ind w:left="39"/>
      <w:rPr>
        <w:sz w:val="15"/>
        <w:szCs w:val="15"/>
      </w:rPr>
    </w:pPr>
    <w:r w:rsidRPr="00385B22">
      <w:rPr>
        <w:b/>
        <w:bCs/>
        <w:color w:val="00558C"/>
        <w:spacing w:val="-1"/>
        <w:sz w:val="15"/>
        <w:szCs w:val="15"/>
      </w:rPr>
      <w:t>Edition</w:t>
    </w:r>
    <w:r w:rsidRPr="00385B22">
      <w:rPr>
        <w:b/>
        <w:bCs/>
        <w:color w:val="00558C"/>
        <w:spacing w:val="13"/>
        <w:sz w:val="15"/>
        <w:szCs w:val="15"/>
      </w:rPr>
      <w:t xml:space="preserve"> </w:t>
    </w:r>
    <w:r w:rsidRPr="00385B22">
      <w:rPr>
        <w:b/>
        <w:bCs/>
        <w:color w:val="00558C"/>
        <w:spacing w:val="-1"/>
        <w:sz w:val="15"/>
        <w:szCs w:val="15"/>
      </w:rPr>
      <w:t>1.1 urn:mrn:iala:pub:r0146</w:t>
    </w:r>
    <w:r w:rsidRPr="00385B22">
      <w:rPr>
        <w:b/>
        <w:bCs/>
        <w:color w:val="00558C"/>
        <w:spacing w:val="1"/>
        <w:sz w:val="15"/>
        <w:szCs w:val="15"/>
      </w:rPr>
      <w:t xml:space="preserve">                      </w:t>
    </w:r>
    <w:r w:rsidRPr="00385B22">
      <w:rPr>
        <w:b/>
        <w:bCs/>
        <w:color w:val="00558C"/>
        <w:sz w:val="15"/>
        <w:szCs w:val="15"/>
      </w:rPr>
      <w:t xml:space="preserve">                                                                                                                                                                                                               </w:t>
    </w:r>
    <w:r w:rsidRPr="00385B22">
      <w:rPr>
        <w:b/>
        <w:bCs/>
        <w:color w:val="00558C"/>
        <w:spacing w:val="-1"/>
        <w:sz w:val="15"/>
        <w:szCs w:val="15"/>
      </w:rPr>
      <w:t>P</w:t>
    </w:r>
    <w:r w:rsidRPr="00385B22">
      <w:rPr>
        <w:b/>
        <w:bCs/>
        <w:color w:val="00558C"/>
        <w:spacing w:val="13"/>
        <w:sz w:val="15"/>
        <w:szCs w:val="15"/>
      </w:rPr>
      <w:t xml:space="preserve"> </w:t>
    </w:r>
    <w:r w:rsidRPr="00385B22">
      <w:rPr>
        <w:b/>
        <w:bCs/>
        <w:color w:val="00558C"/>
        <w:spacing w:val="-1"/>
        <w:sz w:val="15"/>
        <w:szCs w:val="15"/>
      </w:rPr>
      <w:t>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2E808" w14:textId="77777777" w:rsidR="00F27F90" w:rsidRPr="00385B22" w:rsidRDefault="00DE6361">
    <w:pPr>
      <w:pStyle w:val="BodyText"/>
      <w:spacing w:before="283" w:after="72" w:line="191" w:lineRule="auto"/>
      <w:ind w:left="39"/>
      <w:rPr>
        <w:sz w:val="15"/>
        <w:szCs w:val="15"/>
      </w:rPr>
    </w:pPr>
    <w:r w:rsidRPr="00385B22">
      <w:rPr>
        <w:noProof/>
      </w:rPr>
      <w:drawing>
        <wp:anchor distT="0" distB="0" distL="0" distR="0" simplePos="0" relativeHeight="251661312" behindDoc="0" locked="0" layoutInCell="0" allowOverlap="1" wp14:anchorId="37C478DA" wp14:editId="075D22A9">
          <wp:simplePos x="0" y="0"/>
          <wp:positionH relativeFrom="page">
            <wp:posOffset>557530</wp:posOffset>
          </wp:positionH>
          <wp:positionV relativeFrom="page">
            <wp:posOffset>9742170</wp:posOffset>
          </wp:positionV>
          <wp:extent cx="6516370" cy="635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
                  <a:stretch>
                    <a:fillRect/>
                  </a:stretch>
                </pic:blipFill>
                <pic:spPr>
                  <a:xfrm>
                    <a:off x="0" y="0"/>
                    <a:ext cx="6516623" cy="6350"/>
                  </a:xfrm>
                  <a:prstGeom prst="rect">
                    <a:avLst/>
                  </a:prstGeom>
                </pic:spPr>
              </pic:pic>
            </a:graphicData>
          </a:graphic>
        </wp:anchor>
      </w:drawing>
    </w:r>
    <w:r w:rsidRPr="00385B22">
      <w:rPr>
        <w:b/>
        <w:bCs/>
        <w:color w:val="00558C"/>
        <w:sz w:val="15"/>
        <w:szCs w:val="15"/>
      </w:rPr>
      <w:t>IALA Recommendation</w:t>
    </w:r>
    <w:r w:rsidRPr="00385B22">
      <w:rPr>
        <w:b/>
        <w:bCs/>
        <w:color w:val="00558C"/>
        <w:spacing w:val="8"/>
        <w:w w:val="102"/>
        <w:sz w:val="15"/>
        <w:szCs w:val="15"/>
      </w:rPr>
      <w:t xml:space="preserve"> </w:t>
    </w:r>
    <w:r w:rsidRPr="00385B22">
      <w:rPr>
        <w:b/>
        <w:bCs/>
        <w:color w:val="00558C"/>
        <w:sz w:val="15"/>
        <w:szCs w:val="15"/>
      </w:rPr>
      <w:t>R0146 (e-NAV-146) Strategy f</w:t>
    </w:r>
    <w:r w:rsidRPr="00385B22">
      <w:rPr>
        <w:b/>
        <w:bCs/>
        <w:color w:val="00558C"/>
        <w:spacing w:val="-1"/>
        <w:sz w:val="15"/>
        <w:szCs w:val="15"/>
      </w:rPr>
      <w:t>or</w:t>
    </w:r>
    <w:r w:rsidRPr="00385B22">
      <w:rPr>
        <w:b/>
        <w:bCs/>
        <w:color w:val="00558C"/>
        <w:spacing w:val="9"/>
        <w:sz w:val="15"/>
        <w:szCs w:val="15"/>
      </w:rPr>
      <w:t xml:space="preserve"> </w:t>
    </w:r>
    <w:r w:rsidRPr="00385B22">
      <w:rPr>
        <w:b/>
        <w:bCs/>
        <w:color w:val="00558C"/>
        <w:spacing w:val="-1"/>
        <w:sz w:val="15"/>
        <w:szCs w:val="15"/>
      </w:rPr>
      <w:t>Maintaining Racon</w:t>
    </w:r>
    <w:r w:rsidRPr="00385B22">
      <w:rPr>
        <w:b/>
        <w:bCs/>
        <w:color w:val="00558C"/>
        <w:spacing w:val="5"/>
        <w:sz w:val="15"/>
        <w:szCs w:val="15"/>
      </w:rPr>
      <w:t xml:space="preserve"> </w:t>
    </w:r>
    <w:r w:rsidRPr="00385B22">
      <w:rPr>
        <w:b/>
        <w:bCs/>
        <w:color w:val="00558C"/>
        <w:spacing w:val="-1"/>
        <w:sz w:val="15"/>
        <w:szCs w:val="15"/>
      </w:rPr>
      <w:t>Service</w:t>
    </w:r>
    <w:r w:rsidRPr="00385B22">
      <w:rPr>
        <w:b/>
        <w:bCs/>
        <w:color w:val="00558C"/>
        <w:spacing w:val="6"/>
        <w:sz w:val="15"/>
        <w:szCs w:val="15"/>
      </w:rPr>
      <w:t xml:space="preserve"> </w:t>
    </w:r>
    <w:r w:rsidRPr="00385B22">
      <w:rPr>
        <w:b/>
        <w:bCs/>
        <w:color w:val="00558C"/>
        <w:spacing w:val="-1"/>
        <w:sz w:val="15"/>
        <w:szCs w:val="15"/>
      </w:rPr>
      <w:t>Capability</w:t>
    </w:r>
  </w:p>
  <w:p w14:paraId="521C654E" w14:textId="77777777" w:rsidR="00F27F90" w:rsidRPr="00385B22" w:rsidRDefault="00DE6361">
    <w:pPr>
      <w:pStyle w:val="BodyText"/>
      <w:spacing w:line="174" w:lineRule="auto"/>
      <w:ind w:left="39"/>
      <w:rPr>
        <w:sz w:val="15"/>
        <w:szCs w:val="15"/>
      </w:rPr>
    </w:pPr>
    <w:r w:rsidRPr="00385B22">
      <w:rPr>
        <w:b/>
        <w:bCs/>
        <w:color w:val="00558C"/>
        <w:spacing w:val="-1"/>
        <w:sz w:val="15"/>
        <w:szCs w:val="15"/>
      </w:rPr>
      <w:t>Edition</w:t>
    </w:r>
    <w:r w:rsidRPr="00385B22">
      <w:rPr>
        <w:b/>
        <w:bCs/>
        <w:color w:val="00558C"/>
        <w:spacing w:val="25"/>
        <w:sz w:val="15"/>
        <w:szCs w:val="15"/>
      </w:rPr>
      <w:t xml:space="preserve"> </w:t>
    </w:r>
    <w:r w:rsidRPr="00385B22">
      <w:rPr>
        <w:b/>
        <w:bCs/>
        <w:color w:val="00558C"/>
        <w:spacing w:val="-1"/>
        <w:sz w:val="15"/>
        <w:szCs w:val="15"/>
      </w:rPr>
      <w:t>1.1 urn:mrn:iala:pub:r0146</w:t>
    </w:r>
    <w:r w:rsidRPr="00385B22">
      <w:rPr>
        <w:b/>
        <w:bCs/>
        <w:color w:val="00558C"/>
        <w:spacing w:val="1"/>
        <w:sz w:val="15"/>
        <w:szCs w:val="15"/>
      </w:rPr>
      <w:t xml:space="preserve">                               </w:t>
    </w:r>
    <w:r w:rsidRPr="00385B22">
      <w:rPr>
        <w:b/>
        <w:bCs/>
        <w:color w:val="00558C"/>
        <w:sz w:val="15"/>
        <w:szCs w:val="15"/>
      </w:rPr>
      <w:t xml:space="preserve">                                                                                                                                                                                                        </w:t>
    </w:r>
    <w:r w:rsidRPr="00385B22">
      <w:rPr>
        <w:b/>
        <w:bCs/>
        <w:color w:val="00558C"/>
        <w:spacing w:val="-1"/>
        <w:sz w:val="15"/>
        <w:szCs w:val="15"/>
      </w:rPr>
      <w:t>P 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8442E" w14:textId="77777777" w:rsidR="00F27F90" w:rsidRPr="00385B22" w:rsidRDefault="00DE6361">
    <w:pPr>
      <w:pStyle w:val="BodyText"/>
      <w:spacing w:before="283" w:after="72" w:line="191" w:lineRule="auto"/>
      <w:ind w:left="39"/>
      <w:rPr>
        <w:sz w:val="15"/>
        <w:szCs w:val="15"/>
      </w:rPr>
    </w:pPr>
    <w:r w:rsidRPr="00385B22">
      <w:rPr>
        <w:noProof/>
      </w:rPr>
      <w:drawing>
        <wp:anchor distT="0" distB="0" distL="0" distR="0" simplePos="0" relativeHeight="251662336" behindDoc="0" locked="0" layoutInCell="0" allowOverlap="1" wp14:anchorId="73899D41" wp14:editId="0162A9BF">
          <wp:simplePos x="0" y="0"/>
          <wp:positionH relativeFrom="page">
            <wp:posOffset>557530</wp:posOffset>
          </wp:positionH>
          <wp:positionV relativeFrom="page">
            <wp:posOffset>9742170</wp:posOffset>
          </wp:positionV>
          <wp:extent cx="6516370" cy="6350"/>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
                  <a:stretch>
                    <a:fillRect/>
                  </a:stretch>
                </pic:blipFill>
                <pic:spPr>
                  <a:xfrm>
                    <a:off x="0" y="0"/>
                    <a:ext cx="6516623" cy="6350"/>
                  </a:xfrm>
                  <a:prstGeom prst="rect">
                    <a:avLst/>
                  </a:prstGeom>
                </pic:spPr>
              </pic:pic>
            </a:graphicData>
          </a:graphic>
        </wp:anchor>
      </w:drawing>
    </w:r>
    <w:r w:rsidRPr="00385B22">
      <w:rPr>
        <w:b/>
        <w:bCs/>
        <w:color w:val="00558C"/>
        <w:sz w:val="15"/>
        <w:szCs w:val="15"/>
      </w:rPr>
      <w:t>IALA Recommendation</w:t>
    </w:r>
    <w:r w:rsidRPr="00385B22">
      <w:rPr>
        <w:b/>
        <w:bCs/>
        <w:color w:val="00558C"/>
        <w:spacing w:val="8"/>
        <w:w w:val="101"/>
        <w:sz w:val="15"/>
        <w:szCs w:val="15"/>
      </w:rPr>
      <w:t xml:space="preserve"> </w:t>
    </w:r>
    <w:r w:rsidRPr="00385B22">
      <w:rPr>
        <w:b/>
        <w:bCs/>
        <w:color w:val="00558C"/>
        <w:sz w:val="15"/>
        <w:szCs w:val="15"/>
      </w:rPr>
      <w:t>R0146 (e-NAV-146) Strategy f</w:t>
    </w:r>
    <w:r w:rsidRPr="00385B22">
      <w:rPr>
        <w:b/>
        <w:bCs/>
        <w:color w:val="00558C"/>
        <w:spacing w:val="-1"/>
        <w:sz w:val="15"/>
        <w:szCs w:val="15"/>
      </w:rPr>
      <w:t>or</w:t>
    </w:r>
    <w:r w:rsidRPr="00385B22">
      <w:rPr>
        <w:b/>
        <w:bCs/>
        <w:color w:val="00558C"/>
        <w:spacing w:val="9"/>
        <w:w w:val="101"/>
        <w:sz w:val="15"/>
        <w:szCs w:val="15"/>
      </w:rPr>
      <w:t xml:space="preserve"> </w:t>
    </w:r>
    <w:r w:rsidRPr="00385B22">
      <w:rPr>
        <w:b/>
        <w:bCs/>
        <w:color w:val="00558C"/>
        <w:spacing w:val="-1"/>
        <w:sz w:val="15"/>
        <w:szCs w:val="15"/>
      </w:rPr>
      <w:t>Maintaining Racon</w:t>
    </w:r>
    <w:r w:rsidRPr="00385B22">
      <w:rPr>
        <w:b/>
        <w:bCs/>
        <w:color w:val="00558C"/>
        <w:spacing w:val="4"/>
        <w:sz w:val="15"/>
        <w:szCs w:val="15"/>
      </w:rPr>
      <w:t xml:space="preserve"> </w:t>
    </w:r>
    <w:r w:rsidRPr="00385B22">
      <w:rPr>
        <w:b/>
        <w:bCs/>
        <w:color w:val="00558C"/>
        <w:spacing w:val="-1"/>
        <w:sz w:val="15"/>
        <w:szCs w:val="15"/>
      </w:rPr>
      <w:t>Service</w:t>
    </w:r>
    <w:r w:rsidRPr="00385B22">
      <w:rPr>
        <w:b/>
        <w:bCs/>
        <w:color w:val="00558C"/>
        <w:spacing w:val="7"/>
        <w:sz w:val="15"/>
        <w:szCs w:val="15"/>
      </w:rPr>
      <w:t xml:space="preserve"> </w:t>
    </w:r>
    <w:r w:rsidRPr="00385B22">
      <w:rPr>
        <w:b/>
        <w:bCs/>
        <w:color w:val="00558C"/>
        <w:spacing w:val="-1"/>
        <w:sz w:val="15"/>
        <w:szCs w:val="15"/>
      </w:rPr>
      <w:t>Capability</w:t>
    </w:r>
  </w:p>
  <w:p w14:paraId="48EC7027" w14:textId="77777777" w:rsidR="00F27F90" w:rsidRPr="00385B22" w:rsidRDefault="00DE6361">
    <w:pPr>
      <w:pStyle w:val="BodyText"/>
      <w:spacing w:line="174" w:lineRule="auto"/>
      <w:ind w:left="39"/>
      <w:rPr>
        <w:sz w:val="15"/>
        <w:szCs w:val="15"/>
      </w:rPr>
    </w:pPr>
    <w:r w:rsidRPr="00385B22">
      <w:rPr>
        <w:b/>
        <w:bCs/>
        <w:color w:val="00558C"/>
        <w:spacing w:val="-1"/>
        <w:sz w:val="15"/>
        <w:szCs w:val="15"/>
      </w:rPr>
      <w:t>Edition</w:t>
    </w:r>
    <w:r w:rsidRPr="00385B22">
      <w:rPr>
        <w:b/>
        <w:bCs/>
        <w:color w:val="00558C"/>
        <w:spacing w:val="25"/>
        <w:sz w:val="15"/>
        <w:szCs w:val="15"/>
      </w:rPr>
      <w:t xml:space="preserve"> </w:t>
    </w:r>
    <w:r w:rsidRPr="00385B22">
      <w:rPr>
        <w:b/>
        <w:bCs/>
        <w:color w:val="00558C"/>
        <w:spacing w:val="-1"/>
        <w:sz w:val="15"/>
        <w:szCs w:val="15"/>
      </w:rPr>
      <w:t>1.1 urn:mrn:iala:pub:r0146</w:t>
    </w:r>
    <w:r w:rsidRPr="00385B22">
      <w:rPr>
        <w:b/>
        <w:bCs/>
        <w:color w:val="00558C"/>
        <w:spacing w:val="1"/>
        <w:sz w:val="15"/>
        <w:szCs w:val="15"/>
      </w:rPr>
      <w:t xml:space="preserve">                               </w:t>
    </w:r>
    <w:r w:rsidRPr="00385B22">
      <w:rPr>
        <w:b/>
        <w:bCs/>
        <w:color w:val="00558C"/>
        <w:sz w:val="15"/>
        <w:szCs w:val="15"/>
      </w:rPr>
      <w:t xml:space="preserve">                                                                                                                                                                                                        </w:t>
    </w:r>
    <w:r w:rsidRPr="00385B22">
      <w:rPr>
        <w:b/>
        <w:bCs/>
        <w:color w:val="00558C"/>
        <w:spacing w:val="-1"/>
        <w:sz w:val="15"/>
        <w:szCs w:val="15"/>
      </w:rPr>
      <w:t>P 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5C312" w14:textId="19ED37F3" w:rsidR="00F27F90" w:rsidRPr="00385B22" w:rsidDel="00385B22" w:rsidRDefault="00DE6361">
    <w:pPr>
      <w:pStyle w:val="BodyText"/>
      <w:spacing w:before="283" w:after="72" w:line="191" w:lineRule="auto"/>
      <w:ind w:left="39"/>
      <w:rPr>
        <w:del w:id="186" w:author="Alan Grant" w:date="2025-04-01T09:05:00Z"/>
        <w:sz w:val="15"/>
        <w:szCs w:val="15"/>
      </w:rPr>
    </w:pPr>
    <w:del w:id="187" w:author="Alan Grant" w:date="2025-04-01T09:05:00Z">
      <w:r w:rsidRPr="00385B22" w:rsidDel="00385B22">
        <w:rPr>
          <w:rFonts w:ascii="Calibri" w:eastAsia="Calibri" w:hAnsi="Calibri" w:cs="Calibri"/>
          <w:noProof/>
          <w:sz w:val="16"/>
          <w:szCs w:val="16"/>
        </w:rPr>
        <w:drawing>
          <wp:anchor distT="0" distB="0" distL="0" distR="0" simplePos="0" relativeHeight="251664384" behindDoc="0" locked="0" layoutInCell="0" allowOverlap="1" wp14:anchorId="16963970" wp14:editId="1C2638A9">
            <wp:simplePos x="0" y="0"/>
            <wp:positionH relativeFrom="page">
              <wp:posOffset>557530</wp:posOffset>
            </wp:positionH>
            <wp:positionV relativeFrom="page">
              <wp:posOffset>9742170</wp:posOffset>
            </wp:positionV>
            <wp:extent cx="6516370" cy="6350"/>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
                    <a:stretch>
                      <a:fillRect/>
                    </a:stretch>
                  </pic:blipFill>
                  <pic:spPr>
                    <a:xfrm>
                      <a:off x="0" y="0"/>
                      <a:ext cx="6516623" cy="6350"/>
                    </a:xfrm>
                    <a:prstGeom prst="rect">
                      <a:avLst/>
                    </a:prstGeom>
                  </pic:spPr>
                </pic:pic>
              </a:graphicData>
            </a:graphic>
          </wp:anchor>
        </w:drawing>
      </w:r>
      <w:r w:rsidRPr="00385B22" w:rsidDel="00385B22">
        <w:rPr>
          <w:b/>
          <w:bCs/>
          <w:color w:val="00558C"/>
          <w:sz w:val="15"/>
          <w:szCs w:val="15"/>
        </w:rPr>
        <w:delText>IALA Recommendation</w:delText>
      </w:r>
      <w:r w:rsidRPr="00385B22" w:rsidDel="00385B22">
        <w:rPr>
          <w:b/>
          <w:bCs/>
          <w:color w:val="00558C"/>
          <w:spacing w:val="8"/>
          <w:w w:val="102"/>
          <w:sz w:val="15"/>
          <w:szCs w:val="15"/>
        </w:rPr>
        <w:delText xml:space="preserve"> </w:delText>
      </w:r>
      <w:r w:rsidRPr="00385B22" w:rsidDel="00385B22">
        <w:rPr>
          <w:b/>
          <w:bCs/>
          <w:color w:val="00558C"/>
          <w:sz w:val="15"/>
          <w:szCs w:val="15"/>
        </w:rPr>
        <w:delText>R0146 (e-NAV-146) Strategy f</w:delText>
      </w:r>
      <w:r w:rsidRPr="00385B22" w:rsidDel="00385B22">
        <w:rPr>
          <w:b/>
          <w:bCs/>
          <w:color w:val="00558C"/>
          <w:spacing w:val="-1"/>
          <w:sz w:val="15"/>
          <w:szCs w:val="15"/>
        </w:rPr>
        <w:delText>or</w:delText>
      </w:r>
      <w:r w:rsidRPr="00385B22" w:rsidDel="00385B22">
        <w:rPr>
          <w:b/>
          <w:bCs/>
          <w:color w:val="00558C"/>
          <w:spacing w:val="9"/>
          <w:sz w:val="15"/>
          <w:szCs w:val="15"/>
        </w:rPr>
        <w:delText xml:space="preserve"> </w:delText>
      </w:r>
      <w:r w:rsidRPr="00385B22" w:rsidDel="00385B22">
        <w:rPr>
          <w:b/>
          <w:bCs/>
          <w:color w:val="00558C"/>
          <w:spacing w:val="-1"/>
          <w:sz w:val="15"/>
          <w:szCs w:val="15"/>
        </w:rPr>
        <w:delText>Maintaining Racon</w:delText>
      </w:r>
      <w:r w:rsidRPr="00385B22" w:rsidDel="00385B22">
        <w:rPr>
          <w:b/>
          <w:bCs/>
          <w:color w:val="00558C"/>
          <w:spacing w:val="5"/>
          <w:sz w:val="15"/>
          <w:szCs w:val="15"/>
        </w:rPr>
        <w:delText xml:space="preserve"> </w:delText>
      </w:r>
      <w:r w:rsidRPr="00385B22" w:rsidDel="00385B22">
        <w:rPr>
          <w:b/>
          <w:bCs/>
          <w:color w:val="00558C"/>
          <w:spacing w:val="-1"/>
          <w:sz w:val="15"/>
          <w:szCs w:val="15"/>
        </w:rPr>
        <w:delText>Service</w:delText>
      </w:r>
      <w:r w:rsidRPr="00385B22" w:rsidDel="00385B22">
        <w:rPr>
          <w:b/>
          <w:bCs/>
          <w:color w:val="00558C"/>
          <w:spacing w:val="6"/>
          <w:sz w:val="15"/>
          <w:szCs w:val="15"/>
        </w:rPr>
        <w:delText xml:space="preserve"> </w:delText>
      </w:r>
      <w:r w:rsidRPr="00385B22" w:rsidDel="00385B22">
        <w:rPr>
          <w:b/>
          <w:bCs/>
          <w:color w:val="00558C"/>
          <w:spacing w:val="-1"/>
          <w:sz w:val="15"/>
          <w:szCs w:val="15"/>
        </w:rPr>
        <w:delText>Capability</w:delText>
      </w:r>
    </w:del>
  </w:p>
  <w:p w14:paraId="4639786F" w14:textId="5426E2CB" w:rsidR="00F27F90" w:rsidRPr="00385B22" w:rsidRDefault="00DE6361">
    <w:pPr>
      <w:pStyle w:val="BodyText"/>
      <w:spacing w:line="174" w:lineRule="auto"/>
      <w:ind w:left="39"/>
      <w:rPr>
        <w:sz w:val="15"/>
        <w:szCs w:val="15"/>
      </w:rPr>
    </w:pPr>
    <w:del w:id="188" w:author="Alan Grant" w:date="2025-04-01T09:05:00Z">
      <w:r w:rsidRPr="00385B22" w:rsidDel="00385B22">
        <w:rPr>
          <w:b/>
          <w:bCs/>
          <w:color w:val="00558C"/>
          <w:spacing w:val="-1"/>
          <w:sz w:val="15"/>
          <w:szCs w:val="15"/>
        </w:rPr>
        <w:delText>Edition</w:delText>
      </w:r>
      <w:r w:rsidRPr="00385B22" w:rsidDel="00385B22">
        <w:rPr>
          <w:b/>
          <w:bCs/>
          <w:color w:val="00558C"/>
          <w:spacing w:val="21"/>
          <w:w w:val="101"/>
          <w:sz w:val="15"/>
          <w:szCs w:val="15"/>
        </w:rPr>
        <w:delText xml:space="preserve"> </w:delText>
      </w:r>
      <w:r w:rsidRPr="00385B22" w:rsidDel="00385B22">
        <w:rPr>
          <w:b/>
          <w:bCs/>
          <w:color w:val="00558C"/>
          <w:spacing w:val="-1"/>
          <w:sz w:val="15"/>
          <w:szCs w:val="15"/>
        </w:rPr>
        <w:delText>1.1 urn:mrn:iala:pub:r0146</w:delText>
      </w:r>
      <w:r w:rsidRPr="00385B22" w:rsidDel="00385B22">
        <w:rPr>
          <w:b/>
          <w:bCs/>
          <w:color w:val="00558C"/>
          <w:spacing w:val="1"/>
          <w:sz w:val="15"/>
          <w:szCs w:val="15"/>
        </w:rPr>
        <w:delText xml:space="preserve">                               </w:delText>
      </w:r>
      <w:r w:rsidRPr="00385B22" w:rsidDel="00385B22">
        <w:rPr>
          <w:b/>
          <w:bCs/>
          <w:color w:val="00558C"/>
          <w:sz w:val="15"/>
          <w:szCs w:val="15"/>
        </w:rPr>
        <w:delText xml:space="preserve">                                                                                                                                                                                                        </w:delText>
      </w:r>
    </w:del>
    <w:r w:rsidRPr="00385B22">
      <w:rPr>
        <w:b/>
        <w:bCs/>
        <w:color w:val="00558C"/>
        <w:spacing w:val="-1"/>
        <w:sz w:val="15"/>
        <w:szCs w:val="15"/>
      </w:rPr>
      <w:t>P 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6DEA8" w14:textId="77777777" w:rsidR="00F27F90" w:rsidRPr="00385B22" w:rsidRDefault="00DE6361">
    <w:pPr>
      <w:pStyle w:val="BodyText"/>
      <w:spacing w:before="283" w:after="72" w:line="191" w:lineRule="auto"/>
      <w:ind w:left="39"/>
      <w:rPr>
        <w:sz w:val="15"/>
        <w:szCs w:val="15"/>
      </w:rPr>
    </w:pPr>
    <w:r w:rsidRPr="00385B22">
      <w:rPr>
        <w:noProof/>
      </w:rPr>
      <w:drawing>
        <wp:anchor distT="0" distB="0" distL="0" distR="0" simplePos="0" relativeHeight="251665408" behindDoc="0" locked="0" layoutInCell="0" allowOverlap="1" wp14:anchorId="00C255B4" wp14:editId="3A5E845A">
          <wp:simplePos x="0" y="0"/>
          <wp:positionH relativeFrom="page">
            <wp:posOffset>557530</wp:posOffset>
          </wp:positionH>
          <wp:positionV relativeFrom="page">
            <wp:posOffset>9742170</wp:posOffset>
          </wp:positionV>
          <wp:extent cx="6516370" cy="6350"/>
          <wp:effectExtent l="0" t="0" r="0"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1"/>
                  <a:stretch>
                    <a:fillRect/>
                  </a:stretch>
                </pic:blipFill>
                <pic:spPr>
                  <a:xfrm>
                    <a:off x="0" y="0"/>
                    <a:ext cx="6516623" cy="6350"/>
                  </a:xfrm>
                  <a:prstGeom prst="rect">
                    <a:avLst/>
                  </a:prstGeom>
                </pic:spPr>
              </pic:pic>
            </a:graphicData>
          </a:graphic>
        </wp:anchor>
      </w:drawing>
    </w:r>
    <w:r w:rsidRPr="00385B22">
      <w:rPr>
        <w:b/>
        <w:bCs/>
        <w:color w:val="00558C"/>
        <w:sz w:val="15"/>
        <w:szCs w:val="15"/>
      </w:rPr>
      <w:t>IALA Recommendation</w:t>
    </w:r>
    <w:r w:rsidRPr="00385B22">
      <w:rPr>
        <w:b/>
        <w:bCs/>
        <w:color w:val="00558C"/>
        <w:spacing w:val="8"/>
        <w:w w:val="102"/>
        <w:sz w:val="15"/>
        <w:szCs w:val="15"/>
      </w:rPr>
      <w:t xml:space="preserve"> </w:t>
    </w:r>
    <w:r w:rsidRPr="00385B22">
      <w:rPr>
        <w:b/>
        <w:bCs/>
        <w:color w:val="00558C"/>
        <w:sz w:val="15"/>
        <w:szCs w:val="15"/>
      </w:rPr>
      <w:t>R0146 (e-NAV-146) Strategy f</w:t>
    </w:r>
    <w:r w:rsidRPr="00385B22">
      <w:rPr>
        <w:b/>
        <w:bCs/>
        <w:color w:val="00558C"/>
        <w:spacing w:val="-1"/>
        <w:sz w:val="15"/>
        <w:szCs w:val="15"/>
      </w:rPr>
      <w:t>or</w:t>
    </w:r>
    <w:r w:rsidRPr="00385B22">
      <w:rPr>
        <w:b/>
        <w:bCs/>
        <w:color w:val="00558C"/>
        <w:spacing w:val="9"/>
        <w:sz w:val="15"/>
        <w:szCs w:val="15"/>
      </w:rPr>
      <w:t xml:space="preserve"> </w:t>
    </w:r>
    <w:r w:rsidRPr="00385B22">
      <w:rPr>
        <w:b/>
        <w:bCs/>
        <w:color w:val="00558C"/>
        <w:spacing w:val="-1"/>
        <w:sz w:val="15"/>
        <w:szCs w:val="15"/>
      </w:rPr>
      <w:t>Maintaining Racon</w:t>
    </w:r>
    <w:r w:rsidRPr="00385B22">
      <w:rPr>
        <w:b/>
        <w:bCs/>
        <w:color w:val="00558C"/>
        <w:spacing w:val="5"/>
        <w:sz w:val="15"/>
        <w:szCs w:val="15"/>
      </w:rPr>
      <w:t xml:space="preserve"> </w:t>
    </w:r>
    <w:r w:rsidRPr="00385B22">
      <w:rPr>
        <w:b/>
        <w:bCs/>
        <w:color w:val="00558C"/>
        <w:spacing w:val="-1"/>
        <w:sz w:val="15"/>
        <w:szCs w:val="15"/>
      </w:rPr>
      <w:t>Service</w:t>
    </w:r>
    <w:r w:rsidRPr="00385B22">
      <w:rPr>
        <w:b/>
        <w:bCs/>
        <w:color w:val="00558C"/>
        <w:spacing w:val="6"/>
        <w:sz w:val="15"/>
        <w:szCs w:val="15"/>
      </w:rPr>
      <w:t xml:space="preserve"> </w:t>
    </w:r>
    <w:r w:rsidRPr="00385B22">
      <w:rPr>
        <w:b/>
        <w:bCs/>
        <w:color w:val="00558C"/>
        <w:spacing w:val="-1"/>
        <w:sz w:val="15"/>
        <w:szCs w:val="15"/>
      </w:rPr>
      <w:t>Capability</w:t>
    </w:r>
  </w:p>
  <w:p w14:paraId="2AA88263" w14:textId="77777777" w:rsidR="00F27F90" w:rsidRPr="00385B22" w:rsidRDefault="00DE6361">
    <w:pPr>
      <w:pStyle w:val="BodyText"/>
      <w:spacing w:line="174" w:lineRule="auto"/>
      <w:ind w:left="39"/>
      <w:rPr>
        <w:sz w:val="15"/>
        <w:szCs w:val="15"/>
      </w:rPr>
    </w:pPr>
    <w:r w:rsidRPr="00385B22">
      <w:rPr>
        <w:b/>
        <w:bCs/>
        <w:color w:val="00558C"/>
        <w:spacing w:val="-1"/>
        <w:sz w:val="15"/>
        <w:szCs w:val="15"/>
      </w:rPr>
      <w:t>Edition</w:t>
    </w:r>
    <w:r w:rsidRPr="00385B22">
      <w:rPr>
        <w:b/>
        <w:bCs/>
        <w:color w:val="00558C"/>
        <w:spacing w:val="25"/>
        <w:w w:val="102"/>
        <w:sz w:val="15"/>
        <w:szCs w:val="15"/>
      </w:rPr>
      <w:t xml:space="preserve"> </w:t>
    </w:r>
    <w:r w:rsidRPr="00385B22">
      <w:rPr>
        <w:b/>
        <w:bCs/>
        <w:color w:val="00558C"/>
        <w:spacing w:val="-1"/>
        <w:sz w:val="15"/>
        <w:szCs w:val="15"/>
      </w:rPr>
      <w:t>1.1 urn:mrn:iala:pub:r0146</w:t>
    </w:r>
    <w:r w:rsidRPr="00385B22">
      <w:rPr>
        <w:b/>
        <w:bCs/>
        <w:color w:val="00558C"/>
        <w:spacing w:val="1"/>
        <w:sz w:val="15"/>
        <w:szCs w:val="15"/>
      </w:rPr>
      <w:t xml:space="preserve">                               </w:t>
    </w:r>
    <w:r w:rsidRPr="00385B22">
      <w:rPr>
        <w:b/>
        <w:bCs/>
        <w:color w:val="00558C"/>
        <w:sz w:val="15"/>
        <w:szCs w:val="15"/>
      </w:rPr>
      <w:t xml:space="preserve">                                                                                                                                                                                                        </w:t>
    </w:r>
    <w:r w:rsidRPr="00385B22">
      <w:rPr>
        <w:b/>
        <w:bCs/>
        <w:color w:val="00558C"/>
        <w:spacing w:val="-1"/>
        <w:sz w:val="15"/>
        <w:szCs w:val="15"/>
      </w:rPr>
      <w:t>P 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162F4" w14:textId="77777777" w:rsidR="00F27F90" w:rsidRPr="00385B22" w:rsidRDefault="00DE6361">
    <w:pPr>
      <w:pStyle w:val="BodyText"/>
      <w:spacing w:before="283" w:after="72" w:line="191" w:lineRule="auto"/>
      <w:ind w:left="39"/>
      <w:rPr>
        <w:sz w:val="15"/>
        <w:szCs w:val="15"/>
      </w:rPr>
    </w:pPr>
    <w:r w:rsidRPr="00385B22">
      <w:rPr>
        <w:noProof/>
      </w:rPr>
      <w:drawing>
        <wp:anchor distT="0" distB="0" distL="0" distR="0" simplePos="0" relativeHeight="251667456" behindDoc="0" locked="0" layoutInCell="0" allowOverlap="1" wp14:anchorId="57083FBF" wp14:editId="72825987">
          <wp:simplePos x="0" y="0"/>
          <wp:positionH relativeFrom="page">
            <wp:posOffset>557530</wp:posOffset>
          </wp:positionH>
          <wp:positionV relativeFrom="page">
            <wp:posOffset>9742170</wp:posOffset>
          </wp:positionV>
          <wp:extent cx="6516370" cy="6350"/>
          <wp:effectExtent l="0" t="0" r="0" b="0"/>
          <wp:wrapNone/>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1"/>
                  <a:stretch>
                    <a:fillRect/>
                  </a:stretch>
                </pic:blipFill>
                <pic:spPr>
                  <a:xfrm>
                    <a:off x="0" y="0"/>
                    <a:ext cx="6516623" cy="6350"/>
                  </a:xfrm>
                  <a:prstGeom prst="rect">
                    <a:avLst/>
                  </a:prstGeom>
                </pic:spPr>
              </pic:pic>
            </a:graphicData>
          </a:graphic>
        </wp:anchor>
      </w:drawing>
    </w:r>
    <w:r w:rsidRPr="00385B22">
      <w:rPr>
        <w:b/>
        <w:bCs/>
        <w:color w:val="00558C"/>
        <w:sz w:val="15"/>
        <w:szCs w:val="15"/>
      </w:rPr>
      <w:t>IALA Recommendation</w:t>
    </w:r>
    <w:r w:rsidRPr="00385B22">
      <w:rPr>
        <w:b/>
        <w:bCs/>
        <w:color w:val="00558C"/>
        <w:spacing w:val="8"/>
        <w:w w:val="102"/>
        <w:sz w:val="15"/>
        <w:szCs w:val="15"/>
      </w:rPr>
      <w:t xml:space="preserve"> </w:t>
    </w:r>
    <w:r w:rsidRPr="00385B22">
      <w:rPr>
        <w:b/>
        <w:bCs/>
        <w:color w:val="00558C"/>
        <w:sz w:val="15"/>
        <w:szCs w:val="15"/>
      </w:rPr>
      <w:t>R0146 (e-NAV-146) Strategy f</w:t>
    </w:r>
    <w:r w:rsidRPr="00385B22">
      <w:rPr>
        <w:b/>
        <w:bCs/>
        <w:color w:val="00558C"/>
        <w:spacing w:val="-1"/>
        <w:sz w:val="15"/>
        <w:szCs w:val="15"/>
      </w:rPr>
      <w:t>or</w:t>
    </w:r>
    <w:r w:rsidRPr="00385B22">
      <w:rPr>
        <w:b/>
        <w:bCs/>
        <w:color w:val="00558C"/>
        <w:spacing w:val="9"/>
        <w:sz w:val="15"/>
        <w:szCs w:val="15"/>
      </w:rPr>
      <w:t xml:space="preserve"> </w:t>
    </w:r>
    <w:r w:rsidRPr="00385B22">
      <w:rPr>
        <w:b/>
        <w:bCs/>
        <w:color w:val="00558C"/>
        <w:spacing w:val="-1"/>
        <w:sz w:val="15"/>
        <w:szCs w:val="15"/>
      </w:rPr>
      <w:t>Maintaining Racon</w:t>
    </w:r>
    <w:r w:rsidRPr="00385B22">
      <w:rPr>
        <w:b/>
        <w:bCs/>
        <w:color w:val="00558C"/>
        <w:spacing w:val="5"/>
        <w:sz w:val="15"/>
        <w:szCs w:val="15"/>
      </w:rPr>
      <w:t xml:space="preserve"> </w:t>
    </w:r>
    <w:r w:rsidRPr="00385B22">
      <w:rPr>
        <w:b/>
        <w:bCs/>
        <w:color w:val="00558C"/>
        <w:spacing w:val="-1"/>
        <w:sz w:val="15"/>
        <w:szCs w:val="15"/>
      </w:rPr>
      <w:t>Service</w:t>
    </w:r>
    <w:r w:rsidRPr="00385B22">
      <w:rPr>
        <w:b/>
        <w:bCs/>
        <w:color w:val="00558C"/>
        <w:spacing w:val="6"/>
        <w:sz w:val="15"/>
        <w:szCs w:val="15"/>
      </w:rPr>
      <w:t xml:space="preserve"> </w:t>
    </w:r>
    <w:r w:rsidRPr="00385B22">
      <w:rPr>
        <w:b/>
        <w:bCs/>
        <w:color w:val="00558C"/>
        <w:spacing w:val="-1"/>
        <w:sz w:val="15"/>
        <w:szCs w:val="15"/>
      </w:rPr>
      <w:t>Capability</w:t>
    </w:r>
  </w:p>
  <w:p w14:paraId="144E30FD" w14:textId="77777777" w:rsidR="00F27F90" w:rsidRPr="00385B22" w:rsidRDefault="00DE6361">
    <w:pPr>
      <w:pStyle w:val="BodyText"/>
      <w:spacing w:line="174" w:lineRule="auto"/>
      <w:ind w:left="39"/>
      <w:rPr>
        <w:sz w:val="15"/>
        <w:szCs w:val="15"/>
      </w:rPr>
    </w:pPr>
    <w:r w:rsidRPr="00385B22">
      <w:rPr>
        <w:b/>
        <w:bCs/>
        <w:color w:val="00558C"/>
        <w:spacing w:val="-1"/>
        <w:sz w:val="15"/>
        <w:szCs w:val="15"/>
      </w:rPr>
      <w:t>Edition</w:t>
    </w:r>
    <w:r w:rsidRPr="00385B22">
      <w:rPr>
        <w:b/>
        <w:bCs/>
        <w:color w:val="00558C"/>
        <w:spacing w:val="24"/>
        <w:w w:val="102"/>
        <w:sz w:val="15"/>
        <w:szCs w:val="15"/>
      </w:rPr>
      <w:t xml:space="preserve"> </w:t>
    </w:r>
    <w:r w:rsidRPr="00385B22">
      <w:rPr>
        <w:b/>
        <w:bCs/>
        <w:color w:val="00558C"/>
        <w:spacing w:val="-1"/>
        <w:sz w:val="15"/>
        <w:szCs w:val="15"/>
      </w:rPr>
      <w:t>1.1 urn:mrn:iala:pub:r0146</w:t>
    </w:r>
    <w:r w:rsidRPr="00385B22">
      <w:rPr>
        <w:b/>
        <w:bCs/>
        <w:color w:val="00558C"/>
        <w:spacing w:val="1"/>
        <w:sz w:val="15"/>
        <w:szCs w:val="15"/>
      </w:rPr>
      <w:t xml:space="preserve">                               </w:t>
    </w:r>
    <w:r w:rsidRPr="00385B22">
      <w:rPr>
        <w:b/>
        <w:bCs/>
        <w:color w:val="00558C"/>
        <w:sz w:val="15"/>
        <w:szCs w:val="15"/>
      </w:rPr>
      <w:t xml:space="preserve">                                                                                                                                                                                                        </w:t>
    </w:r>
    <w:r w:rsidRPr="00385B22">
      <w:rPr>
        <w:b/>
        <w:bCs/>
        <w:color w:val="00558C"/>
        <w:spacing w:val="-1"/>
        <w:sz w:val="15"/>
        <w:szCs w:val="15"/>
      </w:rPr>
      <w:t>P 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E735E" w14:textId="77777777" w:rsidR="00F27F90" w:rsidRPr="00385B22" w:rsidRDefault="00DE6361">
    <w:pPr>
      <w:pStyle w:val="BodyText"/>
      <w:spacing w:before="283" w:after="72" w:line="191" w:lineRule="auto"/>
      <w:ind w:left="39"/>
      <w:rPr>
        <w:sz w:val="15"/>
        <w:szCs w:val="15"/>
      </w:rPr>
    </w:pPr>
    <w:r w:rsidRPr="00385B22">
      <w:rPr>
        <w:noProof/>
      </w:rPr>
      <w:drawing>
        <wp:anchor distT="0" distB="0" distL="0" distR="0" simplePos="0" relativeHeight="251669504" behindDoc="0" locked="0" layoutInCell="0" allowOverlap="1" wp14:anchorId="0DB17367" wp14:editId="6BA4E47F">
          <wp:simplePos x="0" y="0"/>
          <wp:positionH relativeFrom="page">
            <wp:posOffset>557530</wp:posOffset>
          </wp:positionH>
          <wp:positionV relativeFrom="page">
            <wp:posOffset>9742170</wp:posOffset>
          </wp:positionV>
          <wp:extent cx="6516370" cy="6350"/>
          <wp:effectExtent l="0" t="0" r="0" b="0"/>
          <wp:wrapNone/>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1"/>
                  <a:stretch>
                    <a:fillRect/>
                  </a:stretch>
                </pic:blipFill>
                <pic:spPr>
                  <a:xfrm>
                    <a:off x="0" y="0"/>
                    <a:ext cx="6516623" cy="6350"/>
                  </a:xfrm>
                  <a:prstGeom prst="rect">
                    <a:avLst/>
                  </a:prstGeom>
                </pic:spPr>
              </pic:pic>
            </a:graphicData>
          </a:graphic>
        </wp:anchor>
      </w:drawing>
    </w:r>
    <w:r w:rsidRPr="00385B22">
      <w:rPr>
        <w:b/>
        <w:bCs/>
        <w:color w:val="00558C"/>
        <w:sz w:val="15"/>
        <w:szCs w:val="15"/>
      </w:rPr>
      <w:t>IALA Recommendation</w:t>
    </w:r>
    <w:r w:rsidRPr="00385B22">
      <w:rPr>
        <w:b/>
        <w:bCs/>
        <w:color w:val="00558C"/>
        <w:spacing w:val="8"/>
        <w:w w:val="102"/>
        <w:sz w:val="15"/>
        <w:szCs w:val="15"/>
      </w:rPr>
      <w:t xml:space="preserve"> </w:t>
    </w:r>
    <w:r w:rsidRPr="00385B22">
      <w:rPr>
        <w:b/>
        <w:bCs/>
        <w:color w:val="00558C"/>
        <w:sz w:val="15"/>
        <w:szCs w:val="15"/>
      </w:rPr>
      <w:t>R0146 (e-NAV-146) Strategy f</w:t>
    </w:r>
    <w:r w:rsidRPr="00385B22">
      <w:rPr>
        <w:b/>
        <w:bCs/>
        <w:color w:val="00558C"/>
        <w:spacing w:val="-1"/>
        <w:sz w:val="15"/>
        <w:szCs w:val="15"/>
      </w:rPr>
      <w:t>or</w:t>
    </w:r>
    <w:r w:rsidRPr="00385B22">
      <w:rPr>
        <w:b/>
        <w:bCs/>
        <w:color w:val="00558C"/>
        <w:spacing w:val="9"/>
        <w:sz w:val="15"/>
        <w:szCs w:val="15"/>
      </w:rPr>
      <w:t xml:space="preserve"> </w:t>
    </w:r>
    <w:r w:rsidRPr="00385B22">
      <w:rPr>
        <w:b/>
        <w:bCs/>
        <w:color w:val="00558C"/>
        <w:spacing w:val="-1"/>
        <w:sz w:val="15"/>
        <w:szCs w:val="15"/>
      </w:rPr>
      <w:t>Maintaining Racon</w:t>
    </w:r>
    <w:r w:rsidRPr="00385B22">
      <w:rPr>
        <w:b/>
        <w:bCs/>
        <w:color w:val="00558C"/>
        <w:spacing w:val="5"/>
        <w:sz w:val="15"/>
        <w:szCs w:val="15"/>
      </w:rPr>
      <w:t xml:space="preserve"> </w:t>
    </w:r>
    <w:r w:rsidRPr="00385B22">
      <w:rPr>
        <w:b/>
        <w:bCs/>
        <w:color w:val="00558C"/>
        <w:spacing w:val="-1"/>
        <w:sz w:val="15"/>
        <w:szCs w:val="15"/>
      </w:rPr>
      <w:t>Service</w:t>
    </w:r>
    <w:r w:rsidRPr="00385B22">
      <w:rPr>
        <w:b/>
        <w:bCs/>
        <w:color w:val="00558C"/>
        <w:spacing w:val="6"/>
        <w:sz w:val="15"/>
        <w:szCs w:val="15"/>
      </w:rPr>
      <w:t xml:space="preserve"> </w:t>
    </w:r>
    <w:r w:rsidRPr="00385B22">
      <w:rPr>
        <w:b/>
        <w:bCs/>
        <w:color w:val="00558C"/>
        <w:spacing w:val="-1"/>
        <w:sz w:val="15"/>
        <w:szCs w:val="15"/>
      </w:rPr>
      <w:t>Capability</w:t>
    </w:r>
  </w:p>
  <w:p w14:paraId="39ECEC56" w14:textId="77777777" w:rsidR="00F27F90" w:rsidRPr="00385B22" w:rsidRDefault="00DE6361">
    <w:pPr>
      <w:pStyle w:val="BodyText"/>
      <w:spacing w:line="174" w:lineRule="auto"/>
      <w:ind w:left="39"/>
      <w:rPr>
        <w:sz w:val="15"/>
        <w:szCs w:val="15"/>
      </w:rPr>
    </w:pPr>
    <w:r w:rsidRPr="00385B22">
      <w:rPr>
        <w:b/>
        <w:bCs/>
        <w:color w:val="00558C"/>
        <w:spacing w:val="-1"/>
        <w:sz w:val="15"/>
        <w:szCs w:val="15"/>
      </w:rPr>
      <w:t>Edition</w:t>
    </w:r>
    <w:r w:rsidRPr="00385B22">
      <w:rPr>
        <w:b/>
        <w:bCs/>
        <w:color w:val="00558C"/>
        <w:spacing w:val="24"/>
        <w:w w:val="102"/>
        <w:sz w:val="15"/>
        <w:szCs w:val="15"/>
      </w:rPr>
      <w:t xml:space="preserve"> </w:t>
    </w:r>
    <w:r w:rsidRPr="00385B22">
      <w:rPr>
        <w:b/>
        <w:bCs/>
        <w:color w:val="00558C"/>
        <w:spacing w:val="-1"/>
        <w:sz w:val="15"/>
        <w:szCs w:val="15"/>
      </w:rPr>
      <w:t>1.1 urn:mrn:iala:pub:r0146</w:t>
    </w:r>
    <w:r w:rsidRPr="00385B22">
      <w:rPr>
        <w:b/>
        <w:bCs/>
        <w:color w:val="00558C"/>
        <w:spacing w:val="1"/>
        <w:sz w:val="15"/>
        <w:szCs w:val="15"/>
      </w:rPr>
      <w:t xml:space="preserve">                               </w:t>
    </w:r>
    <w:r w:rsidRPr="00385B22">
      <w:rPr>
        <w:b/>
        <w:bCs/>
        <w:color w:val="00558C"/>
        <w:sz w:val="15"/>
        <w:szCs w:val="15"/>
      </w:rPr>
      <w:t xml:space="preserve">                                                                                                                                                                                                        </w:t>
    </w:r>
    <w:r w:rsidRPr="00385B22">
      <w:rPr>
        <w:b/>
        <w:bCs/>
        <w:color w:val="00558C"/>
        <w:spacing w:val="-1"/>
        <w:sz w:val="15"/>
        <w:szCs w:val="15"/>
      </w:rPr>
      <w:t>P 7</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5648B" w14:textId="77777777" w:rsidR="00F27F90" w:rsidRPr="00385B22" w:rsidRDefault="00DE6361">
    <w:pPr>
      <w:pStyle w:val="BodyText"/>
      <w:spacing w:before="283" w:after="72" w:line="191" w:lineRule="auto"/>
      <w:ind w:left="39"/>
      <w:rPr>
        <w:sz w:val="15"/>
        <w:szCs w:val="15"/>
      </w:rPr>
    </w:pPr>
    <w:r w:rsidRPr="00385B22">
      <w:rPr>
        <w:noProof/>
      </w:rPr>
      <w:drawing>
        <wp:anchor distT="0" distB="0" distL="0" distR="0" simplePos="0" relativeHeight="251671552" behindDoc="0" locked="0" layoutInCell="0" allowOverlap="1" wp14:anchorId="2FDED12D" wp14:editId="120B7AB3">
          <wp:simplePos x="0" y="0"/>
          <wp:positionH relativeFrom="page">
            <wp:posOffset>557530</wp:posOffset>
          </wp:positionH>
          <wp:positionV relativeFrom="page">
            <wp:posOffset>9742170</wp:posOffset>
          </wp:positionV>
          <wp:extent cx="6516370" cy="6350"/>
          <wp:effectExtent l="0" t="0" r="0" b="0"/>
          <wp:wrapNone/>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1"/>
                  <a:stretch>
                    <a:fillRect/>
                  </a:stretch>
                </pic:blipFill>
                <pic:spPr>
                  <a:xfrm>
                    <a:off x="0" y="0"/>
                    <a:ext cx="6516623" cy="6350"/>
                  </a:xfrm>
                  <a:prstGeom prst="rect">
                    <a:avLst/>
                  </a:prstGeom>
                </pic:spPr>
              </pic:pic>
            </a:graphicData>
          </a:graphic>
        </wp:anchor>
      </w:drawing>
    </w:r>
    <w:r w:rsidRPr="00385B22">
      <w:rPr>
        <w:b/>
        <w:bCs/>
        <w:color w:val="00558C"/>
        <w:sz w:val="15"/>
        <w:szCs w:val="15"/>
      </w:rPr>
      <w:t>IALA Recommendation</w:t>
    </w:r>
    <w:r w:rsidRPr="00385B22">
      <w:rPr>
        <w:b/>
        <w:bCs/>
        <w:color w:val="00558C"/>
        <w:spacing w:val="8"/>
        <w:w w:val="102"/>
        <w:sz w:val="15"/>
        <w:szCs w:val="15"/>
      </w:rPr>
      <w:t xml:space="preserve"> </w:t>
    </w:r>
    <w:r w:rsidRPr="00385B22">
      <w:rPr>
        <w:b/>
        <w:bCs/>
        <w:color w:val="00558C"/>
        <w:sz w:val="15"/>
        <w:szCs w:val="15"/>
      </w:rPr>
      <w:t>R0146 (e-NAV-146) Strategy f</w:t>
    </w:r>
    <w:r w:rsidRPr="00385B22">
      <w:rPr>
        <w:b/>
        <w:bCs/>
        <w:color w:val="00558C"/>
        <w:spacing w:val="-1"/>
        <w:sz w:val="15"/>
        <w:szCs w:val="15"/>
      </w:rPr>
      <w:t>or</w:t>
    </w:r>
    <w:r w:rsidRPr="00385B22">
      <w:rPr>
        <w:b/>
        <w:bCs/>
        <w:color w:val="00558C"/>
        <w:spacing w:val="9"/>
        <w:sz w:val="15"/>
        <w:szCs w:val="15"/>
      </w:rPr>
      <w:t xml:space="preserve"> </w:t>
    </w:r>
    <w:r w:rsidRPr="00385B22">
      <w:rPr>
        <w:b/>
        <w:bCs/>
        <w:color w:val="00558C"/>
        <w:spacing w:val="-1"/>
        <w:sz w:val="15"/>
        <w:szCs w:val="15"/>
      </w:rPr>
      <w:t>Maintaining Racon</w:t>
    </w:r>
    <w:r w:rsidRPr="00385B22">
      <w:rPr>
        <w:b/>
        <w:bCs/>
        <w:color w:val="00558C"/>
        <w:spacing w:val="5"/>
        <w:sz w:val="15"/>
        <w:szCs w:val="15"/>
      </w:rPr>
      <w:t xml:space="preserve"> </w:t>
    </w:r>
    <w:r w:rsidRPr="00385B22">
      <w:rPr>
        <w:b/>
        <w:bCs/>
        <w:color w:val="00558C"/>
        <w:spacing w:val="-1"/>
        <w:sz w:val="15"/>
        <w:szCs w:val="15"/>
      </w:rPr>
      <w:t>Service</w:t>
    </w:r>
    <w:r w:rsidRPr="00385B22">
      <w:rPr>
        <w:b/>
        <w:bCs/>
        <w:color w:val="00558C"/>
        <w:spacing w:val="6"/>
        <w:sz w:val="15"/>
        <w:szCs w:val="15"/>
      </w:rPr>
      <w:t xml:space="preserve"> </w:t>
    </w:r>
    <w:r w:rsidRPr="00385B22">
      <w:rPr>
        <w:b/>
        <w:bCs/>
        <w:color w:val="00558C"/>
        <w:spacing w:val="-1"/>
        <w:sz w:val="15"/>
        <w:szCs w:val="15"/>
      </w:rPr>
      <w:t>Capability</w:t>
    </w:r>
  </w:p>
  <w:p w14:paraId="2FCEF0CE" w14:textId="77777777" w:rsidR="00F27F90" w:rsidRPr="00385B22" w:rsidRDefault="00DE6361">
    <w:pPr>
      <w:pStyle w:val="BodyText"/>
      <w:spacing w:line="174" w:lineRule="auto"/>
      <w:ind w:left="39"/>
      <w:rPr>
        <w:sz w:val="15"/>
        <w:szCs w:val="15"/>
      </w:rPr>
    </w:pPr>
    <w:r w:rsidRPr="00385B22">
      <w:rPr>
        <w:b/>
        <w:bCs/>
        <w:color w:val="00558C"/>
        <w:spacing w:val="-1"/>
        <w:sz w:val="15"/>
        <w:szCs w:val="15"/>
      </w:rPr>
      <w:t>Edition</w:t>
    </w:r>
    <w:r w:rsidRPr="00385B22">
      <w:rPr>
        <w:b/>
        <w:bCs/>
        <w:color w:val="00558C"/>
        <w:spacing w:val="23"/>
        <w:sz w:val="15"/>
        <w:szCs w:val="15"/>
      </w:rPr>
      <w:t xml:space="preserve"> </w:t>
    </w:r>
    <w:r w:rsidRPr="00385B22">
      <w:rPr>
        <w:b/>
        <w:bCs/>
        <w:color w:val="00558C"/>
        <w:spacing w:val="-1"/>
        <w:sz w:val="15"/>
        <w:szCs w:val="15"/>
      </w:rPr>
      <w:t>1.1 urn:mrn:iala:pub:r0146</w:t>
    </w:r>
    <w:r w:rsidRPr="00385B22">
      <w:rPr>
        <w:b/>
        <w:bCs/>
        <w:color w:val="00558C"/>
        <w:spacing w:val="1"/>
        <w:sz w:val="15"/>
        <w:szCs w:val="15"/>
      </w:rPr>
      <w:t xml:space="preserve">                               </w:t>
    </w:r>
    <w:r w:rsidRPr="00385B22">
      <w:rPr>
        <w:b/>
        <w:bCs/>
        <w:color w:val="00558C"/>
        <w:sz w:val="15"/>
        <w:szCs w:val="15"/>
      </w:rPr>
      <w:t xml:space="preserve">                                                                                                                                                                                                        </w:t>
    </w:r>
    <w:r w:rsidRPr="00385B22">
      <w:rPr>
        <w:b/>
        <w:bCs/>
        <w:color w:val="00558C"/>
        <w:spacing w:val="-1"/>
        <w:sz w:val="15"/>
        <w:szCs w:val="15"/>
      </w:rPr>
      <w:t>P 8</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415FB" w14:textId="77777777" w:rsidR="00F27F90" w:rsidRPr="00385B22" w:rsidRDefault="00DE6361">
    <w:pPr>
      <w:pStyle w:val="BodyText"/>
      <w:spacing w:before="283" w:after="72" w:line="191" w:lineRule="auto"/>
      <w:ind w:left="39"/>
      <w:rPr>
        <w:sz w:val="15"/>
        <w:szCs w:val="15"/>
      </w:rPr>
    </w:pPr>
    <w:r w:rsidRPr="00385B22">
      <w:rPr>
        <w:noProof/>
      </w:rPr>
      <w:drawing>
        <wp:anchor distT="0" distB="0" distL="0" distR="0" simplePos="0" relativeHeight="251672576" behindDoc="0" locked="0" layoutInCell="0" allowOverlap="1" wp14:anchorId="5D6EE637" wp14:editId="0282A6DF">
          <wp:simplePos x="0" y="0"/>
          <wp:positionH relativeFrom="page">
            <wp:posOffset>557530</wp:posOffset>
          </wp:positionH>
          <wp:positionV relativeFrom="page">
            <wp:posOffset>9742170</wp:posOffset>
          </wp:positionV>
          <wp:extent cx="6516370" cy="6350"/>
          <wp:effectExtent l="0" t="0" r="0" b="0"/>
          <wp:wrapNone/>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1"/>
                  <a:stretch>
                    <a:fillRect/>
                  </a:stretch>
                </pic:blipFill>
                <pic:spPr>
                  <a:xfrm>
                    <a:off x="0" y="0"/>
                    <a:ext cx="6516623" cy="6350"/>
                  </a:xfrm>
                  <a:prstGeom prst="rect">
                    <a:avLst/>
                  </a:prstGeom>
                </pic:spPr>
              </pic:pic>
            </a:graphicData>
          </a:graphic>
        </wp:anchor>
      </w:drawing>
    </w:r>
    <w:r w:rsidRPr="00385B22">
      <w:rPr>
        <w:b/>
        <w:bCs/>
        <w:color w:val="00558C"/>
        <w:sz w:val="15"/>
        <w:szCs w:val="15"/>
      </w:rPr>
      <w:t>IALA Recommendation</w:t>
    </w:r>
    <w:r w:rsidRPr="00385B22">
      <w:rPr>
        <w:b/>
        <w:bCs/>
        <w:color w:val="00558C"/>
        <w:spacing w:val="8"/>
        <w:w w:val="102"/>
        <w:sz w:val="15"/>
        <w:szCs w:val="15"/>
      </w:rPr>
      <w:t xml:space="preserve"> </w:t>
    </w:r>
    <w:r w:rsidRPr="00385B22">
      <w:rPr>
        <w:b/>
        <w:bCs/>
        <w:color w:val="00558C"/>
        <w:sz w:val="15"/>
        <w:szCs w:val="15"/>
      </w:rPr>
      <w:t>R0146 (e-NAV-146) Strategy f</w:t>
    </w:r>
    <w:r w:rsidRPr="00385B22">
      <w:rPr>
        <w:b/>
        <w:bCs/>
        <w:color w:val="00558C"/>
        <w:spacing w:val="-1"/>
        <w:sz w:val="15"/>
        <w:szCs w:val="15"/>
      </w:rPr>
      <w:t>or</w:t>
    </w:r>
    <w:r w:rsidRPr="00385B22">
      <w:rPr>
        <w:b/>
        <w:bCs/>
        <w:color w:val="00558C"/>
        <w:spacing w:val="9"/>
        <w:sz w:val="15"/>
        <w:szCs w:val="15"/>
      </w:rPr>
      <w:t xml:space="preserve"> </w:t>
    </w:r>
    <w:r w:rsidRPr="00385B22">
      <w:rPr>
        <w:b/>
        <w:bCs/>
        <w:color w:val="00558C"/>
        <w:spacing w:val="-1"/>
        <w:sz w:val="15"/>
        <w:szCs w:val="15"/>
      </w:rPr>
      <w:t>Maintaining Racon</w:t>
    </w:r>
    <w:r w:rsidRPr="00385B22">
      <w:rPr>
        <w:b/>
        <w:bCs/>
        <w:color w:val="00558C"/>
        <w:spacing w:val="5"/>
        <w:sz w:val="15"/>
        <w:szCs w:val="15"/>
      </w:rPr>
      <w:t xml:space="preserve"> </w:t>
    </w:r>
    <w:r w:rsidRPr="00385B22">
      <w:rPr>
        <w:b/>
        <w:bCs/>
        <w:color w:val="00558C"/>
        <w:spacing w:val="-1"/>
        <w:sz w:val="15"/>
        <w:szCs w:val="15"/>
      </w:rPr>
      <w:t>Service</w:t>
    </w:r>
    <w:r w:rsidRPr="00385B22">
      <w:rPr>
        <w:b/>
        <w:bCs/>
        <w:color w:val="00558C"/>
        <w:spacing w:val="6"/>
        <w:sz w:val="15"/>
        <w:szCs w:val="15"/>
      </w:rPr>
      <w:t xml:space="preserve"> </w:t>
    </w:r>
    <w:r w:rsidRPr="00385B22">
      <w:rPr>
        <w:b/>
        <w:bCs/>
        <w:color w:val="00558C"/>
        <w:spacing w:val="-1"/>
        <w:sz w:val="15"/>
        <w:szCs w:val="15"/>
      </w:rPr>
      <w:t>Capability</w:t>
    </w:r>
  </w:p>
  <w:p w14:paraId="702C27D4" w14:textId="77777777" w:rsidR="00F27F90" w:rsidRPr="00385B22" w:rsidRDefault="00DE6361">
    <w:pPr>
      <w:pStyle w:val="BodyText"/>
      <w:spacing w:line="174" w:lineRule="auto"/>
      <w:ind w:left="39"/>
      <w:rPr>
        <w:sz w:val="15"/>
        <w:szCs w:val="15"/>
      </w:rPr>
    </w:pPr>
    <w:r w:rsidRPr="00385B22">
      <w:rPr>
        <w:b/>
        <w:bCs/>
        <w:color w:val="00558C"/>
        <w:spacing w:val="-1"/>
        <w:sz w:val="15"/>
        <w:szCs w:val="15"/>
      </w:rPr>
      <w:t>Edition</w:t>
    </w:r>
    <w:r w:rsidRPr="00385B22">
      <w:rPr>
        <w:b/>
        <w:bCs/>
        <w:color w:val="00558C"/>
        <w:spacing w:val="23"/>
        <w:w w:val="101"/>
        <w:sz w:val="15"/>
        <w:szCs w:val="15"/>
      </w:rPr>
      <w:t xml:space="preserve"> </w:t>
    </w:r>
    <w:r w:rsidRPr="00385B22">
      <w:rPr>
        <w:b/>
        <w:bCs/>
        <w:color w:val="00558C"/>
        <w:spacing w:val="-1"/>
        <w:sz w:val="15"/>
        <w:szCs w:val="15"/>
      </w:rPr>
      <w:t>1.1 urn:mrn:iala:pub:r0146</w:t>
    </w:r>
    <w:r w:rsidRPr="00385B22">
      <w:rPr>
        <w:b/>
        <w:bCs/>
        <w:color w:val="00558C"/>
        <w:spacing w:val="1"/>
        <w:sz w:val="15"/>
        <w:szCs w:val="15"/>
      </w:rPr>
      <w:t xml:space="preserve">                               </w:t>
    </w:r>
    <w:r w:rsidRPr="00385B22">
      <w:rPr>
        <w:b/>
        <w:bCs/>
        <w:color w:val="00558C"/>
        <w:sz w:val="15"/>
        <w:szCs w:val="15"/>
      </w:rPr>
      <w:t xml:space="preserve">                                                                                                                                                                                                        </w:t>
    </w:r>
    <w:r w:rsidRPr="00385B22">
      <w:rPr>
        <w:b/>
        <w:bCs/>
        <w:color w:val="00558C"/>
        <w:spacing w:val="-1"/>
        <w:sz w:val="15"/>
        <w:szCs w:val="15"/>
      </w:rPr>
      <w:t>P 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2E7B6" w14:textId="77777777" w:rsidR="008E549F" w:rsidRPr="00385B22" w:rsidRDefault="008E549F">
      <w:r w:rsidRPr="00385B22">
        <w:separator/>
      </w:r>
    </w:p>
  </w:footnote>
  <w:footnote w:type="continuationSeparator" w:id="0">
    <w:p w14:paraId="2EC79875" w14:textId="77777777" w:rsidR="008E549F" w:rsidRPr="00385B22" w:rsidRDefault="008E549F">
      <w:r w:rsidRPr="00385B2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57AFC" w14:textId="77777777" w:rsidR="00F27F90" w:rsidRPr="00385B22" w:rsidRDefault="00DE6361">
    <w:pPr>
      <w:spacing w:line="1133" w:lineRule="exact"/>
      <w:ind w:firstLine="9894"/>
    </w:pPr>
    <w:r w:rsidRPr="00385B22">
      <w:rPr>
        <w:noProof/>
      </w:rPr>
      <w:drawing>
        <wp:anchor distT="0" distB="0" distL="0" distR="0" simplePos="0" relativeHeight="251660288" behindDoc="0" locked="0" layoutInCell="0" allowOverlap="1" wp14:anchorId="51C717B1" wp14:editId="5DE4D4D7">
          <wp:simplePos x="0" y="0"/>
          <wp:positionH relativeFrom="page">
            <wp:posOffset>557530</wp:posOffset>
          </wp:positionH>
          <wp:positionV relativeFrom="page">
            <wp:posOffset>1694180</wp:posOffset>
          </wp:positionV>
          <wp:extent cx="6516370" cy="12065"/>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
                  <a:stretch>
                    <a:fillRect/>
                  </a:stretch>
                </pic:blipFill>
                <pic:spPr>
                  <a:xfrm>
                    <a:off x="0" y="0"/>
                    <a:ext cx="6516623" cy="12192"/>
                  </a:xfrm>
                  <a:prstGeom prst="rect">
                    <a:avLst/>
                  </a:prstGeom>
                </pic:spPr>
              </pic:pic>
            </a:graphicData>
          </a:graphic>
        </wp:anchor>
      </w:drawing>
    </w:r>
    <w:r w:rsidRPr="00385B22">
      <w:rPr>
        <w:noProof/>
        <w:position w:val="-22"/>
      </w:rPr>
      <w:drawing>
        <wp:inline distT="0" distB="0" distL="0" distR="0" wp14:anchorId="2EC61964" wp14:editId="00C8F0A4">
          <wp:extent cx="719455" cy="71945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2"/>
                  <a:stretch>
                    <a:fillRect/>
                  </a:stretch>
                </pic:blipFill>
                <pic:spPr>
                  <a:xfrm>
                    <a:off x="0" y="0"/>
                    <a:ext cx="719455" cy="719455"/>
                  </a:xfrm>
                  <a:prstGeom prst="rect">
                    <a:avLst/>
                  </a:prstGeom>
                </pic:spPr>
              </pic:pic>
            </a:graphicData>
          </a:graphic>
        </wp:inline>
      </w:drawing>
    </w:r>
  </w:p>
  <w:p w14:paraId="478BDFA7" w14:textId="77777777" w:rsidR="00F27F90" w:rsidRPr="00385B22" w:rsidRDefault="00F27F90">
    <w:pPr>
      <w:spacing w:line="325" w:lineRule="auto"/>
    </w:pPr>
  </w:p>
  <w:p w14:paraId="5C0FD5CB" w14:textId="77777777" w:rsidR="00F27F90" w:rsidRPr="00385B22" w:rsidRDefault="00F27F90">
    <w:pPr>
      <w:spacing w:line="326" w:lineRule="auto"/>
    </w:pPr>
  </w:p>
  <w:p w14:paraId="6689BB90" w14:textId="77777777" w:rsidR="00F27F90" w:rsidRPr="00385B22" w:rsidRDefault="00DE6361">
    <w:pPr>
      <w:pStyle w:val="BodyText"/>
      <w:spacing w:before="168" w:line="181" w:lineRule="auto"/>
      <w:ind w:left="67"/>
      <w:rPr>
        <w:sz w:val="55"/>
        <w:szCs w:val="55"/>
      </w:rPr>
    </w:pPr>
    <w:r w:rsidRPr="00385B22">
      <w:rPr>
        <w:b/>
        <w:bCs/>
        <w:color w:val="009FE3"/>
        <w:sz w:val="55"/>
        <w:szCs w:val="55"/>
      </w:rPr>
      <w:t>DOCUMENT</w:t>
    </w:r>
    <w:r w:rsidRPr="00385B22">
      <w:rPr>
        <w:b/>
        <w:bCs/>
        <w:color w:val="009FE3"/>
        <w:spacing w:val="49"/>
        <w:sz w:val="55"/>
        <w:szCs w:val="55"/>
      </w:rPr>
      <w:t xml:space="preserve"> </w:t>
    </w:r>
    <w:r w:rsidRPr="00385B22">
      <w:rPr>
        <w:b/>
        <w:bCs/>
        <w:color w:val="009FE3"/>
        <w:sz w:val="55"/>
        <w:szCs w:val="55"/>
      </w:rPr>
      <w:t>HISTORY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E83AC" w14:textId="77777777" w:rsidR="00F27F90" w:rsidRPr="00385B22" w:rsidRDefault="00DE6361">
    <w:pPr>
      <w:spacing w:line="1122" w:lineRule="exact"/>
      <w:ind w:firstLine="9909"/>
    </w:pPr>
    <w:r w:rsidRPr="00385B22">
      <w:rPr>
        <w:noProof/>
        <w:position w:val="-22"/>
      </w:rPr>
      <w:drawing>
        <wp:inline distT="0" distB="0" distL="0" distR="0" wp14:anchorId="1B0755B5" wp14:editId="036FCFF5">
          <wp:extent cx="709930" cy="71247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
                  <a:stretch>
                    <a:fillRect/>
                  </a:stretch>
                </pic:blipFill>
                <pic:spPr>
                  <a:xfrm>
                    <a:off x="0" y="0"/>
                    <a:ext cx="710183" cy="71310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25A15" w14:textId="507118ED" w:rsidR="00F27F90" w:rsidRPr="00385B22" w:rsidDel="00385B22" w:rsidRDefault="00DE6361">
    <w:pPr>
      <w:spacing w:line="1138" w:lineRule="exact"/>
      <w:ind w:firstLine="9894"/>
      <w:rPr>
        <w:del w:id="181" w:author="Alan Grant" w:date="2025-04-01T09:05:00Z"/>
      </w:rPr>
    </w:pPr>
    <w:del w:id="182" w:author="Alan Grant" w:date="2025-04-01T09:05:00Z">
      <w:r w:rsidRPr="00385B22" w:rsidDel="00385B22">
        <w:rPr>
          <w:noProof/>
        </w:rPr>
        <w:drawing>
          <wp:anchor distT="0" distB="0" distL="0" distR="0" simplePos="0" relativeHeight="251663360" behindDoc="0" locked="0" layoutInCell="0" allowOverlap="1" wp14:anchorId="4116C3DA" wp14:editId="21645645">
            <wp:simplePos x="0" y="0"/>
            <wp:positionH relativeFrom="page">
              <wp:posOffset>557530</wp:posOffset>
            </wp:positionH>
            <wp:positionV relativeFrom="page">
              <wp:posOffset>1417320</wp:posOffset>
            </wp:positionV>
            <wp:extent cx="6516370" cy="12065"/>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
                    <a:stretch>
                      <a:fillRect/>
                    </a:stretch>
                  </pic:blipFill>
                  <pic:spPr>
                    <a:xfrm>
                      <a:off x="0" y="0"/>
                      <a:ext cx="6516623" cy="12192"/>
                    </a:xfrm>
                    <a:prstGeom prst="rect">
                      <a:avLst/>
                    </a:prstGeom>
                  </pic:spPr>
                </pic:pic>
              </a:graphicData>
            </a:graphic>
          </wp:anchor>
        </w:drawing>
      </w:r>
      <w:r w:rsidRPr="00385B22" w:rsidDel="00385B22">
        <w:rPr>
          <w:noProof/>
          <w:position w:val="-22"/>
        </w:rPr>
        <w:drawing>
          <wp:inline distT="0" distB="0" distL="0" distR="0" wp14:anchorId="214E4C5E" wp14:editId="53D46792">
            <wp:extent cx="719455" cy="72263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2"/>
                    <a:stretch>
                      <a:fillRect/>
                    </a:stretch>
                  </pic:blipFill>
                  <pic:spPr>
                    <a:xfrm>
                      <a:off x="0" y="0"/>
                      <a:ext cx="719711" cy="723264"/>
                    </a:xfrm>
                    <a:prstGeom prst="rect">
                      <a:avLst/>
                    </a:prstGeom>
                  </pic:spPr>
                </pic:pic>
              </a:graphicData>
            </a:graphic>
          </wp:inline>
        </w:drawing>
      </w:r>
    </w:del>
  </w:p>
  <w:p w14:paraId="18F699DE" w14:textId="36F5FA74" w:rsidR="00F27F90" w:rsidRPr="00385B22" w:rsidDel="00385B22" w:rsidRDefault="00F27F90">
    <w:pPr>
      <w:spacing w:line="283" w:lineRule="auto"/>
      <w:rPr>
        <w:del w:id="183" w:author="Alan Grant" w:date="2025-04-01T09:05:00Z"/>
      </w:rPr>
    </w:pPr>
  </w:p>
  <w:p w14:paraId="4779A301" w14:textId="597A8C16" w:rsidR="00F27F90" w:rsidRPr="00385B22" w:rsidDel="00385B22" w:rsidRDefault="00DE6361">
    <w:pPr>
      <w:pStyle w:val="BodyText"/>
      <w:spacing w:before="146" w:line="179" w:lineRule="auto"/>
      <w:ind w:left="34"/>
      <w:rPr>
        <w:del w:id="184" w:author="Alan Grant" w:date="2025-04-01T09:05:00Z"/>
        <w:sz w:val="48"/>
        <w:szCs w:val="48"/>
      </w:rPr>
    </w:pPr>
    <w:del w:id="185" w:author="Alan Grant" w:date="2025-04-01T09:05:00Z">
      <w:r w:rsidRPr="00385B22" w:rsidDel="00385B22">
        <w:rPr>
          <w:b/>
          <w:bCs/>
          <w:color w:val="009FDF"/>
          <w:spacing w:val="-1"/>
          <w:sz w:val="48"/>
          <w:szCs w:val="48"/>
        </w:rPr>
        <w:delText>ANNEX CONTENTS</w:delText>
      </w:r>
    </w:del>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B6C4F" w14:textId="77777777" w:rsidR="00F27F90" w:rsidRPr="00385B22" w:rsidRDefault="00DE6361">
    <w:pPr>
      <w:spacing w:line="1122" w:lineRule="exact"/>
      <w:ind w:firstLine="9909"/>
    </w:pPr>
    <w:r w:rsidRPr="00385B22">
      <w:rPr>
        <w:noProof/>
        <w:position w:val="-22"/>
      </w:rPr>
      <w:drawing>
        <wp:inline distT="0" distB="0" distL="0" distR="0" wp14:anchorId="01585D00" wp14:editId="35F485EB">
          <wp:extent cx="709930" cy="712470"/>
          <wp:effectExtent l="0" t="0" r="0" b="0"/>
          <wp:docPr id="1" name="IM 14"/>
          <wp:cNvGraphicFramePr/>
          <a:graphic xmlns:a="http://schemas.openxmlformats.org/drawingml/2006/main">
            <a:graphicData uri="http://schemas.openxmlformats.org/drawingml/2006/picture">
              <pic:pic xmlns:pic="http://schemas.openxmlformats.org/drawingml/2006/picture">
                <pic:nvPicPr>
                  <pic:cNvPr id="1" name="IM 14"/>
                  <pic:cNvPicPr/>
                </pic:nvPicPr>
                <pic:blipFill>
                  <a:blip r:embed="rId1"/>
                  <a:stretch>
                    <a:fillRect/>
                  </a:stretch>
                </pic:blipFill>
                <pic:spPr>
                  <a:xfrm>
                    <a:off x="0" y="0"/>
                    <a:ext cx="710183" cy="71310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C0DF0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489966"/>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E01C2580"/>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130C150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E88A4E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514CE76"/>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33C4EA6"/>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857C904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45C6A20"/>
    <w:multiLevelType w:val="hybridMultilevel"/>
    <w:tmpl w:val="35F2FA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509689E"/>
    <w:multiLevelType w:val="multilevel"/>
    <w:tmpl w:val="4DFC1F5C"/>
    <w:lvl w:ilvl="0">
      <w:start w:val="1"/>
      <w:numFmt w:val="decimal"/>
      <w:lvlText w:val="%1"/>
      <w:lvlJc w:val="left"/>
      <w:pPr>
        <w:ind w:left="709" w:hanging="709"/>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2770725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8"/>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0"/>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FBD021FE"/>
    <w:lvl w:ilvl="0">
      <w:start w:val="1"/>
      <w:numFmt w:val="decimal"/>
      <w:pStyle w:val="Tablecaption"/>
      <w:lvlText w:val="Table %1"/>
      <w:lvlJc w:val="left"/>
      <w:pPr>
        <w:ind w:left="1134" w:hanging="1134"/>
      </w:pPr>
      <w:rPr>
        <w:rFonts w:hint="default"/>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F626AF9A"/>
    <w:lvl w:ilvl="0">
      <w:start w:val="1"/>
      <w:numFmt w:val="decimal"/>
      <w:pStyle w:val="AppendixtitleHead1"/>
      <w:lvlText w:val="APPENDIX %1"/>
      <w:lvlJc w:val="left"/>
      <w:pPr>
        <w:ind w:left="1701" w:hanging="1701"/>
      </w:pPr>
      <w:rPr>
        <w:rFonts w:asciiTheme="minorHAnsi" w:hAnsiTheme="minorHAnsi" w:hint="default"/>
        <w:b/>
        <w:bCs/>
        <w:i w:val="0"/>
        <w:iCs w:val="0"/>
        <w:caps/>
        <w:strike w:val="0"/>
        <w:dstrike w:val="0"/>
        <w:vanish w:val="0"/>
        <w:color w:val="00558C"/>
        <w:spacing w:val="0"/>
        <w:kern w:val="0"/>
        <w:position w:val="0"/>
        <w:sz w:val="28"/>
        <w:szCs w:val="28"/>
        <w:u w:val="none" w:color="407EC9"/>
        <w:vertAlign w:val="baseline"/>
        <w:em w:val="none"/>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abstractNum w:abstractNumId="14"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B00BE6"/>
    <w:multiLevelType w:val="multilevel"/>
    <w:tmpl w:val="C4544462"/>
    <w:lvl w:ilvl="0">
      <w:start w:val="1"/>
      <w:numFmt w:val="decimal"/>
      <w:pStyle w:val="RecommendationList1"/>
      <w:lvlText w:val="%1"/>
      <w:lvlJc w:val="left"/>
      <w:pPr>
        <w:ind w:left="1134" w:hanging="567"/>
      </w:pPr>
      <w:rPr>
        <w:rFonts w:asciiTheme="minorHAnsi" w:hAnsiTheme="minorHAnsi" w:hint="default"/>
        <w:b w:val="0"/>
        <w:i w:val="0"/>
        <w:sz w:val="24"/>
      </w:rPr>
    </w:lvl>
    <w:lvl w:ilvl="1">
      <w:start w:val="1"/>
      <w:numFmt w:val="lowerLetter"/>
      <w:pStyle w:val="RecommendationLista"/>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34245C5"/>
    <w:multiLevelType w:val="multilevel"/>
    <w:tmpl w:val="70A49D00"/>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8D554E7"/>
    <w:multiLevelType w:val="hybridMultilevel"/>
    <w:tmpl w:val="6F7ED8FE"/>
    <w:lvl w:ilvl="0" w:tplc="ECAABEB2">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5EB057A3"/>
    <w:multiLevelType w:val="multilevel"/>
    <w:tmpl w:val="EAFEB3C4"/>
    <w:lvl w:ilvl="0">
      <w:start w:val="1"/>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AB4D84"/>
    <w:multiLevelType w:val="multilevel"/>
    <w:tmpl w:val="6E94C59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sz w:val="22"/>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6" w15:restartNumberingAfterBreak="0">
    <w:nsid w:val="70693657"/>
    <w:multiLevelType w:val="hybridMultilevel"/>
    <w:tmpl w:val="CD1AD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9E283E"/>
    <w:multiLevelType w:val="hybridMultilevel"/>
    <w:tmpl w:val="C8D8A2A2"/>
    <w:lvl w:ilvl="0" w:tplc="2F0060CC">
      <w:numFmt w:val="bullet"/>
      <w:lvlText w:val="•"/>
      <w:lvlJc w:val="left"/>
      <w:pPr>
        <w:ind w:left="990" w:hanging="384"/>
      </w:pPr>
      <w:rPr>
        <w:rFonts w:ascii="Arial" w:eastAsia="Arial" w:hAnsi="Arial" w:cs="Arial" w:hint="default"/>
        <w:color w:val="00558C"/>
      </w:rPr>
    </w:lvl>
    <w:lvl w:ilvl="1" w:tplc="08090003" w:tentative="1">
      <w:start w:val="1"/>
      <w:numFmt w:val="bullet"/>
      <w:lvlText w:val="o"/>
      <w:lvlJc w:val="left"/>
      <w:pPr>
        <w:ind w:left="1686" w:hanging="360"/>
      </w:pPr>
      <w:rPr>
        <w:rFonts w:ascii="Courier New" w:hAnsi="Courier New" w:cs="Courier New" w:hint="default"/>
      </w:rPr>
    </w:lvl>
    <w:lvl w:ilvl="2" w:tplc="08090005" w:tentative="1">
      <w:start w:val="1"/>
      <w:numFmt w:val="bullet"/>
      <w:lvlText w:val=""/>
      <w:lvlJc w:val="left"/>
      <w:pPr>
        <w:ind w:left="2406" w:hanging="360"/>
      </w:pPr>
      <w:rPr>
        <w:rFonts w:ascii="Wingdings" w:hAnsi="Wingdings" w:hint="default"/>
      </w:rPr>
    </w:lvl>
    <w:lvl w:ilvl="3" w:tplc="08090001" w:tentative="1">
      <w:start w:val="1"/>
      <w:numFmt w:val="bullet"/>
      <w:lvlText w:val=""/>
      <w:lvlJc w:val="left"/>
      <w:pPr>
        <w:ind w:left="3126" w:hanging="360"/>
      </w:pPr>
      <w:rPr>
        <w:rFonts w:ascii="Symbol" w:hAnsi="Symbol" w:hint="default"/>
      </w:rPr>
    </w:lvl>
    <w:lvl w:ilvl="4" w:tplc="08090003" w:tentative="1">
      <w:start w:val="1"/>
      <w:numFmt w:val="bullet"/>
      <w:lvlText w:val="o"/>
      <w:lvlJc w:val="left"/>
      <w:pPr>
        <w:ind w:left="3846" w:hanging="360"/>
      </w:pPr>
      <w:rPr>
        <w:rFonts w:ascii="Courier New" w:hAnsi="Courier New" w:cs="Courier New" w:hint="default"/>
      </w:rPr>
    </w:lvl>
    <w:lvl w:ilvl="5" w:tplc="08090005" w:tentative="1">
      <w:start w:val="1"/>
      <w:numFmt w:val="bullet"/>
      <w:lvlText w:val=""/>
      <w:lvlJc w:val="left"/>
      <w:pPr>
        <w:ind w:left="4566" w:hanging="360"/>
      </w:pPr>
      <w:rPr>
        <w:rFonts w:ascii="Wingdings" w:hAnsi="Wingdings" w:hint="default"/>
      </w:rPr>
    </w:lvl>
    <w:lvl w:ilvl="6" w:tplc="08090001" w:tentative="1">
      <w:start w:val="1"/>
      <w:numFmt w:val="bullet"/>
      <w:lvlText w:val=""/>
      <w:lvlJc w:val="left"/>
      <w:pPr>
        <w:ind w:left="5286" w:hanging="360"/>
      </w:pPr>
      <w:rPr>
        <w:rFonts w:ascii="Symbol" w:hAnsi="Symbol" w:hint="default"/>
      </w:rPr>
    </w:lvl>
    <w:lvl w:ilvl="7" w:tplc="08090003" w:tentative="1">
      <w:start w:val="1"/>
      <w:numFmt w:val="bullet"/>
      <w:lvlText w:val="o"/>
      <w:lvlJc w:val="left"/>
      <w:pPr>
        <w:ind w:left="6006" w:hanging="360"/>
      </w:pPr>
      <w:rPr>
        <w:rFonts w:ascii="Courier New" w:hAnsi="Courier New" w:cs="Courier New" w:hint="default"/>
      </w:rPr>
    </w:lvl>
    <w:lvl w:ilvl="8" w:tplc="08090005" w:tentative="1">
      <w:start w:val="1"/>
      <w:numFmt w:val="bullet"/>
      <w:lvlText w:val=""/>
      <w:lvlJc w:val="left"/>
      <w:pPr>
        <w:ind w:left="6726" w:hanging="360"/>
      </w:pPr>
      <w:rPr>
        <w:rFonts w:ascii="Wingdings" w:hAnsi="Wingdings" w:hint="default"/>
      </w:rPr>
    </w:lvl>
  </w:abstractNum>
  <w:abstractNum w:abstractNumId="28" w15:restartNumberingAfterBreak="0">
    <w:nsid w:val="76AF6B02"/>
    <w:multiLevelType w:val="hybridMultilevel"/>
    <w:tmpl w:val="DE74C8EE"/>
    <w:lvl w:ilvl="0" w:tplc="08090001">
      <w:start w:val="1"/>
      <w:numFmt w:val="bullet"/>
      <w:lvlText w:val=""/>
      <w:lvlJc w:val="left"/>
      <w:pPr>
        <w:ind w:left="1326" w:hanging="360"/>
      </w:pPr>
      <w:rPr>
        <w:rFonts w:ascii="Symbol" w:hAnsi="Symbol" w:hint="default"/>
      </w:rPr>
    </w:lvl>
    <w:lvl w:ilvl="1" w:tplc="08090003" w:tentative="1">
      <w:start w:val="1"/>
      <w:numFmt w:val="bullet"/>
      <w:lvlText w:val="o"/>
      <w:lvlJc w:val="left"/>
      <w:pPr>
        <w:ind w:left="2046" w:hanging="360"/>
      </w:pPr>
      <w:rPr>
        <w:rFonts w:ascii="Courier New" w:hAnsi="Courier New" w:cs="Courier New" w:hint="default"/>
      </w:rPr>
    </w:lvl>
    <w:lvl w:ilvl="2" w:tplc="08090005" w:tentative="1">
      <w:start w:val="1"/>
      <w:numFmt w:val="bullet"/>
      <w:lvlText w:val=""/>
      <w:lvlJc w:val="left"/>
      <w:pPr>
        <w:ind w:left="2766" w:hanging="360"/>
      </w:pPr>
      <w:rPr>
        <w:rFonts w:ascii="Wingdings" w:hAnsi="Wingdings" w:hint="default"/>
      </w:rPr>
    </w:lvl>
    <w:lvl w:ilvl="3" w:tplc="08090001" w:tentative="1">
      <w:start w:val="1"/>
      <w:numFmt w:val="bullet"/>
      <w:lvlText w:val=""/>
      <w:lvlJc w:val="left"/>
      <w:pPr>
        <w:ind w:left="3486" w:hanging="360"/>
      </w:pPr>
      <w:rPr>
        <w:rFonts w:ascii="Symbol" w:hAnsi="Symbol" w:hint="default"/>
      </w:rPr>
    </w:lvl>
    <w:lvl w:ilvl="4" w:tplc="08090003" w:tentative="1">
      <w:start w:val="1"/>
      <w:numFmt w:val="bullet"/>
      <w:lvlText w:val="o"/>
      <w:lvlJc w:val="left"/>
      <w:pPr>
        <w:ind w:left="4206" w:hanging="360"/>
      </w:pPr>
      <w:rPr>
        <w:rFonts w:ascii="Courier New" w:hAnsi="Courier New" w:cs="Courier New" w:hint="default"/>
      </w:rPr>
    </w:lvl>
    <w:lvl w:ilvl="5" w:tplc="08090005" w:tentative="1">
      <w:start w:val="1"/>
      <w:numFmt w:val="bullet"/>
      <w:lvlText w:val=""/>
      <w:lvlJc w:val="left"/>
      <w:pPr>
        <w:ind w:left="4926" w:hanging="360"/>
      </w:pPr>
      <w:rPr>
        <w:rFonts w:ascii="Wingdings" w:hAnsi="Wingdings" w:hint="default"/>
      </w:rPr>
    </w:lvl>
    <w:lvl w:ilvl="6" w:tplc="08090001" w:tentative="1">
      <w:start w:val="1"/>
      <w:numFmt w:val="bullet"/>
      <w:lvlText w:val=""/>
      <w:lvlJc w:val="left"/>
      <w:pPr>
        <w:ind w:left="5646" w:hanging="360"/>
      </w:pPr>
      <w:rPr>
        <w:rFonts w:ascii="Symbol" w:hAnsi="Symbol" w:hint="default"/>
      </w:rPr>
    </w:lvl>
    <w:lvl w:ilvl="7" w:tplc="08090003" w:tentative="1">
      <w:start w:val="1"/>
      <w:numFmt w:val="bullet"/>
      <w:lvlText w:val="o"/>
      <w:lvlJc w:val="left"/>
      <w:pPr>
        <w:ind w:left="6366" w:hanging="360"/>
      </w:pPr>
      <w:rPr>
        <w:rFonts w:ascii="Courier New" w:hAnsi="Courier New" w:cs="Courier New" w:hint="default"/>
      </w:rPr>
    </w:lvl>
    <w:lvl w:ilvl="8" w:tplc="08090005" w:tentative="1">
      <w:start w:val="1"/>
      <w:numFmt w:val="bullet"/>
      <w:lvlText w:val=""/>
      <w:lvlJc w:val="left"/>
      <w:pPr>
        <w:ind w:left="7086" w:hanging="360"/>
      </w:pPr>
      <w:rPr>
        <w:rFonts w:ascii="Wingdings" w:hAnsi="Wingdings" w:hint="default"/>
      </w:rPr>
    </w:lvl>
  </w:abstractNum>
  <w:abstractNum w:abstractNumId="29" w15:restartNumberingAfterBreak="0">
    <w:nsid w:val="76D64DA6"/>
    <w:multiLevelType w:val="hybridMultilevel"/>
    <w:tmpl w:val="60E6F4BE"/>
    <w:lvl w:ilvl="0" w:tplc="C876CFBA">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101629">
    <w:abstractNumId w:val="28"/>
  </w:num>
  <w:num w:numId="2" w16cid:durableId="707149464">
    <w:abstractNumId w:val="8"/>
  </w:num>
  <w:num w:numId="3" w16cid:durableId="718481374">
    <w:abstractNumId w:val="27"/>
  </w:num>
  <w:num w:numId="4" w16cid:durableId="21007597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29096378">
    <w:abstractNumId w:val="13"/>
  </w:num>
  <w:num w:numId="6" w16cid:durableId="346058238">
    <w:abstractNumId w:val="22"/>
  </w:num>
  <w:num w:numId="7" w16cid:durableId="2100253806">
    <w:abstractNumId w:val="17"/>
  </w:num>
  <w:num w:numId="8" w16cid:durableId="189339644">
    <w:abstractNumId w:val="16"/>
  </w:num>
  <w:num w:numId="9" w16cid:durableId="193736614">
    <w:abstractNumId w:val="10"/>
  </w:num>
  <w:num w:numId="10" w16cid:durableId="1922525469">
    <w:abstractNumId w:val="30"/>
  </w:num>
  <w:num w:numId="11" w16cid:durableId="1349984469">
    <w:abstractNumId w:val="15"/>
  </w:num>
  <w:num w:numId="12" w16cid:durableId="1166631086">
    <w:abstractNumId w:val="25"/>
  </w:num>
  <w:num w:numId="13" w16cid:durableId="1593972398">
    <w:abstractNumId w:val="14"/>
  </w:num>
  <w:num w:numId="14" w16cid:durableId="961575598">
    <w:abstractNumId w:val="21"/>
  </w:num>
  <w:num w:numId="15" w16cid:durableId="1753089052">
    <w:abstractNumId w:val="12"/>
  </w:num>
  <w:num w:numId="16" w16cid:durableId="270673256">
    <w:abstractNumId w:val="18"/>
  </w:num>
  <w:num w:numId="17" w16cid:durableId="642779852">
    <w:abstractNumId w:val="9"/>
  </w:num>
  <w:num w:numId="18" w16cid:durableId="18837814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96430551">
    <w:abstractNumId w:val="11"/>
  </w:num>
  <w:num w:numId="20" w16cid:durableId="14112728">
    <w:abstractNumId w:val="23"/>
  </w:num>
  <w:num w:numId="21" w16cid:durableId="1248880408">
    <w:abstractNumId w:val="20"/>
  </w:num>
  <w:num w:numId="22" w16cid:durableId="1331441852">
    <w:abstractNumId w:val="31"/>
  </w:num>
  <w:num w:numId="23" w16cid:durableId="1050962942">
    <w:abstractNumId w:val="29"/>
  </w:num>
  <w:num w:numId="24" w16cid:durableId="930315140">
    <w:abstractNumId w:val="19"/>
  </w:num>
  <w:num w:numId="25" w16cid:durableId="12883928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89090628">
    <w:abstractNumId w:val="7"/>
  </w:num>
  <w:num w:numId="27" w16cid:durableId="1577596503">
    <w:abstractNumId w:val="2"/>
  </w:num>
  <w:num w:numId="28" w16cid:durableId="687024053">
    <w:abstractNumId w:val="6"/>
  </w:num>
  <w:num w:numId="29" w16cid:durableId="154152657">
    <w:abstractNumId w:val="5"/>
  </w:num>
  <w:num w:numId="30" w16cid:durableId="117454891">
    <w:abstractNumId w:val="4"/>
  </w:num>
  <w:num w:numId="31" w16cid:durableId="1763992137">
    <w:abstractNumId w:val="3"/>
  </w:num>
  <w:num w:numId="32" w16cid:durableId="318929311">
    <w:abstractNumId w:val="1"/>
  </w:num>
  <w:num w:numId="33" w16cid:durableId="805976050">
    <w:abstractNumId w:val="0"/>
  </w:num>
  <w:num w:numId="34" w16cid:durableId="362050005">
    <w:abstractNumId w:val="24"/>
  </w:num>
  <w:num w:numId="35" w16cid:durableId="13583902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339373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52701032">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 Mueller">
    <w15:presenceInfo w15:providerId="Windows Live" w15:userId="17307a3077d70298"/>
  </w15:person>
  <w15:person w15:author="Alan Grant">
    <w15:presenceInfo w15:providerId="AD" w15:userId="S::Alan.Grant@gla-rad.org::2d17d841-b74e-450a-bcd6-6363a9781dcd"/>
  </w15:person>
  <w15:person w15:author="Trevor Harris">
    <w15:presenceInfo w15:providerId="AD" w15:userId="S::Trevor.Harris@trinityhouse.co.uk::080cc568-6fe0-4618-97ae-299de41901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doNotDisplayPageBoundaries/>
  <w:displayBackgroundShape/>
  <w:proofState w:spelling="clean" w:grammar="clean"/>
  <w:attachedTemplate r:id="rId1"/>
  <w:linkStyles/>
  <w:trackRevisions/>
  <w:defaultTabStop w:val="720"/>
  <w:characterSpacingControl w:val="doNotCompress"/>
  <w:hdrShapeDefaults>
    <o:shapedefaults v:ext="edit" spidmax="2050" fillcolor="white">
      <v:fill color="white"/>
    </o:shapedefaults>
  </w:hdrShapeDefaults>
  <w:footnotePr>
    <w:footnote w:id="-1"/>
    <w:footnote w:id="0"/>
  </w:footnotePr>
  <w:endnotePr>
    <w:endnote w:id="-1"/>
    <w:endnote w:id="0"/>
  </w:endnotePr>
  <w:compat>
    <w:spaceForUL/>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Q5MjA5YmEyYTQwM2Y0NWVlMWRmYTZhYzllNjA2OTEifQ=="/>
  </w:docVars>
  <w:rsids>
    <w:rsidRoot w:val="00F27F90"/>
    <w:rsid w:val="00004B79"/>
    <w:rsid w:val="00010D46"/>
    <w:rsid w:val="0009254C"/>
    <w:rsid w:val="000C5B08"/>
    <w:rsid w:val="00103DDC"/>
    <w:rsid w:val="001057C1"/>
    <w:rsid w:val="00147234"/>
    <w:rsid w:val="00160F22"/>
    <w:rsid w:val="00171E66"/>
    <w:rsid w:val="001869F5"/>
    <w:rsid w:val="00220A7A"/>
    <w:rsid w:val="00250BEB"/>
    <w:rsid w:val="00331ECF"/>
    <w:rsid w:val="003548CF"/>
    <w:rsid w:val="00357E1C"/>
    <w:rsid w:val="00385B22"/>
    <w:rsid w:val="00450A13"/>
    <w:rsid w:val="00473575"/>
    <w:rsid w:val="004A2932"/>
    <w:rsid w:val="005A54B4"/>
    <w:rsid w:val="00603724"/>
    <w:rsid w:val="006D0FA4"/>
    <w:rsid w:val="00734176"/>
    <w:rsid w:val="007372E7"/>
    <w:rsid w:val="0078019C"/>
    <w:rsid w:val="007961B9"/>
    <w:rsid w:val="008169E7"/>
    <w:rsid w:val="008203B8"/>
    <w:rsid w:val="00847A00"/>
    <w:rsid w:val="008C2742"/>
    <w:rsid w:val="008C573E"/>
    <w:rsid w:val="008E549F"/>
    <w:rsid w:val="009048F9"/>
    <w:rsid w:val="009113CA"/>
    <w:rsid w:val="00911A51"/>
    <w:rsid w:val="0095262C"/>
    <w:rsid w:val="009A3043"/>
    <w:rsid w:val="009E3C77"/>
    <w:rsid w:val="009E5438"/>
    <w:rsid w:val="00A24F86"/>
    <w:rsid w:val="00A44E0C"/>
    <w:rsid w:val="00A75D68"/>
    <w:rsid w:val="00A8330F"/>
    <w:rsid w:val="00AA7611"/>
    <w:rsid w:val="00AE770F"/>
    <w:rsid w:val="00B2528D"/>
    <w:rsid w:val="00B277BC"/>
    <w:rsid w:val="00B35090"/>
    <w:rsid w:val="00B362DC"/>
    <w:rsid w:val="00C113B1"/>
    <w:rsid w:val="00C24FF1"/>
    <w:rsid w:val="00C55BA1"/>
    <w:rsid w:val="00C76B4C"/>
    <w:rsid w:val="00C90052"/>
    <w:rsid w:val="00C95D5C"/>
    <w:rsid w:val="00CA3E67"/>
    <w:rsid w:val="00CC04AE"/>
    <w:rsid w:val="00CF74FA"/>
    <w:rsid w:val="00D25108"/>
    <w:rsid w:val="00D371B5"/>
    <w:rsid w:val="00D6471B"/>
    <w:rsid w:val="00DD67E3"/>
    <w:rsid w:val="00DE6361"/>
    <w:rsid w:val="00E20175"/>
    <w:rsid w:val="00E53427"/>
    <w:rsid w:val="00E766E7"/>
    <w:rsid w:val="00E7765A"/>
    <w:rsid w:val="00EB5563"/>
    <w:rsid w:val="00EB7B82"/>
    <w:rsid w:val="00F178CA"/>
    <w:rsid w:val="00F27F90"/>
    <w:rsid w:val="00F33CB7"/>
    <w:rsid w:val="00FA512B"/>
    <w:rsid w:val="00FC1D47"/>
    <w:rsid w:val="03FF0808"/>
    <w:rsid w:val="14A4669E"/>
    <w:rsid w:val="1EF31658"/>
    <w:rsid w:val="23721D1F"/>
    <w:rsid w:val="36493E6C"/>
    <w:rsid w:val="36B8688A"/>
    <w:rsid w:val="418F16F1"/>
    <w:rsid w:val="47C53B4E"/>
    <w:rsid w:val="53D662EE"/>
    <w:rsid w:val="7CD300BA"/>
    <w:rsid w:val="7D872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98E98B0"/>
  <w15:docId w15:val="{3335AB01-AE9F-42B4-9D63-0B5340940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iPriority="35" w:unhideWhenUsed="1" w:qFormat="1"/>
    <w:lsdException w:name="table of figures" w:uiPriority="99"/>
    <w:lsdException w:name="List" w:uiPriority="99"/>
    <w:lsdException w:name="List 2" w:uiPriority="99"/>
    <w:lsdException w:name="List Number 3" w:uiPriority="99"/>
    <w:lsdException w:name="Title" w:qFormat="1"/>
    <w:lsdException w:name="Default Paragraph Font" w:semiHidden="1" w:qFormat="1"/>
    <w:lsdException w:name="Body Text" w:semiHidden="1" w:qFormat="1"/>
    <w:lsdException w:name="Subtitle" w:qFormat="1"/>
    <w:lsdException w:name="Hyperlink" w:uiPriority="99"/>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8203B8"/>
    <w:pPr>
      <w:spacing w:line="216" w:lineRule="atLeast"/>
    </w:pPr>
    <w:rPr>
      <w:rFonts w:asciiTheme="minorHAnsi" w:eastAsiaTheme="minorHAnsi" w:hAnsiTheme="minorHAnsi" w:cstheme="minorBidi"/>
      <w:sz w:val="18"/>
      <w:szCs w:val="22"/>
      <w:lang w:val="en-GB"/>
    </w:rPr>
  </w:style>
  <w:style w:type="paragraph" w:styleId="Heading1">
    <w:name w:val="heading 1"/>
    <w:next w:val="Heading2separationline"/>
    <w:link w:val="Heading1Char"/>
    <w:qFormat/>
    <w:rsid w:val="008203B8"/>
    <w:pPr>
      <w:keepNext/>
      <w:keepLines/>
      <w:numPr>
        <w:numId w:val="34"/>
      </w:numPr>
      <w:spacing w:before="240" w:after="20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autoRedefine/>
    <w:qFormat/>
    <w:rsid w:val="008203B8"/>
    <w:pPr>
      <w:numPr>
        <w:ilvl w:val="1"/>
      </w:numPr>
      <w:ind w:right="709"/>
      <w:outlineLvl w:val="1"/>
    </w:pPr>
    <w:rPr>
      <w:bCs w:val="0"/>
      <w:sz w:val="24"/>
    </w:rPr>
  </w:style>
  <w:style w:type="paragraph" w:styleId="Heading3">
    <w:name w:val="heading 3"/>
    <w:basedOn w:val="Heading2"/>
    <w:next w:val="BodyText"/>
    <w:link w:val="Heading3Char"/>
    <w:qFormat/>
    <w:rsid w:val="008203B8"/>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8203B8"/>
    <w:pPr>
      <w:numPr>
        <w:ilvl w:val="3"/>
      </w:numPr>
      <w:ind w:right="992"/>
      <w:outlineLvl w:val="3"/>
    </w:pPr>
    <w:rPr>
      <w:bCs w:val="0"/>
      <w:iCs/>
      <w:smallCaps w:val="0"/>
      <w:sz w:val="22"/>
    </w:rPr>
  </w:style>
  <w:style w:type="paragraph" w:styleId="Heading5">
    <w:name w:val="heading 5"/>
    <w:basedOn w:val="AppendixHead4"/>
    <w:next w:val="BodyText"/>
    <w:link w:val="Heading5Char"/>
    <w:qFormat/>
    <w:rsid w:val="008203B8"/>
    <w:pPr>
      <w:keepNext/>
      <w:keepLines/>
      <w:numPr>
        <w:ilvl w:val="4"/>
        <w:numId w:val="34"/>
      </w:numPr>
      <w:spacing w:before="200"/>
      <w:ind w:left="1701" w:hanging="1701"/>
      <w:outlineLvl w:val="4"/>
    </w:pPr>
    <w:rPr>
      <w:rFonts w:asciiTheme="majorHAnsi" w:eastAsiaTheme="majorEastAsia" w:hAnsiTheme="majorHAnsi" w:cstheme="majorBidi"/>
      <w:b w:val="0"/>
    </w:rPr>
  </w:style>
  <w:style w:type="paragraph" w:styleId="Heading6">
    <w:name w:val="heading 6"/>
    <w:basedOn w:val="Normal"/>
    <w:next w:val="Normal"/>
    <w:link w:val="Heading6Char"/>
    <w:rsid w:val="008203B8"/>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8203B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8203B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8203B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8203B8"/>
    <w:pPr>
      <w:spacing w:after="120"/>
      <w:jc w:val="both"/>
    </w:pPr>
    <w:rPr>
      <w:sz w:val="22"/>
    </w:rPr>
  </w:style>
  <w:style w:type="table" w:customStyle="1" w:styleId="TableNormal1">
    <w:name w:val="Table Normal1"/>
    <w:semiHidden/>
    <w:unhideWhenUsed/>
    <w:qFormat/>
    <w:tblPr>
      <w:tblCellMar>
        <w:top w:w="0" w:type="dxa"/>
        <w:left w:w="0" w:type="dxa"/>
        <w:bottom w:w="0" w:type="dxa"/>
        <w:right w:w="0" w:type="dxa"/>
      </w:tblCellMar>
    </w:tblPr>
  </w:style>
  <w:style w:type="paragraph" w:customStyle="1" w:styleId="TableText">
    <w:name w:val="Table Text"/>
    <w:basedOn w:val="Normal"/>
    <w:semiHidden/>
    <w:qFormat/>
  </w:style>
  <w:style w:type="paragraph" w:styleId="Revision">
    <w:name w:val="Revision"/>
    <w:hidden/>
    <w:uiPriority w:val="99"/>
    <w:unhideWhenUsed/>
    <w:rsid w:val="00A75D68"/>
    <w:rPr>
      <w:snapToGrid w:val="0"/>
      <w:color w:val="000000"/>
      <w:sz w:val="21"/>
      <w:szCs w:val="21"/>
    </w:rPr>
  </w:style>
  <w:style w:type="character" w:styleId="CommentReference">
    <w:name w:val="annotation reference"/>
    <w:basedOn w:val="DefaultParagraphFont"/>
    <w:unhideWhenUsed/>
    <w:rsid w:val="008203B8"/>
    <w:rPr>
      <w:noProof w:val="0"/>
      <w:sz w:val="18"/>
      <w:szCs w:val="18"/>
      <w:lang w:val="en-GB"/>
    </w:rPr>
  </w:style>
  <w:style w:type="paragraph" w:styleId="CommentText">
    <w:name w:val="annotation text"/>
    <w:basedOn w:val="Normal"/>
    <w:link w:val="CommentTextChar"/>
    <w:unhideWhenUsed/>
    <w:rsid w:val="008203B8"/>
    <w:pPr>
      <w:spacing w:line="240" w:lineRule="auto"/>
    </w:pPr>
    <w:rPr>
      <w:sz w:val="24"/>
      <w:szCs w:val="24"/>
    </w:rPr>
  </w:style>
  <w:style w:type="character" w:customStyle="1" w:styleId="CommentTextChar">
    <w:name w:val="Comment Text Char"/>
    <w:basedOn w:val="DefaultParagraphFont"/>
    <w:link w:val="CommentText"/>
    <w:rsid w:val="008203B8"/>
    <w:rPr>
      <w:rFonts w:asciiTheme="minorHAnsi" w:eastAsiaTheme="minorHAnsi" w:hAnsiTheme="minorHAnsi" w:cstheme="minorBidi"/>
      <w:sz w:val="24"/>
      <w:szCs w:val="24"/>
      <w:lang w:val="en-GB"/>
    </w:rPr>
  </w:style>
  <w:style w:type="paragraph" w:styleId="CommentSubject">
    <w:name w:val="annotation subject"/>
    <w:basedOn w:val="CommentText"/>
    <w:next w:val="CommentText"/>
    <w:link w:val="CommentSubjectChar"/>
    <w:unhideWhenUsed/>
    <w:rsid w:val="008203B8"/>
    <w:rPr>
      <w:b/>
      <w:bCs/>
    </w:rPr>
  </w:style>
  <w:style w:type="character" w:customStyle="1" w:styleId="CommentSubjectChar">
    <w:name w:val="Comment Subject Char"/>
    <w:basedOn w:val="CommentTextChar"/>
    <w:link w:val="CommentSubject"/>
    <w:rsid w:val="008203B8"/>
    <w:rPr>
      <w:rFonts w:asciiTheme="minorHAnsi" w:eastAsiaTheme="minorHAnsi" w:hAnsiTheme="minorHAnsi" w:cstheme="minorBidi"/>
      <w:b/>
      <w:bCs/>
      <w:sz w:val="24"/>
      <w:szCs w:val="24"/>
      <w:lang w:val="en-GB"/>
    </w:rPr>
  </w:style>
  <w:style w:type="paragraph" w:styleId="Header">
    <w:name w:val="header"/>
    <w:link w:val="HeaderChar"/>
    <w:rsid w:val="008203B8"/>
    <w:pPr>
      <w:spacing w:line="240" w:lineRule="exact"/>
    </w:pPr>
    <w:rPr>
      <w:rFonts w:asciiTheme="minorHAnsi" w:eastAsiaTheme="minorHAnsi" w:hAnsiTheme="minorHAnsi" w:cstheme="minorBidi"/>
      <w:szCs w:val="22"/>
      <w:lang w:val="en-GB"/>
    </w:rPr>
  </w:style>
  <w:style w:type="character" w:customStyle="1" w:styleId="HeaderChar">
    <w:name w:val="Header Char"/>
    <w:basedOn w:val="DefaultParagraphFont"/>
    <w:link w:val="Header"/>
    <w:rsid w:val="008203B8"/>
    <w:rPr>
      <w:rFonts w:asciiTheme="minorHAnsi" w:eastAsiaTheme="minorHAnsi" w:hAnsiTheme="minorHAnsi" w:cstheme="minorBidi"/>
      <w:szCs w:val="22"/>
      <w:lang w:val="en-GB"/>
    </w:rPr>
  </w:style>
  <w:style w:type="paragraph" w:styleId="Footer">
    <w:name w:val="footer"/>
    <w:link w:val="FooterChar"/>
    <w:rsid w:val="008203B8"/>
    <w:pPr>
      <w:spacing w:line="240" w:lineRule="exact"/>
    </w:pPr>
    <w:rPr>
      <w:rFonts w:asciiTheme="minorHAnsi" w:eastAsiaTheme="minorHAnsi" w:hAnsiTheme="minorHAnsi" w:cstheme="minorBidi"/>
      <w:szCs w:val="22"/>
      <w:lang w:val="en-GB"/>
    </w:rPr>
  </w:style>
  <w:style w:type="character" w:customStyle="1" w:styleId="FooterChar">
    <w:name w:val="Footer Char"/>
    <w:basedOn w:val="DefaultParagraphFont"/>
    <w:link w:val="Footer"/>
    <w:rsid w:val="008203B8"/>
    <w:rPr>
      <w:rFonts w:asciiTheme="minorHAnsi" w:eastAsiaTheme="minorHAnsi" w:hAnsiTheme="minorHAnsi" w:cstheme="minorBidi"/>
      <w:szCs w:val="22"/>
      <w:lang w:val="en-GB"/>
    </w:rPr>
  </w:style>
  <w:style w:type="character" w:customStyle="1" w:styleId="Heading1Char">
    <w:name w:val="Heading 1 Char"/>
    <w:basedOn w:val="DefaultParagraphFont"/>
    <w:link w:val="Heading1"/>
    <w:rsid w:val="008203B8"/>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8203B8"/>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8203B8"/>
    <w:rPr>
      <w:rFonts w:asciiTheme="majorHAnsi" w:eastAsiaTheme="majorEastAsia" w:hAnsiTheme="majorHAnsi" w:cstheme="majorBidi"/>
      <w:b/>
      <w:bCs/>
      <w:smallCaps/>
      <w:color w:val="00558C"/>
      <w:sz w:val="24"/>
      <w:szCs w:val="24"/>
      <w:lang w:val="en-GB"/>
    </w:rPr>
  </w:style>
  <w:style w:type="character" w:customStyle="1" w:styleId="Heading4Char">
    <w:name w:val="Heading 4 Char"/>
    <w:basedOn w:val="DefaultParagraphFont"/>
    <w:link w:val="Heading4"/>
    <w:rsid w:val="008203B8"/>
    <w:rPr>
      <w:rFonts w:asciiTheme="majorHAnsi" w:eastAsiaTheme="majorEastAsia" w:hAnsiTheme="majorHAnsi" w:cstheme="majorBidi"/>
      <w:b/>
      <w:iCs/>
      <w:color w:val="00558C"/>
      <w:sz w:val="22"/>
      <w:szCs w:val="24"/>
      <w:lang w:val="en-GB"/>
    </w:rPr>
  </w:style>
  <w:style w:type="character" w:customStyle="1" w:styleId="Heading5Char">
    <w:name w:val="Heading 5 Char"/>
    <w:basedOn w:val="DefaultParagraphFont"/>
    <w:link w:val="Heading5"/>
    <w:rsid w:val="008203B8"/>
    <w:rPr>
      <w:rFonts w:asciiTheme="majorHAnsi" w:eastAsiaTheme="majorEastAsia" w:hAnsiTheme="majorHAnsi" w:cstheme="majorBidi"/>
      <w:bCs/>
      <w:color w:val="00558C"/>
      <w:sz w:val="22"/>
      <w:szCs w:val="28"/>
      <w:lang w:val="en-GB" w:eastAsia="en-GB"/>
    </w:rPr>
  </w:style>
  <w:style w:type="character" w:customStyle="1" w:styleId="Heading6Char">
    <w:name w:val="Heading 6 Char"/>
    <w:basedOn w:val="DefaultParagraphFont"/>
    <w:link w:val="Heading6"/>
    <w:rsid w:val="008203B8"/>
    <w:rPr>
      <w:rFonts w:asciiTheme="majorHAnsi" w:eastAsiaTheme="majorEastAsia" w:hAnsiTheme="majorHAnsi" w:cstheme="majorBidi"/>
      <w:i/>
      <w:iCs/>
      <w:color w:val="243F60" w:themeColor="accent1" w:themeShade="7F"/>
      <w:sz w:val="18"/>
      <w:szCs w:val="22"/>
      <w:lang w:val="en-GB"/>
    </w:rPr>
  </w:style>
  <w:style w:type="character" w:customStyle="1" w:styleId="Heading7Char">
    <w:name w:val="Heading 7 Char"/>
    <w:basedOn w:val="DefaultParagraphFont"/>
    <w:link w:val="Heading7"/>
    <w:rsid w:val="008203B8"/>
    <w:rPr>
      <w:rFonts w:asciiTheme="majorHAnsi" w:eastAsiaTheme="majorEastAsia" w:hAnsiTheme="majorHAnsi" w:cstheme="majorBidi"/>
      <w:i/>
      <w:iCs/>
      <w:color w:val="404040" w:themeColor="text1" w:themeTint="BF"/>
      <w:sz w:val="18"/>
      <w:szCs w:val="22"/>
      <w:lang w:val="en-GB"/>
    </w:rPr>
  </w:style>
  <w:style w:type="character" w:customStyle="1" w:styleId="Heading8Char">
    <w:name w:val="Heading 8 Char"/>
    <w:basedOn w:val="DefaultParagraphFont"/>
    <w:link w:val="Heading8"/>
    <w:rsid w:val="008203B8"/>
    <w:rPr>
      <w:rFonts w:asciiTheme="majorHAnsi" w:eastAsiaTheme="majorEastAsia" w:hAnsiTheme="majorHAnsi" w:cstheme="majorBidi"/>
      <w:color w:val="404040" w:themeColor="text1" w:themeTint="BF"/>
      <w:lang w:val="en-GB"/>
    </w:rPr>
  </w:style>
  <w:style w:type="character" w:customStyle="1" w:styleId="Heading9Char">
    <w:name w:val="Heading 9 Char"/>
    <w:basedOn w:val="DefaultParagraphFont"/>
    <w:link w:val="Heading9"/>
    <w:rsid w:val="008203B8"/>
    <w:rPr>
      <w:rFonts w:asciiTheme="majorHAnsi" w:eastAsiaTheme="majorEastAsia" w:hAnsiTheme="majorHAnsi" w:cstheme="majorBidi"/>
      <w:i/>
      <w:iCs/>
      <w:color w:val="404040" w:themeColor="text1" w:themeTint="BF"/>
      <w:lang w:val="en-GB"/>
    </w:rPr>
  </w:style>
  <w:style w:type="paragraph" w:styleId="BalloonText">
    <w:name w:val="Balloon Text"/>
    <w:basedOn w:val="Normal"/>
    <w:link w:val="BalloonTextChar"/>
    <w:rsid w:val="008203B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203B8"/>
    <w:rPr>
      <w:rFonts w:ascii="Tahoma" w:eastAsiaTheme="minorHAnsi" w:hAnsi="Tahoma" w:cs="Tahoma"/>
      <w:sz w:val="16"/>
      <w:szCs w:val="16"/>
      <w:lang w:val="en-GB"/>
    </w:rPr>
  </w:style>
  <w:style w:type="table" w:styleId="TableGrid">
    <w:name w:val="Table Grid"/>
    <w:basedOn w:val="TableNormal"/>
    <w:uiPriority w:val="59"/>
    <w:rsid w:val="008203B8"/>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8203B8"/>
    <w:pPr>
      <w:spacing w:line="500" w:lineRule="exact"/>
      <w:ind w:left="907" w:right="907"/>
    </w:pPr>
    <w:rPr>
      <w:b/>
      <w:caps/>
      <w:color w:val="FFFFFF" w:themeColor="background1"/>
      <w:sz w:val="50"/>
      <w:szCs w:val="50"/>
    </w:rPr>
  </w:style>
  <w:style w:type="paragraph" w:styleId="List">
    <w:name w:val="List"/>
    <w:basedOn w:val="Normal"/>
    <w:uiPriority w:val="99"/>
    <w:unhideWhenUsed/>
    <w:rsid w:val="008203B8"/>
    <w:pPr>
      <w:ind w:left="360" w:hanging="360"/>
      <w:contextualSpacing/>
    </w:pPr>
    <w:rPr>
      <w:sz w:val="22"/>
    </w:rPr>
  </w:style>
  <w:style w:type="paragraph" w:customStyle="1" w:styleId="Bullet1">
    <w:name w:val="Bullet 1"/>
    <w:basedOn w:val="Normal"/>
    <w:qFormat/>
    <w:rsid w:val="008203B8"/>
    <w:pPr>
      <w:numPr>
        <w:numId w:val="21"/>
      </w:numPr>
      <w:spacing w:after="120"/>
      <w:ind w:left="992" w:hanging="425"/>
    </w:pPr>
    <w:rPr>
      <w:color w:val="000000" w:themeColor="text1"/>
      <w:sz w:val="22"/>
    </w:rPr>
  </w:style>
  <w:style w:type="paragraph" w:customStyle="1" w:styleId="Bullet1text">
    <w:name w:val="Bullet 1 text"/>
    <w:basedOn w:val="Normal"/>
    <w:qFormat/>
    <w:rsid w:val="008203B8"/>
    <w:pPr>
      <w:suppressAutoHyphens/>
      <w:spacing w:after="120" w:line="240" w:lineRule="auto"/>
      <w:ind w:left="992"/>
      <w:jc w:val="both"/>
    </w:pPr>
    <w:rPr>
      <w:rFonts w:eastAsia="Times New Roman" w:cs="Times New Roman"/>
      <w:sz w:val="22"/>
      <w:szCs w:val="20"/>
      <w:lang w:eastAsia="en-GB"/>
    </w:rPr>
  </w:style>
  <w:style w:type="paragraph" w:customStyle="1" w:styleId="Heading1separatationline">
    <w:name w:val="Heading 1 separatation line"/>
    <w:basedOn w:val="Normal"/>
    <w:next w:val="BodyText"/>
    <w:rsid w:val="008203B8"/>
    <w:pPr>
      <w:pBdr>
        <w:bottom w:val="single" w:sz="8" w:space="1" w:color="4F81BD"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8203B8"/>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unhideWhenUsed/>
    <w:rsid w:val="008203B8"/>
    <w:pPr>
      <w:spacing w:after="120"/>
      <w:ind w:left="360"/>
    </w:pPr>
    <w:rPr>
      <w:sz w:val="16"/>
      <w:szCs w:val="16"/>
    </w:rPr>
  </w:style>
  <w:style w:type="character" w:customStyle="1" w:styleId="BodyTextIndent3Char">
    <w:name w:val="Body Text Indent 3 Char"/>
    <w:basedOn w:val="DefaultParagraphFont"/>
    <w:link w:val="BodyTextIndent3"/>
    <w:rsid w:val="008203B8"/>
    <w:rPr>
      <w:rFonts w:asciiTheme="minorHAnsi" w:eastAsiaTheme="minorHAnsi" w:hAnsiTheme="minorHAnsi" w:cstheme="minorBidi"/>
      <w:sz w:val="16"/>
      <w:szCs w:val="16"/>
      <w:lang w:val="en-GB"/>
    </w:rPr>
  </w:style>
  <w:style w:type="paragraph" w:customStyle="1" w:styleId="Editionnumber">
    <w:name w:val="Edition number"/>
    <w:basedOn w:val="Normal"/>
    <w:rsid w:val="008203B8"/>
    <w:rPr>
      <w:b/>
      <w:color w:val="00558C"/>
      <w:sz w:val="50"/>
      <w:szCs w:val="50"/>
    </w:rPr>
  </w:style>
  <w:style w:type="paragraph" w:customStyle="1" w:styleId="Editionnumber-footer">
    <w:name w:val="Edition number - footer"/>
    <w:basedOn w:val="Footer"/>
    <w:next w:val="NoSpacing"/>
    <w:rsid w:val="008203B8"/>
    <w:pPr>
      <w:framePr w:hSpace="142" w:wrap="around" w:hAnchor="margin" w:xAlign="center" w:yAlign="bottom"/>
      <w:spacing w:before="40" w:line="180" w:lineRule="exact"/>
      <w:suppressOverlap/>
    </w:pPr>
    <w:rPr>
      <w:b/>
      <w:color w:val="4F81BD" w:themeColor="accent1"/>
      <w:sz w:val="15"/>
      <w:szCs w:val="15"/>
    </w:rPr>
  </w:style>
  <w:style w:type="paragraph" w:customStyle="1" w:styleId="DocumentHistory">
    <w:name w:val="Document History"/>
    <w:basedOn w:val="Header"/>
    <w:link w:val="DocumentHistoryChar"/>
    <w:rsid w:val="008203B8"/>
    <w:pPr>
      <w:pBdr>
        <w:bottom w:val="single" w:sz="8" w:space="12" w:color="4F81BD" w:themeColor="accent1"/>
      </w:pBdr>
      <w:spacing w:before="100" w:line="560" w:lineRule="exact"/>
    </w:pPr>
    <w:rPr>
      <w:b/>
      <w:caps/>
      <w:color w:val="C0504D" w:themeColor="accent2"/>
      <w:sz w:val="56"/>
      <w:szCs w:val="56"/>
    </w:rPr>
  </w:style>
  <w:style w:type="paragraph" w:styleId="TOC1">
    <w:name w:val="toc 1"/>
    <w:basedOn w:val="Normal"/>
    <w:next w:val="Normal"/>
    <w:uiPriority w:val="39"/>
    <w:rsid w:val="008203B8"/>
    <w:pPr>
      <w:tabs>
        <w:tab w:val="left" w:pos="567"/>
        <w:tab w:val="right" w:leader="dot" w:pos="10206"/>
      </w:tabs>
      <w:spacing w:after="40" w:line="300" w:lineRule="atLeast"/>
      <w:ind w:right="567"/>
    </w:pPr>
    <w:rPr>
      <w:rFonts w:eastAsiaTheme="minorEastAsia"/>
      <w:b/>
      <w:caps/>
      <w:noProof/>
      <w:color w:val="00558C"/>
      <w:sz w:val="24"/>
      <w:szCs w:val="24"/>
      <w:lang w:eastAsia="en-GB"/>
    </w:rPr>
  </w:style>
  <w:style w:type="paragraph" w:styleId="TOC2">
    <w:name w:val="toc 2"/>
    <w:basedOn w:val="Normal"/>
    <w:next w:val="Normal"/>
    <w:uiPriority w:val="39"/>
    <w:rsid w:val="008203B8"/>
    <w:pPr>
      <w:tabs>
        <w:tab w:val="left" w:pos="709"/>
        <w:tab w:val="right" w:leader="dot" w:pos="10206"/>
      </w:tabs>
      <w:spacing w:after="40" w:line="300" w:lineRule="atLeast"/>
      <w:ind w:right="567"/>
    </w:pPr>
    <w:rPr>
      <w:rFonts w:eastAsiaTheme="minorEastAsia"/>
      <w:noProof/>
      <w:color w:val="00558C"/>
      <w:sz w:val="22"/>
      <w:szCs w:val="24"/>
      <w:lang w:eastAsia="en-GB"/>
    </w:rPr>
  </w:style>
  <w:style w:type="character" w:styleId="Hyperlink">
    <w:name w:val="Hyperlink"/>
    <w:basedOn w:val="DefaultParagraphFont"/>
    <w:uiPriority w:val="99"/>
    <w:unhideWhenUsed/>
    <w:rsid w:val="008203B8"/>
    <w:rPr>
      <w:color w:val="4F81BD" w:themeColor="accent1"/>
      <w:u w:val="single"/>
    </w:rPr>
  </w:style>
  <w:style w:type="paragraph" w:styleId="ListNumber3">
    <w:name w:val="List Number 3"/>
    <w:basedOn w:val="Normal"/>
    <w:uiPriority w:val="99"/>
    <w:unhideWhenUsed/>
    <w:rsid w:val="008203B8"/>
    <w:pPr>
      <w:contextualSpacing/>
    </w:pPr>
  </w:style>
  <w:style w:type="paragraph" w:styleId="TableofFigures">
    <w:name w:val="table of figures"/>
    <w:basedOn w:val="TOC1"/>
    <w:next w:val="Normal"/>
    <w:uiPriority w:val="99"/>
    <w:rsid w:val="008203B8"/>
    <w:pPr>
      <w:tabs>
        <w:tab w:val="left" w:pos="1418"/>
      </w:tabs>
      <w:ind w:left="1418" w:hanging="1418"/>
    </w:pPr>
    <w:rPr>
      <w:b w:val="0"/>
      <w:i/>
      <w:caps w:val="0"/>
      <w:sz w:val="22"/>
    </w:rPr>
  </w:style>
  <w:style w:type="paragraph" w:customStyle="1" w:styleId="Tabletext0">
    <w:name w:val="Table text"/>
    <w:basedOn w:val="Normal"/>
    <w:qFormat/>
    <w:rsid w:val="008203B8"/>
    <w:pPr>
      <w:spacing w:before="60" w:after="60"/>
      <w:ind w:left="113" w:right="113"/>
    </w:pPr>
    <w:rPr>
      <w:color w:val="000000" w:themeColor="text1"/>
      <w:sz w:val="20"/>
    </w:rPr>
  </w:style>
  <w:style w:type="paragraph" w:customStyle="1" w:styleId="Revisiontabletexttitle">
    <w:name w:val="Revision table text title"/>
    <w:basedOn w:val="Tabletext0"/>
    <w:rsid w:val="008203B8"/>
    <w:rPr>
      <w:b/>
      <w:color w:val="00558C"/>
    </w:rPr>
  </w:style>
  <w:style w:type="table" w:styleId="MediumShading1">
    <w:name w:val="Medium Shading 1"/>
    <w:basedOn w:val="TableNormal"/>
    <w:uiPriority w:val="63"/>
    <w:rsid w:val="008203B8"/>
    <w:rPr>
      <w:rFonts w:asciiTheme="minorHAnsi" w:eastAsiaTheme="minorHAnsi" w:hAnsiTheme="minorHAnsi" w:cstheme="minorBidi"/>
      <w:sz w:val="22"/>
      <w:szCs w:val="22"/>
      <w:lang w:val="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8203B8"/>
    <w:rPr>
      <w:b/>
      <w:bCs/>
      <w:i/>
      <w:color w:val="575756"/>
      <w:sz w:val="22"/>
      <w:u w:val="single"/>
    </w:rPr>
  </w:style>
  <w:style w:type="paragraph" w:styleId="TOC3">
    <w:name w:val="toc 3"/>
    <w:basedOn w:val="Normal"/>
    <w:next w:val="Normal"/>
    <w:uiPriority w:val="39"/>
    <w:unhideWhenUsed/>
    <w:rsid w:val="008203B8"/>
    <w:pPr>
      <w:tabs>
        <w:tab w:val="left" w:pos="1418"/>
        <w:tab w:val="right" w:leader="dot" w:pos="9639"/>
        <w:tab w:val="right" w:leader="dot" w:pos="10195"/>
      </w:tabs>
      <w:spacing w:after="40"/>
      <w:ind w:left="567"/>
    </w:pPr>
    <w:rPr>
      <w:rFonts w:eastAsiaTheme="minorEastAsia"/>
      <w:noProof/>
      <w:color w:val="00558C"/>
      <w:sz w:val="20"/>
      <w:szCs w:val="24"/>
      <w:lang w:eastAsia="en-GB"/>
    </w:rPr>
  </w:style>
  <w:style w:type="paragraph" w:styleId="List2">
    <w:name w:val="List 2"/>
    <w:basedOn w:val="Normal"/>
    <w:uiPriority w:val="99"/>
    <w:unhideWhenUsed/>
    <w:rsid w:val="008203B8"/>
    <w:pPr>
      <w:ind w:left="720" w:hanging="360"/>
      <w:contextualSpacing/>
    </w:pPr>
  </w:style>
  <w:style w:type="paragraph" w:customStyle="1" w:styleId="Bullet2">
    <w:name w:val="Bullet 2"/>
    <w:basedOn w:val="Normal"/>
    <w:link w:val="Bullet2Char"/>
    <w:qFormat/>
    <w:rsid w:val="008203B8"/>
    <w:pPr>
      <w:numPr>
        <w:numId w:val="22"/>
      </w:numPr>
      <w:spacing w:after="120"/>
      <w:ind w:left="1276" w:hanging="425"/>
    </w:pPr>
    <w:rPr>
      <w:color w:val="000000" w:themeColor="text1"/>
      <w:sz w:val="22"/>
    </w:rPr>
  </w:style>
  <w:style w:type="paragraph" w:customStyle="1" w:styleId="Footereditionno">
    <w:name w:val="Footer edition no."/>
    <w:basedOn w:val="Normal"/>
    <w:rsid w:val="008203B8"/>
    <w:pPr>
      <w:tabs>
        <w:tab w:val="center" w:pos="7230"/>
        <w:tab w:val="right" w:pos="14601"/>
      </w:tabs>
    </w:pPr>
    <w:rPr>
      <w:b/>
      <w:color w:val="00558C"/>
      <w:sz w:val="15"/>
    </w:rPr>
  </w:style>
  <w:style w:type="paragraph" w:customStyle="1" w:styleId="AppendixHead2">
    <w:name w:val="Appendix Head 2"/>
    <w:basedOn w:val="AppendixtitleHead1"/>
    <w:next w:val="Heading1separatationline"/>
    <w:qFormat/>
    <w:rsid w:val="008203B8"/>
    <w:pPr>
      <w:numPr>
        <w:ilvl w:val="1"/>
      </w:numPr>
      <w:spacing w:before="240" w:after="120"/>
    </w:pPr>
    <w:rPr>
      <w:rFonts w:cs="Arial"/>
      <w:sz w:val="24"/>
      <w:lang w:eastAsia="en-GB"/>
    </w:rPr>
  </w:style>
  <w:style w:type="paragraph" w:customStyle="1" w:styleId="AppendixHead3">
    <w:name w:val="Appendix Head 3"/>
    <w:basedOn w:val="AppendixHead2"/>
    <w:next w:val="Heading2separationline"/>
    <w:qFormat/>
    <w:rsid w:val="008203B8"/>
    <w:pPr>
      <w:numPr>
        <w:ilvl w:val="2"/>
      </w:numPr>
      <w:spacing w:before="120"/>
    </w:pPr>
    <w:rPr>
      <w:caps w:val="0"/>
      <w:smallCaps/>
    </w:rPr>
  </w:style>
  <w:style w:type="paragraph" w:customStyle="1" w:styleId="AppendixHead4">
    <w:name w:val="Appendix Head 4"/>
    <w:basedOn w:val="AppendixHead3"/>
    <w:next w:val="BodyText"/>
    <w:qFormat/>
    <w:rsid w:val="008203B8"/>
    <w:pPr>
      <w:numPr>
        <w:ilvl w:val="3"/>
      </w:numPr>
    </w:pPr>
    <w:rPr>
      <w:smallCaps w:val="0"/>
      <w:sz w:val="22"/>
    </w:rPr>
  </w:style>
  <w:style w:type="paragraph" w:customStyle="1" w:styleId="AppendixHead5">
    <w:name w:val="Appendix Head 5"/>
    <w:basedOn w:val="AppendixHead4"/>
    <w:next w:val="BodyText"/>
    <w:qFormat/>
    <w:rsid w:val="008203B8"/>
    <w:pPr>
      <w:numPr>
        <w:ilvl w:val="4"/>
      </w:numPr>
      <w:ind w:left="1701" w:hanging="1701"/>
    </w:pPr>
    <w:rPr>
      <w:b w:val="0"/>
    </w:rPr>
  </w:style>
  <w:style w:type="character" w:customStyle="1" w:styleId="BodyTextChar">
    <w:name w:val="Body Text Char"/>
    <w:basedOn w:val="DefaultParagraphFont"/>
    <w:link w:val="BodyText"/>
    <w:rsid w:val="008203B8"/>
    <w:rPr>
      <w:rFonts w:asciiTheme="minorHAnsi" w:eastAsiaTheme="minorHAnsi" w:hAnsiTheme="minorHAnsi" w:cstheme="minorBidi"/>
      <w:sz w:val="22"/>
      <w:szCs w:val="22"/>
      <w:lang w:val="en-GB"/>
    </w:rPr>
  </w:style>
  <w:style w:type="paragraph" w:customStyle="1" w:styleId="AppendixtitleHead1">
    <w:name w:val="Appendix title (Head 1)"/>
    <w:next w:val="Normal"/>
    <w:qFormat/>
    <w:rsid w:val="008203B8"/>
    <w:pPr>
      <w:numPr>
        <w:numId w:val="5"/>
      </w:numPr>
      <w:spacing w:before="120" w:after="240"/>
    </w:pPr>
    <w:rPr>
      <w:rFonts w:asciiTheme="minorHAnsi" w:eastAsia="Calibri" w:hAnsiTheme="minorHAnsi" w:cs="Calibri"/>
      <w:b/>
      <w:bCs/>
      <w:caps/>
      <w:color w:val="00558C"/>
      <w:sz w:val="28"/>
      <w:szCs w:val="28"/>
      <w:lang w:val="en-GB"/>
    </w:rPr>
  </w:style>
  <w:style w:type="paragraph" w:styleId="NormalWeb">
    <w:name w:val="Normal (Web)"/>
    <w:basedOn w:val="Normal"/>
    <w:uiPriority w:val="99"/>
    <w:unhideWhenUsed/>
    <w:rsid w:val="008203B8"/>
    <w:rPr>
      <w:rFonts w:ascii="Times New Roman" w:hAnsi="Times New Roman" w:cs="Times New Roman"/>
      <w:sz w:val="24"/>
      <w:szCs w:val="24"/>
    </w:rPr>
  </w:style>
  <w:style w:type="paragraph" w:customStyle="1" w:styleId="InsetList">
    <w:name w:val="Inset List"/>
    <w:basedOn w:val="Normal"/>
    <w:rsid w:val="008203B8"/>
    <w:pPr>
      <w:numPr>
        <w:numId w:val="9"/>
      </w:numPr>
      <w:spacing w:after="120"/>
      <w:jc w:val="both"/>
    </w:pPr>
    <w:rPr>
      <w:sz w:val="22"/>
    </w:rPr>
  </w:style>
  <w:style w:type="paragraph" w:customStyle="1" w:styleId="Lista">
    <w:name w:val="List a"/>
    <w:basedOn w:val="Normal"/>
    <w:qFormat/>
    <w:rsid w:val="008203B8"/>
    <w:pPr>
      <w:numPr>
        <w:ilvl w:val="1"/>
        <w:numId w:val="12"/>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
    <w:next w:val="Normal"/>
    <w:qFormat/>
    <w:rsid w:val="008203B8"/>
    <w:pPr>
      <w:numPr>
        <w:numId w:val="15"/>
      </w:numPr>
      <w:spacing w:after="240"/>
      <w:jc w:val="center"/>
    </w:pPr>
    <w:rPr>
      <w:b w:val="0"/>
      <w:u w:val="none"/>
    </w:rPr>
  </w:style>
  <w:style w:type="paragraph" w:styleId="TOC4">
    <w:name w:val="toc 4"/>
    <w:basedOn w:val="NormalWeb"/>
    <w:next w:val="Normal"/>
    <w:uiPriority w:val="39"/>
    <w:unhideWhenUsed/>
    <w:rsid w:val="008203B8"/>
    <w:pPr>
      <w:tabs>
        <w:tab w:val="left" w:pos="1985"/>
        <w:tab w:val="right" w:pos="9639"/>
      </w:tabs>
      <w:spacing w:before="60" w:after="60"/>
      <w:ind w:left="1418" w:hanging="1418"/>
    </w:pPr>
    <w:rPr>
      <w:rFonts w:asciiTheme="minorHAnsi" w:hAnsiTheme="minorHAnsi"/>
      <w:b/>
      <w:noProof/>
      <w:color w:val="00558C"/>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8203B8"/>
    <w:pPr>
      <w:spacing w:after="240" w:line="480" w:lineRule="atLeast"/>
    </w:pPr>
    <w:rPr>
      <w:b/>
      <w:color w:val="C0504D" w:themeColor="accent2"/>
      <w:sz w:val="40"/>
      <w:szCs w:val="40"/>
    </w:rPr>
  </w:style>
  <w:style w:type="paragraph" w:styleId="FootnoteText">
    <w:name w:val="footnote text"/>
    <w:basedOn w:val="Normal"/>
    <w:link w:val="FootnoteTextChar"/>
    <w:unhideWhenUsed/>
    <w:rsid w:val="008203B8"/>
    <w:pPr>
      <w:tabs>
        <w:tab w:val="left" w:pos="284"/>
      </w:tabs>
      <w:spacing w:line="240" w:lineRule="auto"/>
      <w:ind w:left="284" w:hanging="284"/>
    </w:pPr>
    <w:rPr>
      <w:sz w:val="20"/>
      <w:szCs w:val="24"/>
    </w:rPr>
  </w:style>
  <w:style w:type="character" w:customStyle="1" w:styleId="FootnoteTextChar">
    <w:name w:val="Footnote Text Char"/>
    <w:basedOn w:val="DefaultParagraphFont"/>
    <w:link w:val="FootnoteText"/>
    <w:rsid w:val="008203B8"/>
    <w:rPr>
      <w:rFonts w:asciiTheme="minorHAnsi" w:eastAsiaTheme="minorHAnsi" w:hAnsiTheme="minorHAnsi" w:cstheme="minorBidi"/>
      <w:szCs w:val="24"/>
      <w:lang w:val="en-GB"/>
    </w:rPr>
  </w:style>
  <w:style w:type="character" w:styleId="FootnoteReference">
    <w:name w:val="footnote reference"/>
    <w:rsid w:val="008203B8"/>
    <w:rPr>
      <w:vertAlign w:val="superscript"/>
    </w:rPr>
  </w:style>
  <w:style w:type="paragraph" w:customStyle="1" w:styleId="RecommendationListatext">
    <w:name w:val="Recommendation List a text"/>
    <w:basedOn w:val="Normal"/>
    <w:qFormat/>
    <w:rsid w:val="008203B8"/>
    <w:pPr>
      <w:spacing w:after="120"/>
      <w:ind w:left="1559"/>
    </w:pPr>
    <w:rPr>
      <w:sz w:val="24"/>
    </w:rPr>
  </w:style>
  <w:style w:type="character" w:styleId="PageNumber">
    <w:name w:val="page number"/>
    <w:rsid w:val="008203B8"/>
    <w:rPr>
      <w:rFonts w:asciiTheme="minorHAnsi" w:hAnsiTheme="minorHAnsi"/>
      <w:sz w:val="15"/>
    </w:rPr>
  </w:style>
  <w:style w:type="numbering" w:styleId="ArticleSection">
    <w:name w:val="Outline List 3"/>
    <w:basedOn w:val="NoList"/>
    <w:rsid w:val="008203B8"/>
    <w:pPr>
      <w:numPr>
        <w:numId w:val="7"/>
      </w:numPr>
    </w:pPr>
  </w:style>
  <w:style w:type="paragraph" w:styleId="TOC5">
    <w:name w:val="toc 5"/>
    <w:basedOn w:val="Normal"/>
    <w:next w:val="Normal"/>
    <w:autoRedefine/>
    <w:uiPriority w:val="39"/>
    <w:rsid w:val="008203B8"/>
    <w:pPr>
      <w:tabs>
        <w:tab w:val="left" w:pos="1985"/>
        <w:tab w:val="right" w:leader="dot" w:pos="9639"/>
      </w:tabs>
      <w:spacing w:before="120" w:after="120" w:line="240" w:lineRule="auto"/>
      <w:ind w:left="1418" w:right="567" w:hanging="1418"/>
    </w:pPr>
    <w:rPr>
      <w:rFonts w:eastAsia="Times New Roman" w:cs="Times New Roman"/>
      <w:b/>
      <w:caps/>
      <w:noProof/>
      <w:color w:val="00558C"/>
      <w:sz w:val="24"/>
      <w:szCs w:val="20"/>
      <w:u w:color="407EC9"/>
    </w:rPr>
  </w:style>
  <w:style w:type="paragraph" w:styleId="TOC6">
    <w:name w:val="toc 6"/>
    <w:basedOn w:val="Normal"/>
    <w:next w:val="Normal"/>
    <w:autoRedefine/>
    <w:uiPriority w:val="39"/>
    <w:rsid w:val="008203B8"/>
    <w:pPr>
      <w:tabs>
        <w:tab w:val="left" w:pos="567"/>
        <w:tab w:val="right" w:leader="dot" w:pos="10195"/>
      </w:tabs>
      <w:spacing w:line="240" w:lineRule="auto"/>
      <w:ind w:right="567"/>
    </w:pPr>
    <w:rPr>
      <w:rFonts w:ascii="Calibri" w:eastAsia="Times New Roman" w:hAnsi="Calibri" w:cs="Times New Roman"/>
      <w:b/>
      <w:noProof/>
      <w:color w:val="00558C"/>
      <w:sz w:val="24"/>
      <w:szCs w:val="20"/>
    </w:rPr>
  </w:style>
  <w:style w:type="paragraph" w:styleId="TOC7">
    <w:name w:val="toc 7"/>
    <w:basedOn w:val="Normal"/>
    <w:next w:val="Normal"/>
    <w:autoRedefine/>
    <w:rsid w:val="008203B8"/>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8203B8"/>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8203B8"/>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rsid w:val="008203B8"/>
    <w:pPr>
      <w:spacing w:before="240" w:after="360" w:line="240" w:lineRule="auto"/>
      <w:jc w:val="both"/>
    </w:pPr>
    <w:rPr>
      <w:rFonts w:eastAsia="Times New Roman" w:cs="Times New Roman"/>
      <w:b/>
      <w:color w:val="C0504D" w:themeColor="accent2"/>
      <w:sz w:val="48"/>
      <w:szCs w:val="24"/>
    </w:rPr>
  </w:style>
  <w:style w:type="character" w:customStyle="1" w:styleId="Bullet2Char">
    <w:name w:val="Bullet 2 Char"/>
    <w:basedOn w:val="DefaultParagraphFont"/>
    <w:link w:val="Bullet2"/>
    <w:rsid w:val="008203B8"/>
    <w:rPr>
      <w:rFonts w:asciiTheme="minorHAnsi" w:eastAsiaTheme="minorHAnsi" w:hAnsiTheme="minorHAnsi" w:cstheme="minorBidi"/>
      <w:color w:val="000000" w:themeColor="text1"/>
      <w:sz w:val="22"/>
      <w:szCs w:val="22"/>
      <w:lang w:val="en-GB"/>
    </w:rPr>
  </w:style>
  <w:style w:type="paragraph" w:customStyle="1" w:styleId="Bullet2text">
    <w:name w:val="Bullet 2 text"/>
    <w:basedOn w:val="Normal"/>
    <w:qFormat/>
    <w:rsid w:val="008203B8"/>
    <w:pPr>
      <w:suppressAutoHyphens/>
      <w:spacing w:after="120" w:line="240" w:lineRule="auto"/>
      <w:ind w:left="1701" w:hanging="425"/>
      <w:jc w:val="both"/>
    </w:pPr>
    <w:rPr>
      <w:rFonts w:eastAsia="Times New Roman" w:cs="Times New Roman"/>
      <w:sz w:val="22"/>
      <w:szCs w:val="20"/>
      <w:lang w:eastAsia="en-GB"/>
    </w:rPr>
  </w:style>
  <w:style w:type="paragraph" w:customStyle="1" w:styleId="Listatext">
    <w:name w:val="List a text"/>
    <w:basedOn w:val="Normal"/>
    <w:qFormat/>
    <w:rsid w:val="008203B8"/>
    <w:pPr>
      <w:spacing w:after="120"/>
      <w:ind w:left="1134"/>
    </w:pPr>
    <w:rPr>
      <w:sz w:val="22"/>
    </w:rPr>
  </w:style>
  <w:style w:type="paragraph" w:styleId="DocumentMap">
    <w:name w:val="Document Map"/>
    <w:basedOn w:val="Normal"/>
    <w:link w:val="DocumentMapChar"/>
    <w:rsid w:val="008203B8"/>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203B8"/>
    <w:rPr>
      <w:rFonts w:ascii="Tahoma" w:eastAsia="Times New Roman" w:hAnsi="Tahoma" w:cs="Times New Roman"/>
      <w:szCs w:val="24"/>
      <w:shd w:val="clear" w:color="auto" w:fill="000080"/>
      <w:lang w:val="de-DE" w:eastAsia="de-DE"/>
    </w:rPr>
  </w:style>
  <w:style w:type="character" w:styleId="FollowedHyperlink">
    <w:name w:val="FollowedHyperlink"/>
    <w:rsid w:val="008203B8"/>
    <w:rPr>
      <w:color w:val="800080"/>
      <w:u w:val="single"/>
    </w:rPr>
  </w:style>
  <w:style w:type="paragraph" w:customStyle="1" w:styleId="Tableoftables">
    <w:name w:val="Table of tables"/>
    <w:basedOn w:val="TableofFigures"/>
    <w:rsid w:val="008203B8"/>
    <w:pPr>
      <w:tabs>
        <w:tab w:val="left" w:pos="1134"/>
        <w:tab w:val="right" w:pos="9781"/>
      </w:tabs>
    </w:pPr>
  </w:style>
  <w:style w:type="character" w:styleId="Emphasis">
    <w:name w:val="Emphasis"/>
    <w:uiPriority w:val="20"/>
    <w:rsid w:val="008203B8"/>
    <w:rPr>
      <w:i/>
      <w:iCs/>
    </w:rPr>
  </w:style>
  <w:style w:type="character" w:styleId="HTMLCite">
    <w:name w:val="HTML Cite"/>
    <w:rsid w:val="008203B8"/>
    <w:rPr>
      <w:i/>
      <w:iCs/>
    </w:rPr>
  </w:style>
  <w:style w:type="paragraph" w:customStyle="1" w:styleId="Equationnumber">
    <w:name w:val="Equation number"/>
    <w:basedOn w:val="BodyText"/>
    <w:next w:val="BodyText"/>
    <w:link w:val="EquationnumberChar"/>
    <w:qFormat/>
    <w:rsid w:val="008203B8"/>
    <w:pPr>
      <w:numPr>
        <w:numId w:val="20"/>
      </w:numPr>
      <w:spacing w:before="60"/>
      <w:jc w:val="right"/>
    </w:pPr>
  </w:style>
  <w:style w:type="paragraph" w:customStyle="1" w:styleId="TableofAppendices">
    <w:name w:val="Table of Appendices"/>
    <w:basedOn w:val="TableofFigures"/>
    <w:next w:val="BodyText"/>
    <w:rsid w:val="008203B8"/>
  </w:style>
  <w:style w:type="paragraph" w:customStyle="1" w:styleId="Default">
    <w:name w:val="Default"/>
    <w:rsid w:val="008203B8"/>
    <w:pPr>
      <w:autoSpaceDE w:val="0"/>
      <w:autoSpaceDN w:val="0"/>
      <w:adjustRightInd w:val="0"/>
    </w:pPr>
    <w:rPr>
      <w:rFonts w:eastAsia="Times New Roman"/>
      <w:color w:val="000000"/>
      <w:sz w:val="24"/>
      <w:szCs w:val="24"/>
      <w:lang w:val="en-GB" w:eastAsia="en-GB"/>
    </w:rPr>
  </w:style>
  <w:style w:type="table" w:customStyle="1" w:styleId="TableGrid1">
    <w:name w:val="Table Grid1"/>
    <w:basedOn w:val="TableNormal"/>
    <w:next w:val="TableGrid"/>
    <w:uiPriority w:val="59"/>
    <w:rsid w:val="008203B8"/>
    <w:rPr>
      <w:rFonts w:asciiTheme="minorHAnsi" w:eastAsiaTheme="minorHAnsi" w:hAnsiTheme="minorHAnsi" w:cstheme="minorBidi"/>
      <w:sz w:val="22"/>
      <w:szCs w:val="22"/>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203B8"/>
    <w:p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8203B8"/>
    <w:pPr>
      <w:numPr>
        <w:numId w:val="16"/>
      </w:numPr>
      <w:spacing w:before="120"/>
      <w:contextualSpacing/>
    </w:pPr>
    <w:rPr>
      <w:sz w:val="20"/>
    </w:rPr>
  </w:style>
  <w:style w:type="paragraph" w:customStyle="1" w:styleId="Textedesaisie">
    <w:name w:val="Texte de saisie"/>
    <w:basedOn w:val="Normal"/>
    <w:link w:val="TextedesaisieCar"/>
    <w:rsid w:val="008203B8"/>
    <w:rPr>
      <w:color w:val="000000" w:themeColor="text1"/>
      <w:sz w:val="22"/>
    </w:rPr>
  </w:style>
  <w:style w:type="character" w:customStyle="1" w:styleId="TextedesaisieCar">
    <w:name w:val="Texte de saisie Car"/>
    <w:basedOn w:val="DefaultParagraphFont"/>
    <w:link w:val="Textedesaisie"/>
    <w:rsid w:val="008203B8"/>
    <w:rPr>
      <w:rFonts w:asciiTheme="minorHAnsi" w:eastAsiaTheme="minorHAnsi" w:hAnsiTheme="minorHAnsi" w:cstheme="minorBidi"/>
      <w:color w:val="000000" w:themeColor="text1"/>
      <w:sz w:val="22"/>
      <w:szCs w:val="22"/>
      <w:lang w:val="en-GB"/>
    </w:rPr>
  </w:style>
  <w:style w:type="paragraph" w:customStyle="1" w:styleId="Figurecaption">
    <w:name w:val="Figure caption"/>
    <w:basedOn w:val="Caption"/>
    <w:next w:val="BodyText"/>
    <w:qFormat/>
    <w:rsid w:val="008203B8"/>
    <w:pPr>
      <w:numPr>
        <w:numId w:val="36"/>
      </w:numPr>
      <w:spacing w:before="240" w:after="240"/>
      <w:jc w:val="center"/>
    </w:pPr>
    <w:rPr>
      <w:b w:val="0"/>
      <w:u w:val="none"/>
    </w:rPr>
  </w:style>
  <w:style w:type="paragraph" w:customStyle="1" w:styleId="TableofAnnexes">
    <w:name w:val="Table of Annexes"/>
    <w:basedOn w:val="TableofFigures"/>
    <w:next w:val="Normal"/>
    <w:rsid w:val="008203B8"/>
  </w:style>
  <w:style w:type="paragraph" w:styleId="NoSpacing">
    <w:name w:val="No Spacing"/>
    <w:uiPriority w:val="1"/>
    <w:semiHidden/>
    <w:rsid w:val="008203B8"/>
    <w:rPr>
      <w:rFonts w:asciiTheme="minorHAnsi" w:eastAsiaTheme="minorHAnsi" w:hAnsiTheme="minorHAnsi" w:cstheme="minorBidi"/>
      <w:sz w:val="18"/>
      <w:szCs w:val="22"/>
      <w:lang w:val="en-GB"/>
    </w:rPr>
  </w:style>
  <w:style w:type="paragraph" w:customStyle="1" w:styleId="PageNumber1">
    <w:name w:val="Page Number1"/>
    <w:basedOn w:val="Normal"/>
    <w:rsid w:val="008203B8"/>
    <w:pPr>
      <w:spacing w:line="180" w:lineRule="exact"/>
      <w:jc w:val="right"/>
    </w:pPr>
    <w:rPr>
      <w:color w:val="4F81BD" w:themeColor="accent1"/>
    </w:rPr>
  </w:style>
  <w:style w:type="paragraph" w:customStyle="1" w:styleId="Tableheading">
    <w:name w:val="Table heading"/>
    <w:basedOn w:val="Normal"/>
    <w:qFormat/>
    <w:rsid w:val="008203B8"/>
    <w:pPr>
      <w:spacing w:before="60" w:after="60"/>
      <w:ind w:left="113" w:right="113"/>
      <w:jc w:val="center"/>
    </w:pPr>
    <w:rPr>
      <w:b/>
      <w:color w:val="00558C"/>
      <w:sz w:val="20"/>
      <w:lang w:val="en-US"/>
    </w:rPr>
  </w:style>
  <w:style w:type="paragraph" w:customStyle="1" w:styleId="Bullet3">
    <w:name w:val="Bullet 3"/>
    <w:basedOn w:val="Normal"/>
    <w:qFormat/>
    <w:rsid w:val="008203B8"/>
    <w:pPr>
      <w:numPr>
        <w:numId w:val="23"/>
      </w:numPr>
      <w:spacing w:after="120" w:line="240" w:lineRule="auto"/>
      <w:ind w:left="1701" w:hanging="425"/>
    </w:pPr>
    <w:rPr>
      <w:rFonts w:eastAsia="Times New Roman" w:cs="Times New Roman"/>
      <w:sz w:val="20"/>
      <w:szCs w:val="20"/>
      <w:lang w:eastAsia="en-GB"/>
    </w:rPr>
  </w:style>
  <w:style w:type="paragraph" w:customStyle="1" w:styleId="Noting">
    <w:name w:val="Noting"/>
    <w:basedOn w:val="BodyText"/>
    <w:qFormat/>
    <w:rsid w:val="008203B8"/>
    <w:pPr>
      <w:spacing w:before="120" w:after="240" w:line="240" w:lineRule="auto"/>
      <w:ind w:left="567"/>
    </w:pPr>
    <w:rPr>
      <w:rFonts w:eastAsia="Times New Roman" w:cs="Arial"/>
      <w:sz w:val="24"/>
      <w:szCs w:val="24"/>
    </w:rPr>
  </w:style>
  <w:style w:type="paragraph" w:customStyle="1" w:styleId="Reference">
    <w:name w:val="Reference"/>
    <w:basedOn w:val="Normal"/>
    <w:qFormat/>
    <w:rsid w:val="008203B8"/>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8203B8"/>
    <w:rPr>
      <w:b/>
      <w:color w:val="00558C"/>
      <w:sz w:val="28"/>
    </w:rPr>
  </w:style>
  <w:style w:type="paragraph" w:customStyle="1" w:styleId="Documentnumber">
    <w:name w:val="Document number"/>
    <w:basedOn w:val="Normal"/>
    <w:next w:val="Normal"/>
    <w:rsid w:val="008203B8"/>
    <w:rPr>
      <w:caps/>
      <w:color w:val="00558C"/>
      <w:sz w:val="50"/>
    </w:rPr>
  </w:style>
  <w:style w:type="paragraph" w:customStyle="1" w:styleId="Footerlandscape">
    <w:name w:val="Footer landscape"/>
    <w:basedOn w:val="Normal"/>
    <w:rsid w:val="008203B8"/>
    <w:pPr>
      <w:tabs>
        <w:tab w:val="right" w:pos="15309"/>
      </w:tabs>
      <w:adjustRightInd w:val="0"/>
    </w:pPr>
    <w:rPr>
      <w:b/>
      <w:color w:val="00558C"/>
      <w:sz w:val="15"/>
    </w:rPr>
  </w:style>
  <w:style w:type="paragraph" w:customStyle="1" w:styleId="Footerportrait">
    <w:name w:val="Footer portrait"/>
    <w:basedOn w:val="Normal"/>
    <w:rsid w:val="008203B8"/>
    <w:pPr>
      <w:pBdr>
        <w:top w:val="single" w:sz="4" w:space="1" w:color="auto"/>
      </w:pBdr>
      <w:tabs>
        <w:tab w:val="right" w:pos="10206"/>
      </w:tabs>
    </w:pPr>
    <w:rPr>
      <w:b/>
      <w:noProof/>
      <w:color w:val="00558C"/>
      <w:sz w:val="15"/>
    </w:rPr>
  </w:style>
  <w:style w:type="paragraph" w:customStyle="1" w:styleId="Documentname">
    <w:name w:val="Document name"/>
    <w:basedOn w:val="Normal"/>
    <w:rsid w:val="008203B8"/>
    <w:rPr>
      <w:caps/>
      <w:color w:val="00558C"/>
      <w:sz w:val="50"/>
    </w:rPr>
  </w:style>
  <w:style w:type="paragraph" w:customStyle="1" w:styleId="Listi-recommendation">
    <w:name w:val="List i - recommendation"/>
    <w:basedOn w:val="Normal"/>
    <w:rsid w:val="008203B8"/>
    <w:pPr>
      <w:spacing w:after="120"/>
    </w:pPr>
    <w:rPr>
      <w:sz w:val="20"/>
    </w:rPr>
  </w:style>
  <w:style w:type="paragraph" w:customStyle="1" w:styleId="Listitext">
    <w:name w:val="List i text"/>
    <w:basedOn w:val="Normal"/>
    <w:qFormat/>
    <w:rsid w:val="008203B8"/>
    <w:pPr>
      <w:ind w:left="2268" w:hanging="567"/>
    </w:pPr>
    <w:rPr>
      <w:sz w:val="20"/>
    </w:rPr>
  </w:style>
  <w:style w:type="paragraph" w:customStyle="1" w:styleId="Bullet3text">
    <w:name w:val="Bullet 3 text"/>
    <w:basedOn w:val="Normal"/>
    <w:qFormat/>
    <w:rsid w:val="008203B8"/>
    <w:pPr>
      <w:suppressAutoHyphens/>
      <w:spacing w:after="120" w:line="240" w:lineRule="auto"/>
      <w:ind w:left="1701"/>
    </w:pPr>
    <w:rPr>
      <w:rFonts w:eastAsia="Times New Roman" w:cs="Times New Roman"/>
      <w:sz w:val="20"/>
      <w:szCs w:val="20"/>
      <w:lang w:eastAsia="en-GB"/>
    </w:rPr>
  </w:style>
  <w:style w:type="paragraph" w:customStyle="1" w:styleId="Headingseparationline-landscape">
    <w:name w:val="Heading separation line - landscape"/>
    <w:basedOn w:val="Heading1separatationline"/>
    <w:rsid w:val="008203B8"/>
    <w:pPr>
      <w:ind w:right="14317"/>
    </w:pPr>
  </w:style>
  <w:style w:type="paragraph" w:customStyle="1" w:styleId="RecommendationList1">
    <w:name w:val="Recommendation List 1"/>
    <w:basedOn w:val="Normal"/>
    <w:qFormat/>
    <w:rsid w:val="008203B8"/>
    <w:pPr>
      <w:numPr>
        <w:numId w:val="4"/>
      </w:numPr>
      <w:spacing w:after="120"/>
    </w:pPr>
    <w:rPr>
      <w:sz w:val="24"/>
    </w:rPr>
  </w:style>
  <w:style w:type="paragraph" w:customStyle="1" w:styleId="RecommendationList1text">
    <w:name w:val="Recommendation List 1 text"/>
    <w:basedOn w:val="Normal"/>
    <w:qFormat/>
    <w:rsid w:val="008203B8"/>
    <w:pPr>
      <w:spacing w:after="120"/>
      <w:ind w:left="1134"/>
    </w:pPr>
    <w:rPr>
      <w:sz w:val="24"/>
    </w:rPr>
  </w:style>
  <w:style w:type="paragraph" w:customStyle="1" w:styleId="Furtherreading">
    <w:name w:val="Further reading"/>
    <w:basedOn w:val="BodyText"/>
    <w:link w:val="FurtherreadingChar"/>
    <w:qFormat/>
    <w:rsid w:val="008203B8"/>
    <w:pPr>
      <w:numPr>
        <w:numId w:val="24"/>
      </w:numPr>
      <w:spacing w:before="60"/>
    </w:pPr>
  </w:style>
  <w:style w:type="character" w:customStyle="1" w:styleId="FurtherreadingChar">
    <w:name w:val="Further reading Char"/>
    <w:basedOn w:val="BodyTextChar"/>
    <w:link w:val="Furtherreading"/>
    <w:rsid w:val="008203B8"/>
    <w:rPr>
      <w:rFonts w:asciiTheme="minorHAnsi" w:eastAsiaTheme="minorHAnsi" w:hAnsiTheme="minorHAnsi" w:cstheme="minorBidi"/>
      <w:sz w:val="22"/>
      <w:szCs w:val="22"/>
      <w:lang w:val="en-GB"/>
    </w:rPr>
  </w:style>
  <w:style w:type="paragraph" w:styleId="BodyText3">
    <w:name w:val="Body Text 3"/>
    <w:basedOn w:val="Normal"/>
    <w:link w:val="BodyText3Char"/>
    <w:unhideWhenUsed/>
    <w:rsid w:val="008203B8"/>
    <w:pPr>
      <w:spacing w:after="120"/>
    </w:pPr>
    <w:rPr>
      <w:sz w:val="16"/>
      <w:szCs w:val="16"/>
    </w:rPr>
  </w:style>
  <w:style w:type="character" w:customStyle="1" w:styleId="BodyText3Char">
    <w:name w:val="Body Text 3 Char"/>
    <w:basedOn w:val="DefaultParagraphFont"/>
    <w:link w:val="BodyText3"/>
    <w:rsid w:val="008203B8"/>
    <w:rPr>
      <w:rFonts w:asciiTheme="minorHAnsi" w:eastAsiaTheme="minorHAnsi" w:hAnsiTheme="minorHAnsi" w:cstheme="minorBidi"/>
      <w:sz w:val="16"/>
      <w:szCs w:val="16"/>
      <w:lang w:val="en-GB"/>
    </w:rPr>
  </w:style>
  <w:style w:type="paragraph" w:customStyle="1" w:styleId="List1">
    <w:name w:val="List 1"/>
    <w:basedOn w:val="Normal"/>
    <w:qFormat/>
    <w:rsid w:val="008203B8"/>
    <w:pPr>
      <w:numPr>
        <w:numId w:val="10"/>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203B8"/>
    <w:pPr>
      <w:spacing w:after="120" w:line="240" w:lineRule="auto"/>
      <w:ind w:left="567"/>
      <w:jc w:val="both"/>
    </w:pPr>
    <w:rPr>
      <w:rFonts w:eastAsia="Times New Roman" w:cs="Times New Roman"/>
      <w:sz w:val="22"/>
      <w:szCs w:val="20"/>
      <w:lang w:eastAsia="en-GB"/>
    </w:rPr>
  </w:style>
  <w:style w:type="paragraph" w:customStyle="1" w:styleId="RecommendationLista">
    <w:name w:val="Recommendation List a"/>
    <w:basedOn w:val="Normal"/>
    <w:qFormat/>
    <w:rsid w:val="008203B8"/>
    <w:pPr>
      <w:numPr>
        <w:ilvl w:val="1"/>
        <w:numId w:val="4"/>
      </w:numPr>
      <w:spacing w:after="120" w:line="240" w:lineRule="auto"/>
      <w:jc w:val="both"/>
    </w:pPr>
    <w:rPr>
      <w:rFonts w:eastAsia="Times New Roman" w:cs="Times New Roman"/>
      <w:sz w:val="24"/>
      <w:szCs w:val="20"/>
      <w:lang w:eastAsia="en-GB"/>
    </w:rPr>
  </w:style>
  <w:style w:type="paragraph" w:customStyle="1" w:styleId="Abbreviations">
    <w:name w:val="Abbreviations"/>
    <w:basedOn w:val="Normal"/>
    <w:qFormat/>
    <w:rsid w:val="008203B8"/>
    <w:pPr>
      <w:spacing w:after="60"/>
      <w:ind w:left="1418" w:hanging="1418"/>
    </w:pPr>
    <w:rPr>
      <w:sz w:val="22"/>
    </w:rPr>
  </w:style>
  <w:style w:type="paragraph" w:customStyle="1" w:styleId="Revokes">
    <w:name w:val="Revokes"/>
    <w:basedOn w:val="Normal"/>
    <w:next w:val="BodyText"/>
    <w:rsid w:val="008203B8"/>
    <w:rPr>
      <w:b/>
      <w:color w:val="00558C"/>
      <w:sz w:val="28"/>
    </w:rPr>
  </w:style>
  <w:style w:type="paragraph" w:customStyle="1" w:styleId="Style1">
    <w:name w:val="Style1"/>
    <w:basedOn w:val="FootnoteText"/>
    <w:rsid w:val="008203B8"/>
    <w:pPr>
      <w:numPr>
        <w:numId w:val="14"/>
      </w:numPr>
    </w:pPr>
  </w:style>
  <w:style w:type="paragraph" w:customStyle="1" w:styleId="Listi">
    <w:name w:val="List i"/>
    <w:basedOn w:val="Listitext"/>
    <w:qFormat/>
    <w:rsid w:val="008203B8"/>
    <w:pPr>
      <w:numPr>
        <w:ilvl w:val="2"/>
        <w:numId w:val="12"/>
      </w:numPr>
      <w:ind w:left="1276" w:hanging="425"/>
    </w:pPr>
  </w:style>
  <w:style w:type="character" w:styleId="PlaceholderText">
    <w:name w:val="Placeholder Text"/>
    <w:basedOn w:val="DefaultParagraphFont"/>
    <w:uiPriority w:val="99"/>
    <w:semiHidden/>
    <w:rsid w:val="008203B8"/>
    <w:rPr>
      <w:color w:val="808080"/>
    </w:rPr>
  </w:style>
  <w:style w:type="paragraph" w:styleId="Title">
    <w:name w:val="Title"/>
    <w:basedOn w:val="Normal"/>
    <w:next w:val="Normal"/>
    <w:link w:val="TitleChar"/>
    <w:rsid w:val="008203B8"/>
    <w:pPr>
      <w:spacing w:line="240" w:lineRule="auto"/>
      <w:contextualSpacing/>
    </w:pPr>
    <w:rPr>
      <w:rFonts w:asciiTheme="majorHAnsi" w:eastAsiaTheme="majorEastAsia" w:hAnsiTheme="majorHAnsi" w:cstheme="majorBidi"/>
      <w:b/>
      <w:color w:val="009FDF"/>
      <w:spacing w:val="-10"/>
      <w:kern w:val="28"/>
      <w:sz w:val="32"/>
      <w:szCs w:val="56"/>
    </w:rPr>
  </w:style>
  <w:style w:type="character" w:customStyle="1" w:styleId="TitleChar">
    <w:name w:val="Title Char"/>
    <w:basedOn w:val="DefaultParagraphFont"/>
    <w:link w:val="Title"/>
    <w:rsid w:val="008203B8"/>
    <w:rPr>
      <w:rFonts w:asciiTheme="majorHAnsi" w:eastAsiaTheme="majorEastAsia" w:hAnsiTheme="majorHAnsi" w:cstheme="majorBidi"/>
      <w:b/>
      <w:color w:val="009FDF"/>
      <w:spacing w:val="-10"/>
      <w:kern w:val="28"/>
      <w:sz w:val="32"/>
      <w:szCs w:val="56"/>
      <w:lang w:val="en-GB"/>
    </w:rPr>
  </w:style>
  <w:style w:type="paragraph" w:customStyle="1" w:styleId="MRN">
    <w:name w:val="MRN"/>
    <w:basedOn w:val="Normal"/>
    <w:link w:val="MRNChar"/>
    <w:rsid w:val="008203B8"/>
    <w:rPr>
      <w:b/>
      <w:color w:val="00558C"/>
      <w:sz w:val="28"/>
    </w:rPr>
  </w:style>
  <w:style w:type="character" w:customStyle="1" w:styleId="MRNChar">
    <w:name w:val="MRN Char"/>
    <w:basedOn w:val="DefaultParagraphFont"/>
    <w:link w:val="MRN"/>
    <w:rsid w:val="008203B8"/>
    <w:rPr>
      <w:rFonts w:asciiTheme="minorHAnsi" w:eastAsiaTheme="minorHAnsi" w:hAnsiTheme="minorHAnsi" w:cstheme="minorBidi"/>
      <w:b/>
      <w:color w:val="00558C"/>
      <w:sz w:val="28"/>
      <w:szCs w:val="22"/>
      <w:lang w:val="en-GB"/>
    </w:rPr>
  </w:style>
  <w:style w:type="paragraph" w:customStyle="1" w:styleId="AnnextitleHead1">
    <w:name w:val="Annex title Head 1"/>
    <w:basedOn w:val="Normal"/>
    <w:next w:val="BodyText"/>
    <w:link w:val="AnnextitleHead1Char"/>
    <w:qFormat/>
    <w:rsid w:val="008203B8"/>
    <w:pPr>
      <w:numPr>
        <w:numId w:val="19"/>
      </w:numPr>
      <w:spacing w:after="360"/>
      <w:ind w:left="1418" w:hanging="1418"/>
    </w:pPr>
    <w:rPr>
      <w:b/>
      <w:caps/>
      <w:color w:val="00558C"/>
      <w:sz w:val="28"/>
    </w:rPr>
  </w:style>
  <w:style w:type="character" w:customStyle="1" w:styleId="AnnextitleHead1Char">
    <w:name w:val="Annex title Head 1 Char"/>
    <w:basedOn w:val="DefaultParagraphFont"/>
    <w:link w:val="AnnextitleHead1"/>
    <w:rsid w:val="008203B8"/>
    <w:rPr>
      <w:rFonts w:asciiTheme="minorHAnsi" w:eastAsiaTheme="minorHAnsi" w:hAnsiTheme="minorHAnsi" w:cstheme="minorBidi"/>
      <w:b/>
      <w:caps/>
      <w:color w:val="00558C"/>
      <w:sz w:val="28"/>
      <w:szCs w:val="22"/>
      <w:lang w:val="en-GB"/>
    </w:rPr>
  </w:style>
  <w:style w:type="paragraph" w:customStyle="1" w:styleId="AnnexContents">
    <w:name w:val="Annex Contents"/>
    <w:basedOn w:val="DocumentHistory"/>
    <w:link w:val="AnnexContentsChar"/>
    <w:rsid w:val="008203B8"/>
    <w:pPr>
      <w:pBdr>
        <w:bottom w:val="single" w:sz="4" w:space="10" w:color="00558C"/>
      </w:pBdr>
      <w:spacing w:before="120" w:after="120" w:line="320" w:lineRule="atLeast"/>
    </w:pPr>
    <w:rPr>
      <w:sz w:val="40"/>
    </w:rPr>
  </w:style>
  <w:style w:type="character" w:customStyle="1" w:styleId="EquationnumberChar">
    <w:name w:val="Equation number Char"/>
    <w:basedOn w:val="BodyTextChar"/>
    <w:link w:val="Equationnumber"/>
    <w:rsid w:val="008203B8"/>
    <w:rPr>
      <w:rFonts w:asciiTheme="minorHAnsi" w:eastAsiaTheme="minorHAnsi" w:hAnsiTheme="minorHAnsi" w:cstheme="minorBidi"/>
      <w:sz w:val="22"/>
      <w:szCs w:val="22"/>
      <w:lang w:val="en-GB"/>
    </w:rPr>
  </w:style>
  <w:style w:type="character" w:customStyle="1" w:styleId="DocumentHistoryChar">
    <w:name w:val="Document History Char"/>
    <w:basedOn w:val="HeaderChar"/>
    <w:link w:val="DocumentHistory"/>
    <w:rsid w:val="008203B8"/>
    <w:rPr>
      <w:rFonts w:asciiTheme="minorHAnsi" w:eastAsiaTheme="minorHAnsi" w:hAnsiTheme="minorHAnsi" w:cstheme="minorBidi"/>
      <w:b/>
      <w:caps/>
      <w:color w:val="C0504D" w:themeColor="accent2"/>
      <w:sz w:val="56"/>
      <w:szCs w:val="56"/>
      <w:lang w:val="en-GB"/>
    </w:rPr>
  </w:style>
  <w:style w:type="character" w:customStyle="1" w:styleId="AnnexContentsChar">
    <w:name w:val="Annex Contents Char"/>
    <w:basedOn w:val="DocumentHistoryChar"/>
    <w:link w:val="AnnexContents"/>
    <w:rsid w:val="008203B8"/>
    <w:rPr>
      <w:rFonts w:asciiTheme="minorHAnsi" w:eastAsiaTheme="minorHAnsi" w:hAnsiTheme="minorHAnsi" w:cstheme="minorBidi"/>
      <w:b/>
      <w:caps/>
      <w:color w:val="C0504D" w:themeColor="accent2"/>
      <w:sz w:val="40"/>
      <w:szCs w:val="56"/>
      <w:lang w:val="en-GB"/>
    </w:rPr>
  </w:style>
  <w:style w:type="paragraph" w:styleId="ListNumber">
    <w:name w:val="List Number"/>
    <w:basedOn w:val="Normal"/>
    <w:rsid w:val="008203B8"/>
    <w:pPr>
      <w:tabs>
        <w:tab w:val="num" w:pos="360"/>
      </w:tabs>
      <w:ind w:left="360" w:hanging="360"/>
      <w:contextualSpacing/>
    </w:pPr>
  </w:style>
  <w:style w:type="character" w:customStyle="1" w:styleId="RECALLING">
    <w:name w:val="RECALLING"/>
    <w:basedOn w:val="DefaultParagraphFont"/>
    <w:uiPriority w:val="1"/>
    <w:qFormat/>
    <w:rsid w:val="008203B8"/>
    <w:rPr>
      <w:rFonts w:asciiTheme="minorHAnsi" w:hAnsiTheme="minorHAnsi"/>
      <w:b/>
      <w:caps/>
      <w:smallCap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microsoft.com/office/2011/relationships/commentsExtended" Target="commentsExtended.xml"/><Relationship Id="rId26" Type="http://schemas.openxmlformats.org/officeDocument/2006/relationships/header" Target="header4.xml"/><Relationship Id="rId21" Type="http://schemas.openxmlformats.org/officeDocument/2006/relationships/header" Target="header2.xml"/><Relationship Id="rId34" Type="http://schemas.openxmlformats.org/officeDocument/2006/relationships/footer" Target="footer9.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comments" Target="comments.xml"/><Relationship Id="rId25" Type="http://schemas.openxmlformats.org/officeDocument/2006/relationships/image" Target="media/image8.png"/><Relationship Id="rId33" Type="http://schemas.openxmlformats.org/officeDocument/2006/relationships/footer" Target="footer8.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29"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32" Type="http://schemas.openxmlformats.org/officeDocument/2006/relationships/footer" Target="footer7.xml"/><Relationship Id="rId37" Type="http://schemas.microsoft.com/office/2011/relationships/people" Target="peop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3.xml"/><Relationship Id="rId28" Type="http://schemas.openxmlformats.org/officeDocument/2006/relationships/footer" Target="footer6.xml"/><Relationship Id="rId36" Type="http://schemas.openxmlformats.org/officeDocument/2006/relationships/fontTable" Target="fontTable.xml"/><Relationship Id="rId10" Type="http://schemas.openxmlformats.org/officeDocument/2006/relationships/footnotes" Target="footnotes.xml"/><Relationship Id="rId19" Type="http://schemas.microsoft.com/office/2016/09/relationships/commentsIds" Target="commentsIds.xml"/><Relationship Id="rId31" Type="http://schemas.openxmlformats.org/officeDocument/2006/relationships/image" Target="media/image1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image" Target="media/image10.jpeg"/><Relationship Id="rId35" Type="http://schemas.openxmlformats.org/officeDocument/2006/relationships/footer" Target="footer10.xml"/><Relationship Id="rId8" Type="http://schemas.openxmlformats.org/officeDocument/2006/relationships/settings" Target="settings.xml"/><Relationship Id="rId3" Type="http://schemas.openxmlformats.org/officeDocument/2006/relationships/customXml" Target="../customXml/item3.xml"/></Relationships>
</file>

<file path=word/_rels/footer10.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footer5.xml.rels><?xml version="1.0" encoding="UTF-8" standalone="yes"?>
<Relationships xmlns="http://schemas.openxmlformats.org/package/2006/relationships"><Relationship Id="rId1" Type="http://schemas.openxmlformats.org/officeDocument/2006/relationships/image" Target="media/image5.jpeg"/></Relationships>
</file>

<file path=word/_rels/footer6.xml.rels><?xml version="1.0" encoding="UTF-8" standalone="yes"?>
<Relationships xmlns="http://schemas.openxmlformats.org/package/2006/relationships"><Relationship Id="rId1" Type="http://schemas.openxmlformats.org/officeDocument/2006/relationships/image" Target="media/image5.jpeg"/></Relationships>
</file>

<file path=word/_rels/footer7.xml.rels><?xml version="1.0" encoding="UTF-8" standalone="yes"?>
<Relationships xmlns="http://schemas.openxmlformats.org/package/2006/relationships"><Relationship Id="rId1" Type="http://schemas.openxmlformats.org/officeDocument/2006/relationships/image" Target="media/image5.jpeg"/></Relationships>
</file>

<file path=word/_rels/footer8.xml.rels><?xml version="1.0" encoding="UTF-8" standalone="yes"?>
<Relationships xmlns="http://schemas.openxmlformats.org/package/2006/relationships"><Relationship Id="rId1" Type="http://schemas.openxmlformats.org/officeDocument/2006/relationships/image" Target="media/image5.jpeg"/></Relationships>
</file>

<file path=word/_rels/footer9.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D:\Intl%20Orgs\IALA\ENG\ENG20\TG%20Task%203.4.1\Rxxxx%20Template%20for%20IALA%20Recommendation%20Ed%201.0%20January%202021.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1026" textRotate="1"/>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522CBF-9625-4FF2-B0FF-89990421FA1F}">
  <ds:schemaRefs>
    <ds:schemaRef ds:uri="http://schemas.microsoft.com/sharepoint/v3/contenttype/forms"/>
  </ds:schemaRefs>
</ds:datastoreItem>
</file>

<file path=customXml/itemProps3.xml><?xml version="1.0" encoding="utf-8"?>
<ds:datastoreItem xmlns:ds="http://schemas.openxmlformats.org/officeDocument/2006/customXml" ds:itemID="{7A557FFE-A755-45A8-96B8-06EDBC3C7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63C00-0DD7-428C-A704-59E85E72E8A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5.xml><?xml version="1.0" encoding="utf-8"?>
<ds:datastoreItem xmlns:ds="http://schemas.openxmlformats.org/officeDocument/2006/customXml" ds:itemID="{9A58A092-D924-4C05-9A4A-FE053B512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Rxxxx Template for IALA Recommendation Ed 1.0 January 2021.dotx</Template>
  <TotalTime>8</TotalTime>
  <Pages>4</Pages>
  <Words>2877</Words>
  <Characters>16402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IALA Guideline 1115</vt:lpstr>
    </vt:vector>
  </TitlesOfParts>
  <Company/>
  <LinksUpToDate>false</LinksUpToDate>
  <CharactersWithSpaces>19241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lastModifiedBy>Paul Mueller</cp:lastModifiedBy>
  <cp:revision>3</cp:revision>
  <dcterms:created xsi:type="dcterms:W3CDTF">2025-10-16T15:47:00Z</dcterms:created>
  <dcterms:modified xsi:type="dcterms:W3CDTF">2025-10-16T15:48:00Z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2024-07-03T19:46:45Z</vt:filetime>
  </property>
  <property fmtid="{D5CDD505-2E9C-101B-9397-08002B2CF9AE}" pid="4" name="KSOProductBuildVer">
    <vt:lpwstr>2052-12.1.0.18276</vt:lpwstr>
  </property>
  <property fmtid="{D5CDD505-2E9C-101B-9397-08002B2CF9AE}" pid="5" name="ICV">
    <vt:lpwstr>1F6956C8C6D3414CB1B8E72B4C4B1E78_13</vt:lpwstr>
  </property>
  <property fmtid="{D5CDD505-2E9C-101B-9397-08002B2CF9AE}" pid="6" name="ContentTypeId">
    <vt:lpwstr>0x010100FB4C6AB7F4ADAA4ABC48D93214FE8FD2</vt:lpwstr>
  </property>
  <property fmtid="{D5CDD505-2E9C-101B-9397-08002B2CF9AE}" pid="7" name="MediaServiceImageTags">
    <vt:lpwstr/>
  </property>
</Properties>
</file>